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24DAB" w14:textId="47119852" w:rsidR="00237ABD" w:rsidRPr="00342EF3" w:rsidRDefault="00237ABD" w:rsidP="002B52B3">
      <w:pPr>
        <w:pStyle w:val="Default"/>
        <w:spacing w:line="276" w:lineRule="auto"/>
        <w:jc w:val="center"/>
        <w:rPr>
          <w:rFonts w:ascii="Arial" w:eastAsia="Calibri" w:hAnsi="Arial" w:cs="Arial"/>
          <w:b/>
          <w:bCs/>
          <w:sz w:val="20"/>
          <w:szCs w:val="20"/>
          <w:lang w:eastAsia="sk-SK"/>
        </w:rPr>
      </w:pPr>
      <w:r w:rsidRPr="00342EF3">
        <w:rPr>
          <w:rFonts w:ascii="Arial" w:hAnsi="Arial" w:cs="Arial"/>
          <w:b/>
          <w:bCs/>
          <w:sz w:val="20"/>
          <w:szCs w:val="20"/>
        </w:rPr>
        <w:t xml:space="preserve">R Á </w:t>
      </w:r>
      <w:r w:rsidR="007231C4" w:rsidRPr="00342EF3">
        <w:rPr>
          <w:rFonts w:ascii="Arial" w:hAnsi="Arial" w:cs="Arial"/>
          <w:b/>
          <w:bCs/>
          <w:sz w:val="20"/>
          <w:szCs w:val="20"/>
        </w:rPr>
        <w:t xml:space="preserve">M C O V Á  </w:t>
      </w:r>
      <w:r w:rsidR="00241F8D" w:rsidRPr="00342EF3">
        <w:rPr>
          <w:rFonts w:ascii="Arial" w:hAnsi="Arial" w:cs="Arial"/>
          <w:b/>
          <w:bCs/>
          <w:sz w:val="20"/>
          <w:szCs w:val="20"/>
        </w:rPr>
        <w:t xml:space="preserve"> Z M L U V A</w:t>
      </w:r>
      <w:r w:rsidR="00F41105" w:rsidRPr="00342EF3">
        <w:rPr>
          <w:rFonts w:ascii="Arial" w:hAnsi="Arial" w:cs="Arial"/>
          <w:b/>
          <w:bCs/>
          <w:sz w:val="20"/>
          <w:szCs w:val="20"/>
        </w:rPr>
        <w:t> č. ..........</w:t>
      </w:r>
    </w:p>
    <w:p w14:paraId="6C4A5D9B" w14:textId="77777777" w:rsidR="00237ABD" w:rsidRPr="00342EF3" w:rsidRDefault="00237ABD" w:rsidP="002B52B3">
      <w:pPr>
        <w:autoSpaceDE w:val="0"/>
        <w:spacing w:after="0"/>
        <w:jc w:val="center"/>
        <w:rPr>
          <w:rFonts w:ascii="Arial" w:eastAsia="Calibri" w:hAnsi="Arial" w:cs="Arial"/>
          <w:b/>
          <w:bCs/>
          <w:sz w:val="20"/>
          <w:szCs w:val="20"/>
          <w:lang w:eastAsia="sk-SK"/>
        </w:rPr>
      </w:pPr>
    </w:p>
    <w:p w14:paraId="7BF5F4E6" w14:textId="77777777" w:rsidR="00D83326"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uzavretá v zmysle § 269 ods. 2 </w:t>
      </w:r>
      <w:r w:rsidR="00241F8D" w:rsidRPr="00342EF3">
        <w:rPr>
          <w:rFonts w:ascii="Arial" w:eastAsia="Calibri" w:hAnsi="Arial" w:cs="Arial"/>
          <w:b/>
          <w:bCs/>
          <w:sz w:val="20"/>
          <w:szCs w:val="20"/>
          <w:lang w:eastAsia="sk-SK"/>
        </w:rPr>
        <w:t xml:space="preserve">a § 409 </w:t>
      </w:r>
      <w:r w:rsidRPr="00342EF3">
        <w:rPr>
          <w:rFonts w:ascii="Arial" w:eastAsia="Calibri" w:hAnsi="Arial" w:cs="Arial"/>
          <w:b/>
          <w:bCs/>
          <w:sz w:val="20"/>
          <w:szCs w:val="20"/>
          <w:lang w:eastAsia="sk-SK"/>
        </w:rPr>
        <w:t xml:space="preserve">zákona č. 513/1991 Zb. Obchodný zákonník </w:t>
      </w:r>
    </w:p>
    <w:p w14:paraId="25C1037B" w14:textId="77777777" w:rsidR="00237ABD"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v</w:t>
      </w:r>
      <w:r w:rsidR="00D83326" w:rsidRPr="00342EF3">
        <w:rPr>
          <w:rFonts w:ascii="Arial" w:eastAsia="Calibri" w:hAnsi="Arial" w:cs="Arial"/>
          <w:b/>
          <w:bCs/>
          <w:sz w:val="20"/>
          <w:szCs w:val="20"/>
          <w:lang w:eastAsia="sk-SK"/>
        </w:rPr>
        <w:t> </w:t>
      </w:r>
      <w:r w:rsidRPr="00342EF3">
        <w:rPr>
          <w:rFonts w:ascii="Arial" w:eastAsia="Calibri" w:hAnsi="Arial" w:cs="Arial"/>
          <w:b/>
          <w:bCs/>
          <w:sz w:val="20"/>
          <w:szCs w:val="20"/>
          <w:lang w:eastAsia="sk-SK"/>
        </w:rPr>
        <w:t>znení</w:t>
      </w:r>
      <w:r w:rsidR="00D83326" w:rsidRPr="00342EF3">
        <w:rPr>
          <w:rFonts w:ascii="Arial" w:eastAsia="Calibri" w:hAnsi="Arial" w:cs="Arial"/>
          <w:b/>
          <w:bCs/>
          <w:sz w:val="20"/>
          <w:szCs w:val="20"/>
          <w:lang w:eastAsia="sk-SK"/>
        </w:rPr>
        <w:t xml:space="preserve"> neskorších predpisov</w:t>
      </w:r>
    </w:p>
    <w:p w14:paraId="78AF5D1F" w14:textId="77777777" w:rsidR="00237ABD" w:rsidRPr="00342EF3" w:rsidRDefault="008C10C0" w:rsidP="002B52B3">
      <w:pPr>
        <w:autoSpaceDE w:val="0"/>
        <w:spacing w:after="0"/>
        <w:jc w:val="center"/>
        <w:rPr>
          <w:rFonts w:ascii="Arial" w:eastAsia="Calibri" w:hAnsi="Arial" w:cs="Arial"/>
          <w:sz w:val="20"/>
          <w:szCs w:val="20"/>
          <w:lang w:eastAsia="sk-SK"/>
        </w:rPr>
      </w:pPr>
      <w:r w:rsidRPr="00342EF3">
        <w:rPr>
          <w:rFonts w:ascii="Arial" w:eastAsia="Calibri" w:hAnsi="Arial" w:cs="Arial"/>
          <w:b/>
          <w:bCs/>
          <w:sz w:val="20"/>
          <w:szCs w:val="20"/>
          <w:lang w:eastAsia="sk-SK"/>
        </w:rPr>
        <w:t xml:space="preserve"> (ďalej </w:t>
      </w:r>
      <w:r w:rsidR="00241F8D" w:rsidRPr="00342EF3">
        <w:rPr>
          <w:rFonts w:ascii="Arial" w:eastAsia="Calibri" w:hAnsi="Arial" w:cs="Arial"/>
          <w:b/>
          <w:bCs/>
          <w:sz w:val="20"/>
          <w:szCs w:val="20"/>
          <w:lang w:eastAsia="sk-SK"/>
        </w:rPr>
        <w:t xml:space="preserve">ako </w:t>
      </w:r>
      <w:r w:rsidR="005E5FC7" w:rsidRPr="00342EF3">
        <w:rPr>
          <w:rFonts w:ascii="Arial" w:eastAsia="Calibri" w:hAnsi="Arial" w:cs="Arial"/>
          <w:b/>
          <w:bCs/>
          <w:sz w:val="20"/>
          <w:szCs w:val="20"/>
          <w:lang w:eastAsia="sk-SK"/>
        </w:rPr>
        <w:t>„</w:t>
      </w:r>
      <w:r w:rsidR="00241F8D" w:rsidRPr="00342EF3">
        <w:rPr>
          <w:rFonts w:ascii="Arial" w:eastAsia="Calibri" w:hAnsi="Arial" w:cs="Arial"/>
          <w:b/>
          <w:bCs/>
          <w:sz w:val="20"/>
          <w:szCs w:val="20"/>
          <w:lang w:eastAsia="sk-SK"/>
        </w:rPr>
        <w:t>Z</w:t>
      </w:r>
      <w:r w:rsidR="005E5FC7" w:rsidRPr="00342EF3">
        <w:rPr>
          <w:rFonts w:ascii="Arial" w:eastAsia="Calibri" w:hAnsi="Arial" w:cs="Arial"/>
          <w:b/>
          <w:bCs/>
          <w:sz w:val="20"/>
          <w:szCs w:val="20"/>
          <w:lang w:eastAsia="sk-SK"/>
        </w:rPr>
        <w:t>mluva“</w:t>
      </w:r>
      <w:r w:rsidR="00237ABD" w:rsidRPr="00342EF3">
        <w:rPr>
          <w:rFonts w:ascii="Arial" w:eastAsia="Calibri" w:hAnsi="Arial" w:cs="Arial"/>
          <w:b/>
          <w:bCs/>
          <w:sz w:val="20"/>
          <w:szCs w:val="20"/>
          <w:lang w:eastAsia="sk-SK"/>
        </w:rPr>
        <w:t>)</w:t>
      </w:r>
    </w:p>
    <w:p w14:paraId="7A946D7D" w14:textId="646BB6C3" w:rsidR="00237ABD" w:rsidRDefault="00237ABD" w:rsidP="002B52B3">
      <w:pPr>
        <w:autoSpaceDE w:val="0"/>
        <w:spacing w:after="0"/>
        <w:rPr>
          <w:rFonts w:ascii="Arial" w:eastAsia="Calibri" w:hAnsi="Arial" w:cs="Arial"/>
          <w:sz w:val="20"/>
          <w:szCs w:val="20"/>
          <w:lang w:eastAsia="sk-SK"/>
        </w:rPr>
      </w:pPr>
    </w:p>
    <w:p w14:paraId="134F3B9F" w14:textId="77777777" w:rsidR="002B52B3" w:rsidRPr="00342EF3" w:rsidRDefault="002B52B3" w:rsidP="002B52B3">
      <w:pPr>
        <w:autoSpaceDE w:val="0"/>
        <w:spacing w:after="0"/>
        <w:rPr>
          <w:rFonts w:ascii="Arial" w:eastAsia="Calibri" w:hAnsi="Arial" w:cs="Arial"/>
          <w:sz w:val="20"/>
          <w:szCs w:val="20"/>
          <w:lang w:eastAsia="sk-SK"/>
        </w:rPr>
      </w:pPr>
    </w:p>
    <w:p w14:paraId="2B393EBC" w14:textId="77777777" w:rsidR="00237ABD" w:rsidRPr="00342EF3" w:rsidRDefault="00717751" w:rsidP="002B52B3">
      <w:pPr>
        <w:autoSpaceDE w:val="0"/>
        <w:spacing w:after="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I.</w:t>
      </w:r>
    </w:p>
    <w:p w14:paraId="4E28828B" w14:textId="77777777" w:rsidR="00237ABD" w:rsidRPr="00342EF3" w:rsidRDefault="00237ABD" w:rsidP="002B52B3">
      <w:pPr>
        <w:autoSpaceDE w:val="0"/>
        <w:spacing w:after="0"/>
        <w:jc w:val="center"/>
        <w:rPr>
          <w:rFonts w:ascii="Arial" w:hAnsi="Arial" w:cs="Arial"/>
          <w:b/>
          <w:sz w:val="20"/>
          <w:szCs w:val="20"/>
        </w:rPr>
      </w:pPr>
      <w:r w:rsidRPr="00342EF3">
        <w:rPr>
          <w:rFonts w:ascii="Arial" w:eastAsia="Calibri" w:hAnsi="Arial" w:cs="Arial"/>
          <w:b/>
          <w:bCs/>
          <w:sz w:val="20"/>
          <w:szCs w:val="20"/>
          <w:lang w:eastAsia="sk-SK"/>
        </w:rPr>
        <w:t>Zmluvné strany</w:t>
      </w:r>
    </w:p>
    <w:p w14:paraId="0324FCF2" w14:textId="77777777" w:rsidR="00237ABD" w:rsidRPr="00342EF3" w:rsidRDefault="00237ABD" w:rsidP="00342EF3">
      <w:pPr>
        <w:spacing w:after="120"/>
        <w:rPr>
          <w:rFonts w:ascii="Arial" w:hAnsi="Arial" w:cs="Arial"/>
          <w:b/>
          <w:sz w:val="20"/>
          <w:szCs w:val="20"/>
        </w:rPr>
      </w:pPr>
    </w:p>
    <w:p w14:paraId="77A8C502" w14:textId="77777777" w:rsidR="008F43C5" w:rsidRPr="00342EF3" w:rsidRDefault="008F43C5" w:rsidP="002B52B3">
      <w:pPr>
        <w:spacing w:after="0"/>
        <w:rPr>
          <w:rFonts w:ascii="Arial" w:hAnsi="Arial" w:cs="Arial"/>
          <w:b/>
          <w:sz w:val="20"/>
          <w:szCs w:val="20"/>
        </w:rPr>
      </w:pPr>
      <w:r w:rsidRPr="00342EF3">
        <w:rPr>
          <w:rFonts w:ascii="Arial" w:hAnsi="Arial" w:cs="Arial"/>
          <w:b/>
          <w:sz w:val="20"/>
          <w:szCs w:val="20"/>
        </w:rPr>
        <w:t>1.Kupujúci:</w:t>
      </w:r>
    </w:p>
    <w:p w14:paraId="209AE619" w14:textId="77777777" w:rsidR="008F43C5" w:rsidRPr="00342EF3" w:rsidRDefault="008F43C5" w:rsidP="002B52B3">
      <w:pPr>
        <w:spacing w:after="0"/>
        <w:rPr>
          <w:rFonts w:ascii="Arial" w:hAnsi="Arial" w:cs="Arial"/>
          <w:b/>
          <w:sz w:val="20"/>
          <w:szCs w:val="20"/>
        </w:rPr>
      </w:pPr>
    </w:p>
    <w:p w14:paraId="717A1709" w14:textId="77777777" w:rsidR="008F43C5" w:rsidRPr="00342EF3" w:rsidRDefault="008F43C5" w:rsidP="002B52B3">
      <w:pPr>
        <w:spacing w:after="0"/>
        <w:rPr>
          <w:rFonts w:ascii="Arial" w:hAnsi="Arial" w:cs="Arial"/>
          <w:b/>
          <w:sz w:val="20"/>
          <w:szCs w:val="20"/>
        </w:rPr>
      </w:pPr>
      <w:r w:rsidRPr="00342EF3">
        <w:rPr>
          <w:rFonts w:ascii="Arial" w:hAnsi="Arial" w:cs="Arial"/>
          <w:sz w:val="20"/>
          <w:szCs w:val="20"/>
        </w:rPr>
        <w:t>obchodné meno: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b/>
          <w:sz w:val="20"/>
          <w:szCs w:val="20"/>
        </w:rPr>
        <w:t>Fakultná nemocnica s poliklinikou Nové Zámky</w:t>
      </w:r>
    </w:p>
    <w:p w14:paraId="73D298D2"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právna forma:</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príspevková organizácia</w:t>
      </w:r>
    </w:p>
    <w:p w14:paraId="713DA77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sídlo: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Slovenská ulica 11 A, 940 34 Nové Zámky</w:t>
      </w:r>
    </w:p>
    <w:p w14:paraId="654FB30A" w14:textId="77777777" w:rsidR="008F43C5" w:rsidRPr="00342EF3" w:rsidRDefault="008F43C5" w:rsidP="002B52B3">
      <w:pPr>
        <w:spacing w:after="0"/>
        <w:rPr>
          <w:rFonts w:ascii="Arial" w:hAnsi="Arial" w:cs="Arial"/>
          <w:sz w:val="20"/>
          <w:szCs w:val="20"/>
        </w:rPr>
      </w:pPr>
      <w:bookmarkStart w:id="0" w:name="_Hlk99955108"/>
      <w:r w:rsidRPr="00342EF3">
        <w:rPr>
          <w:rFonts w:ascii="Arial" w:hAnsi="Arial" w:cs="Arial"/>
          <w:sz w:val="20"/>
          <w:szCs w:val="20"/>
        </w:rPr>
        <w:t>v mene ktorého podpisujú:</w:t>
      </w:r>
      <w:bookmarkEnd w:id="0"/>
      <w:r w:rsidRPr="00342EF3">
        <w:rPr>
          <w:rFonts w:ascii="Arial" w:hAnsi="Arial" w:cs="Arial"/>
          <w:sz w:val="20"/>
          <w:szCs w:val="20"/>
        </w:rPr>
        <w:tab/>
        <w:t xml:space="preserve">MUDr. Karol </w:t>
      </w:r>
      <w:proofErr w:type="spellStart"/>
      <w:r w:rsidRPr="00342EF3">
        <w:rPr>
          <w:rFonts w:ascii="Arial" w:hAnsi="Arial" w:cs="Arial"/>
          <w:sz w:val="20"/>
          <w:szCs w:val="20"/>
        </w:rPr>
        <w:t>Hajnovič</w:t>
      </w:r>
      <w:proofErr w:type="spellEnd"/>
      <w:r w:rsidRPr="00342EF3">
        <w:rPr>
          <w:rFonts w:ascii="Arial" w:hAnsi="Arial" w:cs="Arial"/>
          <w:sz w:val="20"/>
          <w:szCs w:val="20"/>
        </w:rPr>
        <w:t xml:space="preserve"> – riaditeľ </w:t>
      </w:r>
    </w:p>
    <w:p w14:paraId="3D9462D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17336112</w:t>
      </w:r>
    </w:p>
    <w:p w14:paraId="00A1CF7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 xml:space="preserve">DIČ: </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2021068324 </w:t>
      </w:r>
    </w:p>
    <w:p w14:paraId="5AA1DD61"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 DPH:</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SK2021068324 </w:t>
      </w:r>
    </w:p>
    <w:p w14:paraId="0EB6AC75" w14:textId="77777777" w:rsidR="008F43C5" w:rsidRPr="00342EF3" w:rsidRDefault="008F43C5" w:rsidP="002B52B3">
      <w:pPr>
        <w:spacing w:after="0"/>
        <w:rPr>
          <w:rFonts w:ascii="Arial" w:hAnsi="Arial" w:cs="Arial"/>
          <w:bCs/>
          <w:sz w:val="20"/>
          <w:szCs w:val="20"/>
        </w:rPr>
      </w:pPr>
      <w:r w:rsidRPr="00342EF3">
        <w:rPr>
          <w:rFonts w:ascii="Arial" w:hAnsi="Arial" w:cs="Arial"/>
          <w:sz w:val="20"/>
          <w:szCs w:val="20"/>
        </w:rPr>
        <w:t>bankové spojenie:</w:t>
      </w:r>
      <w:r w:rsidRPr="00342EF3">
        <w:rPr>
          <w:rFonts w:ascii="Arial" w:hAnsi="Arial" w:cs="Arial"/>
          <w:sz w:val="20"/>
          <w:szCs w:val="20"/>
        </w:rPr>
        <w:tab/>
      </w:r>
      <w:r w:rsidRPr="00342EF3">
        <w:rPr>
          <w:rFonts w:ascii="Arial" w:hAnsi="Arial" w:cs="Arial"/>
          <w:sz w:val="20"/>
          <w:szCs w:val="20"/>
        </w:rPr>
        <w:tab/>
        <w:t>Štátna pokladnica</w:t>
      </w:r>
    </w:p>
    <w:p w14:paraId="1102B7C2" w14:textId="77777777" w:rsidR="008F43C5" w:rsidRPr="00342EF3" w:rsidRDefault="008F43C5" w:rsidP="002B52B3">
      <w:pPr>
        <w:pStyle w:val="Odsekzoznamu"/>
        <w:spacing w:line="276" w:lineRule="auto"/>
        <w:ind w:left="0"/>
        <w:jc w:val="both"/>
        <w:rPr>
          <w:rFonts w:ascii="Arial" w:hAnsi="Arial" w:cs="Arial"/>
        </w:rPr>
      </w:pPr>
      <w:r w:rsidRPr="00342EF3">
        <w:rPr>
          <w:rFonts w:ascii="Arial" w:hAnsi="Arial" w:cs="Arial"/>
          <w:bCs/>
        </w:rPr>
        <w:t>medzinárodný kód banky (BIC):</w:t>
      </w:r>
      <w:r w:rsidRPr="00342EF3">
        <w:rPr>
          <w:rFonts w:ascii="Arial" w:hAnsi="Arial" w:cs="Arial"/>
          <w:bCs/>
        </w:rPr>
        <w:tab/>
        <w:t>SPSRSKBA</w:t>
      </w:r>
    </w:p>
    <w:p w14:paraId="30504A3F" w14:textId="77777777" w:rsidR="008F43C5" w:rsidRPr="00342EF3" w:rsidRDefault="008F43C5" w:rsidP="002B52B3">
      <w:pPr>
        <w:pStyle w:val="Odsekzoznamu"/>
        <w:spacing w:line="276" w:lineRule="auto"/>
        <w:ind w:left="0"/>
        <w:jc w:val="both"/>
        <w:rPr>
          <w:rFonts w:ascii="Arial" w:hAnsi="Arial" w:cs="Arial"/>
          <w:bCs/>
        </w:rPr>
      </w:pPr>
      <w:r w:rsidRPr="00342EF3">
        <w:rPr>
          <w:rFonts w:ascii="Arial" w:hAnsi="Arial" w:cs="Arial"/>
        </w:rPr>
        <w:t>číslo účtu v tvare IBAN:</w:t>
      </w:r>
      <w:r w:rsidRPr="00342EF3">
        <w:rPr>
          <w:rFonts w:ascii="Arial" w:hAnsi="Arial" w:cs="Arial"/>
        </w:rPr>
        <w:tab/>
      </w:r>
      <w:r w:rsidRPr="00342EF3">
        <w:rPr>
          <w:rFonts w:ascii="Arial" w:hAnsi="Arial" w:cs="Arial"/>
        </w:rPr>
        <w:tab/>
        <w:t>SK88 8180 0000 0070 0054 0295</w:t>
      </w:r>
    </w:p>
    <w:p w14:paraId="33827140" w14:textId="4961C830" w:rsidR="00237ABD" w:rsidRPr="00342EF3" w:rsidRDefault="008F43C5" w:rsidP="002B52B3">
      <w:pPr>
        <w:spacing w:after="0"/>
        <w:ind w:left="2832" w:hanging="2832"/>
        <w:rPr>
          <w:rFonts w:ascii="Arial" w:hAnsi="Arial" w:cs="Arial"/>
          <w:sz w:val="20"/>
          <w:szCs w:val="20"/>
        </w:rPr>
      </w:pPr>
      <w:r w:rsidRPr="00342EF3">
        <w:rPr>
          <w:rFonts w:ascii="Arial" w:hAnsi="Arial" w:cs="Arial"/>
          <w:sz w:val="20"/>
          <w:szCs w:val="20"/>
        </w:rPr>
        <w:t xml:space="preserve">zapísaný v: </w:t>
      </w:r>
      <w:r w:rsidRPr="00342EF3">
        <w:rPr>
          <w:rFonts w:ascii="Arial" w:hAnsi="Arial" w:cs="Arial"/>
          <w:sz w:val="20"/>
          <w:szCs w:val="20"/>
        </w:rPr>
        <w:tab/>
        <w:t>register organizácií vedený Štatistickým úradom Slovenskej       republiky a živnostenský register Okresného úradu Nové Zámky pod č. 404-9729</w:t>
      </w:r>
    </w:p>
    <w:p w14:paraId="2E3F7E17" w14:textId="1B2D5AD0" w:rsidR="00237ABD" w:rsidRPr="00342EF3" w:rsidRDefault="008C1600" w:rsidP="002B52B3">
      <w:pPr>
        <w:spacing w:after="0"/>
        <w:rPr>
          <w:rFonts w:ascii="Arial" w:hAnsi="Arial" w:cs="Arial"/>
          <w:sz w:val="20"/>
          <w:szCs w:val="20"/>
        </w:rPr>
      </w:pPr>
      <w:r w:rsidRPr="00342EF3">
        <w:rPr>
          <w:rFonts w:ascii="Arial" w:hAnsi="Arial" w:cs="Arial"/>
          <w:sz w:val="20"/>
          <w:szCs w:val="20"/>
        </w:rPr>
        <w:t>(</w:t>
      </w:r>
      <w:r w:rsidR="00237ABD" w:rsidRPr="00342EF3">
        <w:rPr>
          <w:rFonts w:ascii="Arial" w:hAnsi="Arial" w:cs="Arial"/>
          <w:sz w:val="20"/>
          <w:szCs w:val="20"/>
        </w:rPr>
        <w:t>ďalej len „</w:t>
      </w:r>
      <w:r w:rsidR="00237ABD" w:rsidRPr="00342EF3">
        <w:rPr>
          <w:rFonts w:ascii="Arial" w:hAnsi="Arial" w:cs="Arial"/>
          <w:b/>
          <w:bCs/>
          <w:sz w:val="20"/>
          <w:szCs w:val="20"/>
        </w:rPr>
        <w:t>kupujúci</w:t>
      </w:r>
      <w:r w:rsidR="00237ABD" w:rsidRPr="00342EF3">
        <w:rPr>
          <w:rFonts w:ascii="Arial" w:hAnsi="Arial" w:cs="Arial"/>
          <w:sz w:val="20"/>
          <w:szCs w:val="20"/>
        </w:rPr>
        <w:t>“</w:t>
      </w:r>
      <w:r w:rsidRPr="00342EF3">
        <w:rPr>
          <w:rFonts w:ascii="Arial" w:hAnsi="Arial" w:cs="Arial"/>
          <w:sz w:val="20"/>
          <w:szCs w:val="20"/>
        </w:rPr>
        <w:t>)</w:t>
      </w:r>
    </w:p>
    <w:p w14:paraId="08C6C040" w14:textId="77777777" w:rsidR="002B52B3" w:rsidRDefault="002B52B3" w:rsidP="002B52B3">
      <w:pPr>
        <w:spacing w:after="0"/>
        <w:rPr>
          <w:rFonts w:ascii="Arial" w:hAnsi="Arial" w:cs="Arial"/>
          <w:sz w:val="20"/>
          <w:szCs w:val="20"/>
        </w:rPr>
      </w:pPr>
    </w:p>
    <w:p w14:paraId="54D50A07" w14:textId="59F0DFCE" w:rsidR="00237ABD" w:rsidRPr="00342EF3" w:rsidRDefault="00237ABD" w:rsidP="002B52B3">
      <w:pPr>
        <w:spacing w:after="0"/>
        <w:rPr>
          <w:rFonts w:ascii="Arial" w:hAnsi="Arial" w:cs="Arial"/>
          <w:b/>
          <w:sz w:val="20"/>
          <w:szCs w:val="20"/>
        </w:rPr>
      </w:pPr>
      <w:r w:rsidRPr="00342EF3">
        <w:rPr>
          <w:rFonts w:ascii="Arial" w:hAnsi="Arial" w:cs="Arial"/>
          <w:sz w:val="20"/>
          <w:szCs w:val="20"/>
        </w:rPr>
        <w:t>a</w:t>
      </w:r>
    </w:p>
    <w:p w14:paraId="0BEE87F0" w14:textId="77777777" w:rsidR="00237ABD" w:rsidRPr="00342EF3" w:rsidRDefault="00237ABD" w:rsidP="002B52B3">
      <w:pPr>
        <w:spacing w:after="0"/>
        <w:rPr>
          <w:rFonts w:ascii="Arial" w:hAnsi="Arial" w:cs="Arial"/>
          <w:b/>
          <w:sz w:val="20"/>
          <w:szCs w:val="20"/>
        </w:rPr>
      </w:pPr>
    </w:p>
    <w:p w14:paraId="58E1AA0C" w14:textId="748F2EC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r w:rsidR="008C1600" w:rsidRPr="00342EF3">
        <w:rPr>
          <w:rFonts w:ascii="Arial" w:hAnsi="Arial" w:cs="Arial"/>
          <w:color w:val="auto"/>
          <w:sz w:val="20"/>
          <w:szCs w:val="20"/>
        </w:rPr>
        <w:t xml:space="preserve">                       </w:t>
      </w:r>
    </w:p>
    <w:p w14:paraId="64458079" w14:textId="3401A2C4"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r w:rsidR="008C1600" w:rsidRPr="00342EF3">
        <w:rPr>
          <w:rFonts w:ascii="Arial" w:hAnsi="Arial" w:cs="Arial"/>
          <w:color w:val="auto"/>
          <w:sz w:val="20"/>
          <w:szCs w:val="20"/>
        </w:rPr>
        <w:t xml:space="preserve">                                         </w:t>
      </w:r>
    </w:p>
    <w:p w14:paraId="595E944C" w14:textId="3DCE0E66"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r w:rsidR="008C1600" w:rsidRPr="00342EF3">
        <w:rPr>
          <w:rFonts w:ascii="Arial" w:hAnsi="Arial" w:cs="Arial"/>
          <w:color w:val="auto"/>
          <w:sz w:val="20"/>
          <w:szCs w:val="20"/>
        </w:rPr>
        <w:t xml:space="preserve">                                            </w:t>
      </w:r>
    </w:p>
    <w:p w14:paraId="1C6C087F" w14:textId="250B26B0"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r w:rsidR="008C1600" w:rsidRPr="00342EF3">
        <w:rPr>
          <w:rFonts w:ascii="Arial" w:hAnsi="Arial" w:cs="Arial"/>
          <w:color w:val="auto"/>
          <w:sz w:val="20"/>
          <w:szCs w:val="20"/>
        </w:rPr>
        <w:t xml:space="preserve">                                       </w:t>
      </w:r>
    </w:p>
    <w:p w14:paraId="778E9E4A" w14:textId="37D7FA4A"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r w:rsidR="008C1600" w:rsidRPr="00342EF3">
        <w:rPr>
          <w:rFonts w:ascii="Arial" w:hAnsi="Arial" w:cs="Arial"/>
          <w:color w:val="auto"/>
          <w:sz w:val="20"/>
          <w:szCs w:val="20"/>
        </w:rPr>
        <w:t xml:space="preserve">                                          </w:t>
      </w:r>
      <w:r w:rsidR="003B3EAA" w:rsidRPr="00342EF3">
        <w:rPr>
          <w:rFonts w:ascii="Arial" w:hAnsi="Arial" w:cs="Arial"/>
          <w:color w:val="auto"/>
          <w:sz w:val="20"/>
          <w:szCs w:val="20"/>
        </w:rPr>
        <w:t xml:space="preserve"> </w:t>
      </w:r>
    </w:p>
    <w:p w14:paraId="355B78E4" w14:textId="73A9C63E"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r w:rsidR="008C1600" w:rsidRPr="00342EF3">
        <w:rPr>
          <w:rFonts w:ascii="Arial" w:hAnsi="Arial" w:cs="Arial"/>
          <w:color w:val="auto"/>
          <w:sz w:val="20"/>
          <w:szCs w:val="20"/>
        </w:rPr>
        <w:t xml:space="preserve">                                           </w:t>
      </w:r>
    </w:p>
    <w:p w14:paraId="11398DFC" w14:textId="53271ECD"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r w:rsidR="008C1600" w:rsidRPr="00342EF3">
        <w:rPr>
          <w:rFonts w:ascii="Arial" w:hAnsi="Arial" w:cs="Arial"/>
          <w:color w:val="auto"/>
          <w:sz w:val="20"/>
          <w:szCs w:val="20"/>
        </w:rPr>
        <w:t xml:space="preserve">                                     </w:t>
      </w:r>
    </w:p>
    <w:p w14:paraId="6808B724" w14:textId="1ED5761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r w:rsidR="008C1600" w:rsidRPr="00342EF3">
        <w:rPr>
          <w:rFonts w:ascii="Arial" w:hAnsi="Arial" w:cs="Arial"/>
          <w:color w:val="auto"/>
          <w:sz w:val="20"/>
          <w:szCs w:val="20"/>
        </w:rPr>
        <w:t xml:space="preserve">                     </w:t>
      </w:r>
    </w:p>
    <w:p w14:paraId="3166BB91" w14:textId="7E1F2A9C"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číslo účtu v tvare IBAN: </w:t>
      </w:r>
      <w:r w:rsidR="008C1600" w:rsidRPr="00342EF3">
        <w:rPr>
          <w:rFonts w:ascii="Arial" w:hAnsi="Arial" w:cs="Arial"/>
          <w:color w:val="auto"/>
          <w:sz w:val="20"/>
          <w:szCs w:val="20"/>
        </w:rPr>
        <w:t xml:space="preserve">             </w:t>
      </w:r>
    </w:p>
    <w:p w14:paraId="3E211EFB"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(ďalej len ,,</w:t>
      </w:r>
      <w:r w:rsidRPr="00342EF3">
        <w:rPr>
          <w:rFonts w:ascii="Arial" w:hAnsi="Arial" w:cs="Arial"/>
          <w:b/>
          <w:bCs/>
          <w:color w:val="auto"/>
          <w:sz w:val="20"/>
          <w:szCs w:val="20"/>
        </w:rPr>
        <w:t>predávajúci</w:t>
      </w:r>
      <w:r w:rsidRPr="00342EF3">
        <w:rPr>
          <w:rFonts w:ascii="Arial" w:hAnsi="Arial" w:cs="Arial"/>
          <w:color w:val="auto"/>
          <w:sz w:val="20"/>
          <w:szCs w:val="20"/>
        </w:rPr>
        <w:t xml:space="preserve">“) </w:t>
      </w:r>
    </w:p>
    <w:p w14:paraId="17AE59A7" w14:textId="77777777" w:rsidR="00237ABD" w:rsidRPr="00342EF3" w:rsidRDefault="00237ABD" w:rsidP="002B52B3">
      <w:pPr>
        <w:pStyle w:val="Default"/>
        <w:spacing w:line="276" w:lineRule="auto"/>
        <w:jc w:val="both"/>
        <w:rPr>
          <w:rFonts w:ascii="Arial" w:hAnsi="Arial" w:cs="Arial"/>
          <w:color w:val="auto"/>
          <w:sz w:val="20"/>
          <w:szCs w:val="20"/>
        </w:rPr>
      </w:pPr>
    </w:p>
    <w:p w14:paraId="16B226AD"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(kupujúci a predávajúci spolu ďalej aj ako „</w:t>
      </w:r>
      <w:r w:rsidRPr="00342EF3">
        <w:rPr>
          <w:rFonts w:ascii="Arial" w:hAnsi="Arial" w:cs="Arial"/>
          <w:b/>
          <w:bCs/>
          <w:color w:val="auto"/>
          <w:sz w:val="20"/>
          <w:szCs w:val="20"/>
        </w:rPr>
        <w:t>z</w:t>
      </w:r>
      <w:r w:rsidR="00717751" w:rsidRPr="00342EF3">
        <w:rPr>
          <w:rFonts w:ascii="Arial" w:hAnsi="Arial" w:cs="Arial"/>
          <w:b/>
          <w:bCs/>
          <w:color w:val="auto"/>
          <w:sz w:val="20"/>
          <w:szCs w:val="20"/>
        </w:rPr>
        <w:t>mluvné strany</w:t>
      </w:r>
      <w:r w:rsidR="00717751" w:rsidRPr="00342EF3">
        <w:rPr>
          <w:rFonts w:ascii="Arial" w:hAnsi="Arial" w:cs="Arial"/>
          <w:color w:val="auto"/>
          <w:sz w:val="20"/>
          <w:szCs w:val="20"/>
        </w:rPr>
        <w:t>“)</w:t>
      </w:r>
    </w:p>
    <w:p w14:paraId="36FD7F06" w14:textId="77777777" w:rsidR="008353CD" w:rsidRPr="00342EF3" w:rsidRDefault="008353CD" w:rsidP="00342EF3">
      <w:pPr>
        <w:autoSpaceDE w:val="0"/>
        <w:spacing w:after="120"/>
        <w:rPr>
          <w:rFonts w:ascii="Arial" w:hAnsi="Arial" w:cs="Arial"/>
          <w:color w:val="000000"/>
          <w:sz w:val="20"/>
          <w:szCs w:val="20"/>
          <w:lang w:eastAsia="sk-SK"/>
        </w:rPr>
      </w:pPr>
    </w:p>
    <w:p w14:paraId="35FECBF1"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II.</w:t>
      </w:r>
    </w:p>
    <w:p w14:paraId="400F2461" w14:textId="62295967" w:rsidR="00C67C67" w:rsidRDefault="00C67C67" w:rsidP="00342EF3">
      <w:pPr>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Preambula</w:t>
      </w:r>
    </w:p>
    <w:p w14:paraId="67579F6B" w14:textId="77777777" w:rsidR="00383B86" w:rsidRPr="00342EF3" w:rsidRDefault="00383B86" w:rsidP="00342EF3">
      <w:pPr>
        <w:autoSpaceDE w:val="0"/>
        <w:spacing w:after="120"/>
        <w:jc w:val="center"/>
        <w:rPr>
          <w:rFonts w:ascii="Arial" w:eastAsia="Calibri" w:hAnsi="Arial" w:cs="Arial"/>
          <w:b/>
          <w:bCs/>
          <w:sz w:val="20"/>
          <w:szCs w:val="20"/>
        </w:rPr>
      </w:pPr>
    </w:p>
    <w:p w14:paraId="1FF3792D" w14:textId="37C6F7D1" w:rsidR="00C67C67" w:rsidRPr="00342EF3" w:rsidRDefault="00C67C67" w:rsidP="00342EF3">
      <w:pPr>
        <w:pStyle w:val="Odsekzoznamu"/>
        <w:numPr>
          <w:ilvl w:val="0"/>
          <w:numId w:val="38"/>
        </w:numPr>
        <w:autoSpaceDE w:val="0"/>
        <w:spacing w:after="120" w:line="276" w:lineRule="auto"/>
        <w:ind w:left="426" w:hanging="426"/>
        <w:jc w:val="both"/>
        <w:rPr>
          <w:rFonts w:ascii="Arial" w:hAnsi="Arial" w:cs="Arial"/>
        </w:rPr>
      </w:pPr>
      <w:r w:rsidRPr="00342EF3">
        <w:rPr>
          <w:rFonts w:ascii="Arial" w:eastAsia="Calibri" w:hAnsi="Arial" w:cs="Arial"/>
          <w:bCs/>
        </w:rPr>
        <w:t xml:space="preserve">Táto  zmluva sa  uzatvára  ako  výsledok  verejného obstarávania v zmysle zákona č. 343/2015 Z. z. o verejnom obstarávaní a o zmene doplnení niektorých zákonov v znení neskorších predpisov (ďalej len „zákon o verejnom obstarávaní“) na predmet zákazky </w:t>
      </w:r>
      <w:r w:rsidRPr="00342EF3">
        <w:rPr>
          <w:rFonts w:ascii="Arial" w:eastAsia="Calibri" w:hAnsi="Arial" w:cs="Arial"/>
          <w:b/>
        </w:rPr>
        <w:t xml:space="preserve">„Tlačivá“ </w:t>
      </w:r>
      <w:r w:rsidRPr="00342EF3">
        <w:rPr>
          <w:rFonts w:ascii="Arial" w:eastAsia="Calibri" w:hAnsi="Arial" w:cs="Arial"/>
          <w:bCs/>
        </w:rPr>
        <w:t>na obdobie 12 mesiacov podľa ustanovení zákona  č.  513/1991 Zb. Obchodný  zákonník  v  znení  neskorších  predpisov (ďalej len „Obchodný zákonník“).</w:t>
      </w:r>
    </w:p>
    <w:p w14:paraId="708B4B80"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lastRenderedPageBreak/>
        <w:t>Článok III.</w:t>
      </w:r>
    </w:p>
    <w:p w14:paraId="2ADC573A" w14:textId="2080971A" w:rsidR="00237ABD" w:rsidRDefault="008C10C0"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Predmet </w:t>
      </w:r>
      <w:r w:rsidR="00241F8D" w:rsidRPr="00342EF3">
        <w:rPr>
          <w:rFonts w:ascii="Arial" w:eastAsia="Calibri" w:hAnsi="Arial" w:cs="Arial"/>
          <w:b/>
          <w:bCs/>
          <w:sz w:val="20"/>
          <w:szCs w:val="20"/>
          <w:lang w:eastAsia="sk-SK"/>
        </w:rPr>
        <w:t>Zmluvy</w:t>
      </w:r>
      <w:r w:rsidR="00237ABD" w:rsidRPr="00342EF3">
        <w:rPr>
          <w:rFonts w:ascii="Arial" w:eastAsia="Calibri" w:hAnsi="Arial" w:cs="Arial"/>
          <w:b/>
          <w:bCs/>
          <w:sz w:val="20"/>
          <w:szCs w:val="20"/>
          <w:lang w:eastAsia="sk-SK"/>
        </w:rPr>
        <w:t xml:space="preserve"> </w:t>
      </w:r>
    </w:p>
    <w:p w14:paraId="00318A07" w14:textId="77777777" w:rsidR="00383B86" w:rsidRPr="00342EF3" w:rsidRDefault="00383B86" w:rsidP="00342EF3">
      <w:pPr>
        <w:autoSpaceDE w:val="0"/>
        <w:spacing w:after="120"/>
        <w:jc w:val="center"/>
        <w:rPr>
          <w:rFonts w:ascii="Arial" w:hAnsi="Arial" w:cs="Arial"/>
          <w:sz w:val="20"/>
          <w:szCs w:val="20"/>
        </w:rPr>
      </w:pPr>
    </w:p>
    <w:p w14:paraId="620B0AEF" w14:textId="441D6B6B" w:rsidR="00237ABD" w:rsidRPr="00342EF3" w:rsidRDefault="00237ABD" w:rsidP="00342EF3">
      <w:pPr>
        <w:pStyle w:val="Zkladntext3"/>
        <w:numPr>
          <w:ilvl w:val="0"/>
          <w:numId w:val="27"/>
        </w:numPr>
        <w:spacing w:after="120" w:line="276" w:lineRule="auto"/>
        <w:ind w:left="284" w:hanging="284"/>
        <w:rPr>
          <w:rFonts w:cs="Arial"/>
        </w:rPr>
      </w:pPr>
      <w:r w:rsidRPr="00342EF3">
        <w:rPr>
          <w:rFonts w:eastAsia="Calibri" w:cs="Arial"/>
          <w:lang w:eastAsia="sk-SK"/>
        </w:rPr>
        <w:t>Pred</w:t>
      </w:r>
      <w:r w:rsidR="008C10C0" w:rsidRPr="00342EF3">
        <w:rPr>
          <w:rFonts w:eastAsia="Calibri" w:cs="Arial"/>
          <w:lang w:eastAsia="sk-SK"/>
        </w:rPr>
        <w:t xml:space="preserve">metom tejto </w:t>
      </w:r>
      <w:r w:rsidR="00241F8D" w:rsidRPr="00342EF3">
        <w:rPr>
          <w:rFonts w:eastAsia="Calibri" w:cs="Arial"/>
          <w:lang w:eastAsia="sk-SK"/>
        </w:rPr>
        <w:t>Zmluvy</w:t>
      </w:r>
      <w:r w:rsidR="00B424EB" w:rsidRPr="00342EF3">
        <w:rPr>
          <w:rFonts w:eastAsia="Calibri" w:cs="Arial"/>
          <w:lang w:eastAsia="sk-SK"/>
        </w:rPr>
        <w:t xml:space="preserve"> je </w:t>
      </w:r>
      <w:ins w:id="1" w:author="Obstaravanie_Simona Gondžalová" w:date="2022-07-08T09:38:00Z">
        <w:r w:rsidR="00684227">
          <w:rPr>
            <w:rFonts w:eastAsia="Calibri" w:cs="Arial"/>
            <w:lang w:eastAsia="sk-SK"/>
          </w:rPr>
          <w:t>závä</w:t>
        </w:r>
      </w:ins>
      <w:ins w:id="2" w:author="Obstaravanie_Simona Gondžalová" w:date="2022-07-08T09:39:00Z">
        <w:r w:rsidR="00684227">
          <w:rPr>
            <w:rFonts w:eastAsia="Calibri" w:cs="Arial"/>
            <w:lang w:eastAsia="sk-SK"/>
          </w:rPr>
          <w:t xml:space="preserve">zok predávajúceho </w:t>
        </w:r>
      </w:ins>
      <w:r w:rsidR="00937CB5" w:rsidRPr="00342EF3">
        <w:rPr>
          <w:rFonts w:cs="Arial"/>
        </w:rPr>
        <w:t>pravideln</w:t>
      </w:r>
      <w:ins w:id="3" w:author="Obstaravanie_Simona Gondžalová" w:date="2022-07-08T09:39:00Z">
        <w:r w:rsidR="00684227">
          <w:rPr>
            <w:rFonts w:cs="Arial"/>
          </w:rPr>
          <w:t>e</w:t>
        </w:r>
      </w:ins>
      <w:del w:id="4" w:author="Obstaravanie_Simona Gondžalová" w:date="2022-07-08T09:39:00Z">
        <w:r w:rsidR="00937CB5" w:rsidRPr="00342EF3" w:rsidDel="00684227">
          <w:rPr>
            <w:rFonts w:cs="Arial"/>
          </w:rPr>
          <w:delText>é</w:delText>
        </w:r>
      </w:del>
      <w:r w:rsidR="00937CB5" w:rsidRPr="00342EF3">
        <w:rPr>
          <w:rFonts w:cs="Arial"/>
        </w:rPr>
        <w:t xml:space="preserve"> dodáva</w:t>
      </w:r>
      <w:ins w:id="5" w:author="Obstaravanie_Simona Gondžalová" w:date="2022-07-08T09:39:00Z">
        <w:r w:rsidR="00684227">
          <w:rPr>
            <w:rFonts w:cs="Arial"/>
          </w:rPr>
          <w:t>ť</w:t>
        </w:r>
      </w:ins>
      <w:del w:id="6" w:author="Obstaravanie_Simona Gondžalová" w:date="2022-07-08T09:39:00Z">
        <w:r w:rsidR="00937CB5" w:rsidRPr="00342EF3" w:rsidDel="00684227">
          <w:rPr>
            <w:rFonts w:cs="Arial"/>
          </w:rPr>
          <w:delText>nie</w:delText>
        </w:r>
      </w:del>
      <w:ins w:id="7" w:author="Obstaravanie_Simona Gondžalová" w:date="2022-07-08T09:39:00Z">
        <w:r w:rsidR="00684227">
          <w:rPr>
            <w:rFonts w:cs="Arial"/>
          </w:rPr>
          <w:t xml:space="preserve"> kupujúcemu počas trvania tejto zmluvy</w:t>
        </w:r>
      </w:ins>
      <w:r w:rsidR="00B424EB" w:rsidRPr="00342EF3">
        <w:rPr>
          <w:rFonts w:cs="Arial"/>
        </w:rPr>
        <w:t xml:space="preserve"> </w:t>
      </w:r>
      <w:r w:rsidR="008C1600" w:rsidRPr="00342EF3">
        <w:rPr>
          <w:rFonts w:cs="Arial"/>
        </w:rPr>
        <w:t>tlač</w:t>
      </w:r>
      <w:ins w:id="8" w:author="Obstaravanie_Simona Gondžalová" w:date="2022-07-08T09:39:00Z">
        <w:r w:rsidR="00684227">
          <w:rPr>
            <w:rFonts w:cs="Arial"/>
          </w:rPr>
          <w:t>ivá</w:t>
        </w:r>
      </w:ins>
      <w:del w:id="9" w:author="Obstaravanie_Simona Gondžalová" w:date="2022-07-08T09:39:00Z">
        <w:r w:rsidR="008C1600" w:rsidRPr="00342EF3" w:rsidDel="00684227">
          <w:rPr>
            <w:rFonts w:cs="Arial"/>
          </w:rPr>
          <w:delText>ív</w:delText>
        </w:r>
      </w:del>
      <w:r w:rsidR="00A74177" w:rsidRPr="00342EF3">
        <w:rPr>
          <w:rFonts w:cs="Arial"/>
        </w:rPr>
        <w:t xml:space="preserve"> </w:t>
      </w:r>
      <w:r w:rsidR="00B424EB" w:rsidRPr="00342EF3">
        <w:rPr>
          <w:rFonts w:cs="Arial"/>
        </w:rPr>
        <w:t xml:space="preserve"> </w:t>
      </w:r>
      <w:r w:rsidR="00717751" w:rsidRPr="00342EF3">
        <w:rPr>
          <w:rFonts w:cs="Arial"/>
        </w:rPr>
        <w:t>(ďalej aj „</w:t>
      </w:r>
      <w:r w:rsidR="00717751" w:rsidRPr="00342EF3">
        <w:rPr>
          <w:rFonts w:cs="Arial"/>
          <w:b/>
          <w:bCs/>
        </w:rPr>
        <w:t>tovar</w:t>
      </w:r>
      <w:r w:rsidR="00717751" w:rsidRPr="00342EF3">
        <w:rPr>
          <w:rFonts w:cs="Arial"/>
        </w:rPr>
        <w:t xml:space="preserve">“) </w:t>
      </w:r>
      <w:r w:rsidR="00B424EB" w:rsidRPr="00342EF3">
        <w:rPr>
          <w:rFonts w:cs="Arial"/>
        </w:rPr>
        <w:t xml:space="preserve">na základe objednávok </w:t>
      </w:r>
      <w:ins w:id="10" w:author="Obstaravanie_Simona Gondžalová" w:date="2022-07-08T09:39:00Z">
        <w:r w:rsidR="00684227">
          <w:rPr>
            <w:rFonts w:cs="Arial"/>
          </w:rPr>
          <w:t xml:space="preserve">kupujúceho, </w:t>
        </w:r>
      </w:ins>
      <w:r w:rsidR="00B424EB" w:rsidRPr="00342EF3">
        <w:rPr>
          <w:rFonts w:cs="Arial"/>
        </w:rPr>
        <w:t xml:space="preserve">podľa potreby </w:t>
      </w:r>
      <w:r w:rsidR="00717751" w:rsidRPr="00342EF3">
        <w:rPr>
          <w:rFonts w:cs="Arial"/>
        </w:rPr>
        <w:t>kupujúceho</w:t>
      </w:r>
      <w:r w:rsidR="00B424EB" w:rsidRPr="00342EF3">
        <w:rPr>
          <w:rFonts w:cs="Arial"/>
        </w:rPr>
        <w:t xml:space="preserve">, </w:t>
      </w:r>
      <w:r w:rsidRPr="00342EF3">
        <w:rPr>
          <w:rFonts w:cs="Arial"/>
        </w:rPr>
        <w:t xml:space="preserve">vrátane služieb spojených s dodaním  tovaru </w:t>
      </w:r>
      <w:r w:rsidR="00717751" w:rsidRPr="00342EF3">
        <w:rPr>
          <w:rFonts w:cs="Arial"/>
        </w:rPr>
        <w:t xml:space="preserve"> </w:t>
      </w:r>
      <w:r w:rsidRPr="00342EF3">
        <w:rPr>
          <w:rFonts w:cs="Arial"/>
        </w:rPr>
        <w:t>v mieste jeho dodan</w:t>
      </w:r>
      <w:r w:rsidR="00D83326" w:rsidRPr="00342EF3">
        <w:rPr>
          <w:rFonts w:cs="Arial"/>
        </w:rPr>
        <w:t>ia, ktoré</w:t>
      </w:r>
      <w:r w:rsidR="00937CB5" w:rsidRPr="00342EF3">
        <w:rPr>
          <w:rFonts w:cs="Arial"/>
        </w:rPr>
        <w:t xml:space="preserve"> sa zaväzuje </w:t>
      </w:r>
      <w:del w:id="11" w:author="Obstaravanie_Simona Gondžalová" w:date="2022-07-08T09:40:00Z">
        <w:r w:rsidR="00937CB5" w:rsidRPr="00342EF3" w:rsidDel="00BC3551">
          <w:rPr>
            <w:rFonts w:cs="Arial"/>
          </w:rPr>
          <w:delText>dodať</w:delText>
        </w:r>
        <w:r w:rsidRPr="00342EF3" w:rsidDel="00BC3551">
          <w:rPr>
            <w:rFonts w:cs="Arial"/>
          </w:rPr>
          <w:delText xml:space="preserve"> </w:delText>
        </w:r>
      </w:del>
      <w:ins w:id="12" w:author="Obstaravanie_Simona Gondžalová" w:date="2022-07-08T09:40:00Z">
        <w:r w:rsidR="00BC3551">
          <w:rPr>
            <w:rFonts w:cs="Arial"/>
          </w:rPr>
          <w:t xml:space="preserve"> poskytnúť </w:t>
        </w:r>
      </w:ins>
      <w:r w:rsidRPr="00342EF3">
        <w:rPr>
          <w:rFonts w:cs="Arial"/>
        </w:rPr>
        <w:t>predávajúci</w:t>
      </w:r>
      <w:r w:rsidR="00937CB5" w:rsidRPr="00342EF3">
        <w:rPr>
          <w:rFonts w:cs="Arial"/>
        </w:rPr>
        <w:t xml:space="preserve"> kupujúcemu</w:t>
      </w:r>
      <w:r w:rsidRPr="00342EF3">
        <w:rPr>
          <w:rFonts w:cs="Arial"/>
        </w:rPr>
        <w:t>.</w:t>
      </w:r>
    </w:p>
    <w:p w14:paraId="5CAF5BDF" w14:textId="46AF1F7E" w:rsidR="00237ABD" w:rsidRPr="00342EF3" w:rsidRDefault="00241F8D" w:rsidP="00342EF3">
      <w:pPr>
        <w:pStyle w:val="Odsekzoznamu"/>
        <w:numPr>
          <w:ilvl w:val="0"/>
          <w:numId w:val="27"/>
        </w:numPr>
        <w:tabs>
          <w:tab w:val="left" w:pos="-142"/>
        </w:tabs>
        <w:spacing w:after="120" w:line="276" w:lineRule="auto"/>
        <w:ind w:left="284" w:hanging="284"/>
        <w:jc w:val="both"/>
        <w:rPr>
          <w:rFonts w:ascii="Arial" w:eastAsia="Calibri" w:hAnsi="Arial" w:cs="Arial"/>
          <w:lang w:eastAsia="sk-SK"/>
        </w:rPr>
      </w:pPr>
      <w:r w:rsidRPr="00342EF3">
        <w:rPr>
          <w:rFonts w:ascii="Arial" w:eastAsia="Calibri" w:hAnsi="Arial" w:cs="Arial"/>
          <w:lang w:eastAsia="sk-SK"/>
        </w:rPr>
        <w:t>D</w:t>
      </w:r>
      <w:r w:rsidR="00B424EB" w:rsidRPr="00342EF3">
        <w:rPr>
          <w:rFonts w:ascii="Arial" w:eastAsia="Calibri" w:hAnsi="Arial" w:cs="Arial"/>
          <w:lang w:eastAsia="sk-SK"/>
        </w:rPr>
        <w:t>ruh</w:t>
      </w:r>
      <w:r w:rsidR="008C1600" w:rsidRPr="00342EF3">
        <w:rPr>
          <w:rFonts w:ascii="Arial" w:eastAsia="Calibri" w:hAnsi="Arial" w:cs="Arial"/>
          <w:lang w:eastAsia="sk-SK"/>
        </w:rPr>
        <w:t xml:space="preserve"> tovaru</w:t>
      </w:r>
      <w:r w:rsidR="00237ABD" w:rsidRPr="00342EF3">
        <w:rPr>
          <w:rFonts w:ascii="Arial" w:eastAsia="Calibri" w:hAnsi="Arial" w:cs="Arial"/>
          <w:lang w:eastAsia="sk-SK"/>
        </w:rPr>
        <w:t xml:space="preserve">, </w:t>
      </w:r>
      <w:ins w:id="13" w:author="Obstaravanie_Simona Gondžalová" w:date="2022-07-08T10:26:00Z">
        <w:r w:rsidR="00DF60F4">
          <w:rPr>
            <w:rFonts w:ascii="Arial" w:eastAsia="Calibri" w:hAnsi="Arial" w:cs="Arial"/>
            <w:lang w:eastAsia="sk-SK"/>
          </w:rPr>
          <w:t xml:space="preserve">predpokladané </w:t>
        </w:r>
      </w:ins>
      <w:r w:rsidR="00237ABD" w:rsidRPr="00342EF3">
        <w:rPr>
          <w:rFonts w:ascii="Arial" w:eastAsia="Calibri" w:hAnsi="Arial" w:cs="Arial"/>
          <w:lang w:eastAsia="sk-SK"/>
        </w:rPr>
        <w:t>množstvo, jednotkové ceny sú  špecifikované v</w:t>
      </w:r>
      <w:del w:id="14" w:author="Obstaravanie_Simona Gondžalová" w:date="2022-07-08T10:42:00Z">
        <w:r w:rsidR="00237ABD" w:rsidRPr="00342EF3" w:rsidDel="0033400D">
          <w:rPr>
            <w:rFonts w:ascii="Arial" w:eastAsia="Calibri" w:hAnsi="Arial" w:cs="Arial"/>
            <w:lang w:eastAsia="sk-SK"/>
          </w:rPr>
          <w:delText> </w:delText>
        </w:r>
      </w:del>
      <w:ins w:id="15" w:author="Obstaravanie_Simona Gondžalová" w:date="2022-07-08T10:42:00Z">
        <w:r w:rsidR="0033400D">
          <w:rPr>
            <w:rFonts w:ascii="Arial" w:eastAsia="Calibri" w:hAnsi="Arial" w:cs="Arial"/>
            <w:lang w:eastAsia="sk-SK"/>
          </w:rPr>
          <w:t> </w:t>
        </w:r>
      </w:ins>
      <w:r w:rsidR="00237ABD" w:rsidRPr="00342EF3">
        <w:rPr>
          <w:rFonts w:ascii="Arial" w:eastAsia="Calibri" w:hAnsi="Arial" w:cs="Arial"/>
          <w:lang w:eastAsia="sk-SK"/>
        </w:rPr>
        <w:t xml:space="preserve">prílohe </w:t>
      </w:r>
      <w:r w:rsidR="00D83326" w:rsidRPr="00342EF3">
        <w:rPr>
          <w:rFonts w:ascii="Arial" w:eastAsia="Calibri" w:hAnsi="Arial" w:cs="Arial"/>
          <w:lang w:eastAsia="sk-SK"/>
        </w:rPr>
        <w:t xml:space="preserve">č. 1 </w:t>
      </w:r>
      <w:r w:rsidRPr="00342EF3">
        <w:rPr>
          <w:rFonts w:ascii="Arial" w:eastAsia="Calibri" w:hAnsi="Arial" w:cs="Arial"/>
          <w:lang w:eastAsia="sk-SK"/>
        </w:rPr>
        <w:t> </w:t>
      </w:r>
      <w:r w:rsidR="000650E2" w:rsidRPr="00342EF3">
        <w:rPr>
          <w:rFonts w:ascii="Arial" w:eastAsia="Calibri" w:hAnsi="Arial" w:cs="Arial"/>
          <w:lang w:eastAsia="sk-SK"/>
        </w:rPr>
        <w:t>tejto</w:t>
      </w:r>
      <w:r w:rsidRPr="00342EF3">
        <w:rPr>
          <w:rFonts w:ascii="Arial" w:eastAsia="Calibri" w:hAnsi="Arial" w:cs="Arial"/>
          <w:lang w:eastAsia="sk-SK"/>
        </w:rPr>
        <w:t xml:space="preserve"> Zmluvy</w:t>
      </w:r>
      <w:r w:rsidR="00237ABD" w:rsidRPr="00342EF3">
        <w:rPr>
          <w:rFonts w:ascii="Arial" w:eastAsia="Calibri" w:hAnsi="Arial" w:cs="Arial"/>
          <w:lang w:eastAsia="sk-SK"/>
        </w:rPr>
        <w:t>, pričom kupujúci má právo neodobrať celé predpokladané množstv</w:t>
      </w:r>
      <w:r w:rsidR="00B424EB" w:rsidRPr="00342EF3">
        <w:rPr>
          <w:rFonts w:ascii="Arial" w:eastAsia="Calibri" w:hAnsi="Arial" w:cs="Arial"/>
          <w:lang w:eastAsia="sk-SK"/>
        </w:rPr>
        <w:t>o</w:t>
      </w:r>
      <w:r w:rsidR="00237ABD" w:rsidRPr="00342EF3">
        <w:rPr>
          <w:rFonts w:ascii="Arial" w:eastAsia="Calibri" w:hAnsi="Arial" w:cs="Arial"/>
          <w:lang w:eastAsia="sk-SK"/>
        </w:rPr>
        <w:t xml:space="preserve"> tovaru</w:t>
      </w:r>
      <w:ins w:id="16" w:author="Obstaravanie_Simona Gondžalová" w:date="2022-07-08T10:43:00Z">
        <w:r w:rsidR="0033400D">
          <w:rPr>
            <w:rFonts w:ascii="Arial" w:eastAsia="Calibri" w:hAnsi="Arial" w:cs="Arial"/>
            <w:lang w:eastAsia="sk-SK"/>
          </w:rPr>
          <w:t>, predávajúci nemý z tohto dôvodu právo na ušlý zisk</w:t>
        </w:r>
      </w:ins>
      <w:r w:rsidR="00237ABD" w:rsidRPr="00342EF3">
        <w:rPr>
          <w:rFonts w:ascii="Arial" w:eastAsia="Calibri" w:hAnsi="Arial" w:cs="Arial"/>
          <w:lang w:eastAsia="sk-SK"/>
        </w:rPr>
        <w:t>. Množstvo a</w:t>
      </w:r>
      <w:del w:id="17" w:author="Obstaravanie_Simona Gondžalová" w:date="2022-07-08T10:42:00Z">
        <w:r w:rsidR="00237ABD" w:rsidRPr="00342EF3" w:rsidDel="0033400D">
          <w:rPr>
            <w:rFonts w:ascii="Arial" w:eastAsia="Calibri" w:hAnsi="Arial" w:cs="Arial"/>
            <w:lang w:eastAsia="sk-SK"/>
          </w:rPr>
          <w:delText> </w:delText>
        </w:r>
      </w:del>
      <w:ins w:id="18" w:author="Obstaravanie_Simona Gondžalová" w:date="2022-07-08T10:42:00Z">
        <w:r w:rsidR="0033400D">
          <w:rPr>
            <w:rFonts w:ascii="Arial" w:eastAsia="Calibri" w:hAnsi="Arial" w:cs="Arial"/>
            <w:lang w:eastAsia="sk-SK"/>
          </w:rPr>
          <w:t> </w:t>
        </w:r>
      </w:ins>
      <w:r w:rsidR="00237ABD" w:rsidRPr="00342EF3">
        <w:rPr>
          <w:rFonts w:ascii="Arial" w:eastAsia="Calibri" w:hAnsi="Arial" w:cs="Arial"/>
          <w:lang w:eastAsia="sk-SK"/>
        </w:rPr>
        <w:t>druh tovaru upresňuje zodpovedná osoba kupujú</w:t>
      </w:r>
      <w:r w:rsidR="008C10C0" w:rsidRPr="00342EF3">
        <w:rPr>
          <w:rFonts w:ascii="Arial" w:eastAsia="Calibri" w:hAnsi="Arial" w:cs="Arial"/>
          <w:lang w:eastAsia="sk-SK"/>
        </w:rPr>
        <w:t xml:space="preserve">ceho priebežne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v</w:t>
      </w:r>
      <w:del w:id="19" w:author="Obstaravanie_Simona Gondžalová" w:date="2022-07-08T10:42:00Z">
        <w:r w:rsidR="00237ABD" w:rsidRPr="00342EF3" w:rsidDel="0033400D">
          <w:rPr>
            <w:rFonts w:ascii="Arial" w:eastAsia="Calibri" w:hAnsi="Arial" w:cs="Arial"/>
            <w:lang w:eastAsia="sk-SK"/>
          </w:rPr>
          <w:delText> </w:delText>
        </w:r>
      </w:del>
      <w:ins w:id="20" w:author="Obstaravanie_Simona Gondžalová" w:date="2022-07-08T10:42:00Z">
        <w:r w:rsidR="0033400D">
          <w:rPr>
            <w:rFonts w:ascii="Arial" w:eastAsia="Calibri" w:hAnsi="Arial" w:cs="Arial"/>
            <w:lang w:eastAsia="sk-SK"/>
          </w:rPr>
          <w:t> </w:t>
        </w:r>
      </w:ins>
      <w:r w:rsidR="00237ABD" w:rsidRPr="00342EF3">
        <w:rPr>
          <w:rFonts w:ascii="Arial" w:eastAsia="Calibri" w:hAnsi="Arial" w:cs="Arial"/>
          <w:lang w:eastAsia="sk-SK"/>
        </w:rPr>
        <w:t>čiastkových objednávkach do výš</w:t>
      </w:r>
      <w:r w:rsidR="008C10C0" w:rsidRPr="00342EF3">
        <w:rPr>
          <w:rFonts w:ascii="Arial" w:eastAsia="Calibri" w:hAnsi="Arial" w:cs="Arial"/>
          <w:lang w:eastAsia="sk-SK"/>
        </w:rPr>
        <w:t xml:space="preserve">ky celkového finančného objemu </w:t>
      </w:r>
      <w:r w:rsidRPr="00342EF3">
        <w:rPr>
          <w:rFonts w:ascii="Arial" w:eastAsia="Calibri" w:hAnsi="Arial" w:cs="Arial"/>
          <w:lang w:eastAsia="sk-SK"/>
        </w:rPr>
        <w:t>Zmluvy</w:t>
      </w:r>
      <w:r w:rsidR="00237ABD" w:rsidRPr="00342EF3">
        <w:rPr>
          <w:rFonts w:ascii="Arial" w:eastAsia="Calibri" w:hAnsi="Arial" w:cs="Arial"/>
          <w:lang w:eastAsia="sk-SK"/>
        </w:rPr>
        <w:t>. Kupujúci nie je po</w:t>
      </w:r>
      <w:r w:rsidR="008C10C0" w:rsidRPr="00342EF3">
        <w:rPr>
          <w:rFonts w:ascii="Arial" w:eastAsia="Calibri" w:hAnsi="Arial" w:cs="Arial"/>
          <w:lang w:eastAsia="sk-SK"/>
        </w:rPr>
        <w:t xml:space="preserve">vinný vyčerpať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celkový dohodnutý finančný objem</w:t>
      </w:r>
      <w:ins w:id="21" w:author="Obstaravanie_Simona Gondžalová" w:date="2022-07-08T10:42:00Z">
        <w:r w:rsidR="0033400D">
          <w:rPr>
            <w:rFonts w:ascii="Arial" w:eastAsia="Calibri" w:hAnsi="Arial" w:cs="Arial"/>
            <w:lang w:eastAsia="sk-SK"/>
          </w:rPr>
          <w:t>,</w:t>
        </w:r>
      </w:ins>
      <w:r w:rsidR="00237ABD" w:rsidRPr="00342EF3">
        <w:rPr>
          <w:rFonts w:ascii="Arial" w:eastAsia="Calibri" w:hAnsi="Arial" w:cs="Arial"/>
          <w:lang w:eastAsia="sk-SK"/>
        </w:rPr>
        <w:t>.</w:t>
      </w:r>
    </w:p>
    <w:p w14:paraId="7DBD3827" w14:textId="0B9DEFA8" w:rsidR="005E5FC7" w:rsidRPr="00342EF3" w:rsidDel="005E5FC7" w:rsidRDefault="00062D46" w:rsidP="00342EF3">
      <w:pPr>
        <w:tabs>
          <w:tab w:val="left" w:pos="-142"/>
        </w:tabs>
        <w:autoSpaceDE w:val="0"/>
        <w:spacing w:after="120"/>
        <w:ind w:left="284" w:hanging="284"/>
        <w:jc w:val="both"/>
        <w:rPr>
          <w:rFonts w:ascii="Arial" w:hAnsi="Arial" w:cs="Arial"/>
          <w:sz w:val="20"/>
          <w:szCs w:val="20"/>
          <w:lang w:eastAsia="sk-SK"/>
        </w:rPr>
      </w:pPr>
      <w:r w:rsidRPr="00342EF3">
        <w:rPr>
          <w:rFonts w:ascii="Arial" w:eastAsia="Calibri" w:hAnsi="Arial" w:cs="Arial"/>
          <w:sz w:val="20"/>
          <w:szCs w:val="20"/>
          <w:lang w:eastAsia="sk-SK"/>
        </w:rPr>
        <w:t xml:space="preserve">3.  </w:t>
      </w:r>
      <w:r w:rsidR="00717751" w:rsidRPr="00342EF3">
        <w:rPr>
          <w:rFonts w:ascii="Arial" w:eastAsia="Calibri" w:hAnsi="Arial" w:cs="Arial"/>
          <w:sz w:val="20"/>
          <w:szCs w:val="20"/>
          <w:lang w:eastAsia="sk-SK"/>
        </w:rPr>
        <w:t xml:space="preserve">Kupujúci sa zaväzuje </w:t>
      </w:r>
      <w:r w:rsidR="00237ABD" w:rsidRPr="00342EF3">
        <w:rPr>
          <w:rFonts w:ascii="Arial" w:eastAsia="Calibri" w:hAnsi="Arial" w:cs="Arial"/>
          <w:sz w:val="20"/>
          <w:szCs w:val="20"/>
          <w:lang w:eastAsia="sk-SK"/>
        </w:rPr>
        <w:t xml:space="preserve"> </w:t>
      </w:r>
      <w:ins w:id="22" w:author="Obstaravanie_Simona Gondžalová" w:date="2022-07-08T10:44:00Z">
        <w:r w:rsidR="0033400D">
          <w:rPr>
            <w:rFonts w:ascii="Arial" w:eastAsia="Calibri" w:hAnsi="Arial" w:cs="Arial"/>
            <w:sz w:val="20"/>
            <w:szCs w:val="20"/>
            <w:lang w:eastAsia="sk-SK"/>
          </w:rPr>
          <w:t xml:space="preserve">riadne a včas </w:t>
        </w:r>
      </w:ins>
      <w:del w:id="23" w:author="Obstaravanie_Simona Gondžalová" w:date="2022-07-08T10:45:00Z">
        <w:r w:rsidR="00237ABD" w:rsidRPr="00342EF3" w:rsidDel="0033400D">
          <w:rPr>
            <w:rFonts w:ascii="Arial" w:eastAsia="Calibri" w:hAnsi="Arial" w:cs="Arial"/>
            <w:sz w:val="20"/>
            <w:szCs w:val="20"/>
            <w:lang w:eastAsia="sk-SK"/>
          </w:rPr>
          <w:delText>tovar</w:delText>
        </w:r>
      </w:del>
      <w:r w:rsidR="00237ABD" w:rsidRPr="00342EF3">
        <w:rPr>
          <w:rFonts w:ascii="Arial" w:eastAsia="Calibri" w:hAnsi="Arial" w:cs="Arial"/>
          <w:sz w:val="20"/>
          <w:szCs w:val="20"/>
          <w:lang w:eastAsia="sk-SK"/>
        </w:rPr>
        <w:t xml:space="preserve"> </w:t>
      </w:r>
      <w:r w:rsidR="00717751" w:rsidRPr="00342EF3">
        <w:rPr>
          <w:rFonts w:ascii="Arial" w:eastAsia="Calibri" w:hAnsi="Arial" w:cs="Arial"/>
          <w:sz w:val="20"/>
          <w:szCs w:val="20"/>
          <w:lang w:eastAsia="sk-SK"/>
        </w:rPr>
        <w:t>dodaný</w:t>
      </w:r>
      <w:ins w:id="24" w:author="Obstaravanie_Simona Gondžalová" w:date="2022-07-08T10:45:00Z">
        <w:r w:rsidR="0033400D">
          <w:rPr>
            <w:rFonts w:ascii="Arial" w:eastAsia="Calibri" w:hAnsi="Arial" w:cs="Arial"/>
            <w:sz w:val="20"/>
            <w:szCs w:val="20"/>
            <w:lang w:eastAsia="sk-SK"/>
          </w:rPr>
          <w:t xml:space="preserve"> tovar</w:t>
        </w:r>
      </w:ins>
      <w:r w:rsidR="00717751" w:rsidRPr="00342EF3">
        <w:rPr>
          <w:rFonts w:ascii="Arial" w:eastAsia="Calibri" w:hAnsi="Arial" w:cs="Arial"/>
          <w:sz w:val="20"/>
          <w:szCs w:val="20"/>
          <w:lang w:eastAsia="sk-SK"/>
        </w:rPr>
        <w:t xml:space="preserve"> </w:t>
      </w:r>
      <w:r w:rsidR="00D83326" w:rsidRPr="00342EF3">
        <w:rPr>
          <w:rFonts w:ascii="Arial" w:eastAsia="Calibri" w:hAnsi="Arial" w:cs="Arial"/>
          <w:sz w:val="20"/>
          <w:szCs w:val="20"/>
          <w:lang w:eastAsia="sk-SK"/>
        </w:rPr>
        <w:t xml:space="preserve">predávajúcim </w:t>
      </w:r>
      <w:r w:rsidR="000650E2" w:rsidRPr="00342EF3">
        <w:rPr>
          <w:rFonts w:ascii="Arial" w:eastAsia="Calibri" w:hAnsi="Arial" w:cs="Arial"/>
          <w:sz w:val="20"/>
          <w:szCs w:val="20"/>
          <w:lang w:eastAsia="sk-SK"/>
        </w:rPr>
        <w:t xml:space="preserve">v súlade s touto </w:t>
      </w:r>
      <w:r w:rsidR="00944E42" w:rsidRPr="00342EF3">
        <w:rPr>
          <w:rFonts w:ascii="Arial" w:eastAsia="Calibri" w:hAnsi="Arial" w:cs="Arial"/>
          <w:sz w:val="20"/>
          <w:szCs w:val="20"/>
          <w:lang w:eastAsia="sk-SK"/>
        </w:rPr>
        <w:t>Zmluvou</w:t>
      </w:r>
      <w:ins w:id="25" w:author="Obstaravanie_Simona Gondžalová" w:date="2022-07-08T10:45:00Z">
        <w:r w:rsidR="0033400D">
          <w:rPr>
            <w:rFonts w:ascii="Arial" w:eastAsia="Calibri" w:hAnsi="Arial" w:cs="Arial"/>
            <w:sz w:val="20"/>
            <w:szCs w:val="20"/>
            <w:lang w:eastAsia="sk-SK"/>
          </w:rPr>
          <w:t xml:space="preserve"> a v súlade s objednávkou kupujúceho,</w:t>
        </w:r>
      </w:ins>
      <w:r w:rsidR="00717751" w:rsidRPr="00342EF3">
        <w:rPr>
          <w:rFonts w:ascii="Arial" w:eastAsia="Calibri" w:hAnsi="Arial" w:cs="Arial"/>
          <w:sz w:val="20"/>
          <w:szCs w:val="20"/>
          <w:lang w:eastAsia="sk-SK"/>
        </w:rPr>
        <w:t xml:space="preserve"> </w:t>
      </w:r>
      <w:r w:rsidR="00237ABD" w:rsidRPr="00342EF3">
        <w:rPr>
          <w:rFonts w:ascii="Arial" w:eastAsia="Calibri" w:hAnsi="Arial" w:cs="Arial"/>
          <w:sz w:val="20"/>
          <w:szCs w:val="20"/>
          <w:lang w:eastAsia="sk-SK"/>
        </w:rPr>
        <w:t xml:space="preserve">prevziať </w:t>
      </w:r>
      <w:r w:rsidR="00237ABD" w:rsidRPr="00342EF3">
        <w:rPr>
          <w:rFonts w:ascii="Arial" w:hAnsi="Arial" w:cs="Arial"/>
          <w:sz w:val="20"/>
          <w:szCs w:val="20"/>
          <w:lang w:eastAsia="sk-SK"/>
        </w:rPr>
        <w:t xml:space="preserve">a zaplatiť </w:t>
      </w:r>
      <w:r w:rsidR="00FA5D0F" w:rsidRPr="00342EF3">
        <w:rPr>
          <w:rFonts w:ascii="Arial" w:hAnsi="Arial" w:cs="Arial"/>
          <w:sz w:val="20"/>
          <w:szCs w:val="20"/>
          <w:lang w:eastAsia="sk-SK"/>
        </w:rPr>
        <w:t xml:space="preserve">zaň </w:t>
      </w:r>
      <w:r w:rsidR="00717751" w:rsidRPr="00342EF3">
        <w:rPr>
          <w:rFonts w:ascii="Arial" w:hAnsi="Arial" w:cs="Arial"/>
          <w:sz w:val="20"/>
          <w:szCs w:val="20"/>
          <w:lang w:eastAsia="sk-SK"/>
        </w:rPr>
        <w:t xml:space="preserve">dohodnutú </w:t>
      </w:r>
      <w:r w:rsidR="00237ABD" w:rsidRPr="00342EF3">
        <w:rPr>
          <w:rFonts w:ascii="Arial" w:hAnsi="Arial" w:cs="Arial"/>
          <w:sz w:val="20"/>
          <w:szCs w:val="20"/>
          <w:lang w:eastAsia="sk-SK"/>
        </w:rPr>
        <w:t>kúpnu cenu.</w:t>
      </w:r>
    </w:p>
    <w:p w14:paraId="5D58534D" w14:textId="77777777" w:rsidR="00383B86" w:rsidRDefault="005E5FC7" w:rsidP="00383B86">
      <w:pPr>
        <w:pStyle w:val="Default"/>
        <w:spacing w:after="120" w:line="276" w:lineRule="auto"/>
        <w:jc w:val="both"/>
        <w:rPr>
          <w:rFonts w:ascii="Arial" w:hAnsi="Arial" w:cs="Arial"/>
          <w:color w:val="FF0000"/>
          <w:sz w:val="20"/>
          <w:szCs w:val="20"/>
        </w:rPr>
      </w:pPr>
      <w:r w:rsidRPr="00342EF3">
        <w:rPr>
          <w:rFonts w:ascii="Arial" w:hAnsi="Arial" w:cs="Arial"/>
          <w:color w:val="FF0000"/>
          <w:sz w:val="20"/>
          <w:szCs w:val="20"/>
        </w:rPr>
        <w:t xml:space="preserve"> </w:t>
      </w:r>
    </w:p>
    <w:p w14:paraId="7B486E3D" w14:textId="1C860AC8" w:rsidR="00237ABD" w:rsidRPr="00342EF3" w:rsidRDefault="00237ABD" w:rsidP="00383B86">
      <w:pPr>
        <w:pStyle w:val="Default"/>
        <w:spacing w:after="120" w:line="276" w:lineRule="auto"/>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IV.</w:t>
      </w:r>
    </w:p>
    <w:p w14:paraId="24BA1CB0" w14:textId="0788F042" w:rsidR="00237ABD"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Kúpna cena  </w:t>
      </w:r>
    </w:p>
    <w:p w14:paraId="2B75D2EB" w14:textId="77777777" w:rsidR="00383B86" w:rsidRPr="00342EF3" w:rsidRDefault="00383B86" w:rsidP="00342EF3">
      <w:pPr>
        <w:autoSpaceDE w:val="0"/>
        <w:spacing w:after="120"/>
        <w:jc w:val="center"/>
        <w:rPr>
          <w:rFonts w:ascii="Arial" w:eastAsia="Calibri" w:hAnsi="Arial" w:cs="Arial"/>
          <w:b/>
          <w:bCs/>
          <w:sz w:val="20"/>
          <w:szCs w:val="20"/>
          <w:lang w:eastAsia="sk-SK"/>
        </w:rPr>
      </w:pPr>
    </w:p>
    <w:p w14:paraId="12EB4F9A" w14:textId="0DAF1539" w:rsidR="00237AB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eastAsia="Calibri" w:hAnsi="Arial" w:cs="Arial"/>
          <w:bCs/>
          <w:sz w:val="20"/>
          <w:szCs w:val="20"/>
          <w:lang w:eastAsia="sk-SK"/>
        </w:rPr>
        <w:t>Ku</w:t>
      </w:r>
      <w:r w:rsidRPr="00342EF3">
        <w:rPr>
          <w:rFonts w:ascii="Arial" w:hAnsi="Arial" w:cs="Arial"/>
          <w:sz w:val="20"/>
          <w:szCs w:val="20"/>
        </w:rPr>
        <w:t>pujúci sa zaväzuje za dodaný tovar zaplatiť dohodnutú kúpnu cenu. Jednotkové ceny za tova</w:t>
      </w:r>
      <w:r w:rsidR="000650E2" w:rsidRPr="00342EF3">
        <w:rPr>
          <w:rFonts w:ascii="Arial" w:hAnsi="Arial" w:cs="Arial"/>
          <w:sz w:val="20"/>
          <w:szCs w:val="20"/>
        </w:rPr>
        <w:t xml:space="preserve">r, ktorý má byť v zmysle tejto </w:t>
      </w:r>
      <w:r w:rsidR="00A13B36" w:rsidRPr="00342EF3">
        <w:rPr>
          <w:rFonts w:ascii="Arial" w:hAnsi="Arial" w:cs="Arial"/>
          <w:sz w:val="20"/>
          <w:szCs w:val="20"/>
        </w:rPr>
        <w:t xml:space="preserve">Zmluvy </w:t>
      </w:r>
      <w:r w:rsidRPr="00342EF3">
        <w:rPr>
          <w:rFonts w:ascii="Arial" w:hAnsi="Arial" w:cs="Arial"/>
          <w:sz w:val="20"/>
          <w:szCs w:val="20"/>
        </w:rPr>
        <w:t>kupujúcemu doda</w:t>
      </w:r>
      <w:r w:rsidR="008A63B5" w:rsidRPr="00342EF3">
        <w:rPr>
          <w:rFonts w:ascii="Arial" w:hAnsi="Arial" w:cs="Arial"/>
          <w:sz w:val="20"/>
          <w:szCs w:val="20"/>
        </w:rPr>
        <w:t xml:space="preserve">ný, sú uvedené v prílohe č. 1 tejto </w:t>
      </w:r>
      <w:r w:rsidR="00A13B36" w:rsidRPr="00342EF3">
        <w:rPr>
          <w:rFonts w:ascii="Arial" w:hAnsi="Arial" w:cs="Arial"/>
          <w:sz w:val="20"/>
          <w:szCs w:val="20"/>
        </w:rPr>
        <w:t>Zmluvy</w:t>
      </w:r>
      <w:r w:rsidR="008C1600" w:rsidRPr="00342EF3">
        <w:rPr>
          <w:rFonts w:ascii="Arial" w:hAnsi="Arial" w:cs="Arial"/>
          <w:sz w:val="20"/>
          <w:szCs w:val="20"/>
        </w:rPr>
        <w:t>.</w:t>
      </w:r>
      <w:r w:rsidR="007A343C">
        <w:rPr>
          <w:rFonts w:ascii="Arial" w:hAnsi="Arial" w:cs="Arial"/>
          <w:sz w:val="20"/>
          <w:szCs w:val="20"/>
        </w:rPr>
        <w:t xml:space="preserve"> </w:t>
      </w:r>
      <w:ins w:id="26" w:author="Obstaravanie_Simona Gondžalová" w:date="2022-07-08T11:05:00Z">
        <w:r w:rsidR="007A343C">
          <w:rPr>
            <w:rFonts w:ascii="Arial" w:hAnsi="Arial" w:cs="Arial"/>
            <w:sz w:val="20"/>
            <w:szCs w:val="20"/>
          </w:rPr>
          <w:t>Kúpna cena sa určuje ako súčin množstva dodaného tovaru a</w:t>
        </w:r>
      </w:ins>
      <w:ins w:id="27" w:author="Obstaravanie_Simona Gondžalová" w:date="2022-07-08T11:06:00Z">
        <w:r w:rsidR="007A343C">
          <w:rPr>
            <w:rFonts w:ascii="Arial" w:hAnsi="Arial" w:cs="Arial"/>
            <w:sz w:val="20"/>
            <w:szCs w:val="20"/>
          </w:rPr>
          <w:t> </w:t>
        </w:r>
      </w:ins>
      <w:ins w:id="28" w:author="Obstaravanie_Simona Gondžalová" w:date="2022-07-08T11:05:00Z">
        <w:r w:rsidR="007A343C">
          <w:rPr>
            <w:rFonts w:ascii="Arial" w:hAnsi="Arial" w:cs="Arial"/>
            <w:sz w:val="20"/>
            <w:szCs w:val="20"/>
          </w:rPr>
          <w:t>jednot</w:t>
        </w:r>
      </w:ins>
      <w:ins w:id="29" w:author="Obstaravanie_Simona Gondžalová" w:date="2022-07-08T11:06:00Z">
        <w:r w:rsidR="007A343C">
          <w:rPr>
            <w:rFonts w:ascii="Arial" w:hAnsi="Arial" w:cs="Arial"/>
            <w:sz w:val="20"/>
            <w:szCs w:val="20"/>
          </w:rPr>
          <w:t>kových cien dodaného tovaru v zmysle Prílohy č. 1 tejto zmluvy.</w:t>
        </w:r>
      </w:ins>
      <w:ins w:id="30" w:author="Obstaravanie_Simona Gondžalová" w:date="2022-07-08T11:31:00Z">
        <w:r w:rsidR="00845E53">
          <w:rPr>
            <w:rFonts w:ascii="Arial" w:hAnsi="Arial" w:cs="Arial"/>
            <w:sz w:val="20"/>
            <w:szCs w:val="20"/>
          </w:rPr>
          <w:t xml:space="preserve"> Cena zahŕňa dodanie predmetu zákazky v požadovanom rozsahu, množstve a</w:t>
        </w:r>
      </w:ins>
      <w:ins w:id="31" w:author="Obstaravanie_Simona Gondžalová" w:date="2022-07-08T11:32:00Z">
        <w:r w:rsidR="00845E53">
          <w:rPr>
            <w:rFonts w:ascii="Arial" w:hAnsi="Arial" w:cs="Arial"/>
            <w:sz w:val="20"/>
            <w:szCs w:val="20"/>
          </w:rPr>
          <w:t> </w:t>
        </w:r>
      </w:ins>
      <w:ins w:id="32" w:author="Obstaravanie_Simona Gondžalová" w:date="2022-07-08T11:31:00Z">
        <w:r w:rsidR="00845E53">
          <w:rPr>
            <w:rFonts w:ascii="Arial" w:hAnsi="Arial" w:cs="Arial"/>
            <w:sz w:val="20"/>
            <w:szCs w:val="20"/>
          </w:rPr>
          <w:t>kva</w:t>
        </w:r>
      </w:ins>
      <w:ins w:id="33" w:author="Obstaravanie_Simona Gondžalová" w:date="2022-07-08T11:32:00Z">
        <w:r w:rsidR="00845E53">
          <w:rPr>
            <w:rFonts w:ascii="Arial" w:hAnsi="Arial" w:cs="Arial"/>
            <w:sz w:val="20"/>
            <w:szCs w:val="20"/>
          </w:rPr>
          <w:t>lite v opakovaných dodávkach.</w:t>
        </w:r>
      </w:ins>
      <w:r w:rsidRPr="00342EF3">
        <w:rPr>
          <w:rFonts w:ascii="Arial" w:hAnsi="Arial" w:cs="Arial"/>
          <w:sz w:val="20"/>
          <w:szCs w:val="20"/>
        </w:rPr>
        <w:t xml:space="preserve"> V kúpnej cene sú zahrnuté všetky náklady predávajúceho - napr. balné, dopravné náklady, dodávky tovaru, ako aj vyloženie tovaru v priestoroch kupujúceho. </w:t>
      </w:r>
      <w:r w:rsidR="008A63B5" w:rsidRPr="00342EF3">
        <w:rPr>
          <w:rFonts w:ascii="Arial" w:hAnsi="Arial" w:cs="Arial"/>
          <w:sz w:val="20"/>
          <w:szCs w:val="20"/>
        </w:rPr>
        <w:t xml:space="preserve">  </w:t>
      </w:r>
      <w:r w:rsidRPr="00342EF3">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p>
    <w:p w14:paraId="4BD9F17C" w14:textId="4994D41A" w:rsidR="006266C7" w:rsidRPr="00342EF3" w:rsidRDefault="008C10C0"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Maximálny finančný objem tejto </w:t>
      </w:r>
      <w:r w:rsidR="00A13B36" w:rsidRPr="00342EF3">
        <w:rPr>
          <w:rFonts w:ascii="Arial" w:hAnsi="Arial" w:cs="Arial"/>
          <w:sz w:val="20"/>
          <w:szCs w:val="20"/>
        </w:rPr>
        <w:t>Zmluvy</w:t>
      </w:r>
      <w:r w:rsidRPr="00342EF3">
        <w:rPr>
          <w:rFonts w:ascii="Arial" w:hAnsi="Arial" w:cs="Arial"/>
          <w:sz w:val="20"/>
          <w:szCs w:val="20"/>
        </w:rPr>
        <w:t xml:space="preserve"> za celý rozsah </w:t>
      </w:r>
      <w:r w:rsidR="00A13B36" w:rsidRPr="00342EF3">
        <w:rPr>
          <w:rFonts w:ascii="Arial" w:hAnsi="Arial" w:cs="Arial"/>
          <w:sz w:val="20"/>
          <w:szCs w:val="20"/>
        </w:rPr>
        <w:t xml:space="preserve">dodania </w:t>
      </w:r>
      <w:r w:rsidR="006266C7" w:rsidRPr="00342EF3">
        <w:rPr>
          <w:rFonts w:ascii="Arial" w:hAnsi="Arial" w:cs="Arial"/>
          <w:sz w:val="20"/>
          <w:szCs w:val="20"/>
        </w:rPr>
        <w:t xml:space="preserve"> je vo výške</w:t>
      </w:r>
      <w:r w:rsidR="008609E0" w:rsidRPr="00342EF3">
        <w:rPr>
          <w:rFonts w:ascii="Arial" w:hAnsi="Arial" w:cs="Arial"/>
          <w:sz w:val="20"/>
          <w:szCs w:val="20"/>
        </w:rPr>
        <w:t xml:space="preserve"> </w:t>
      </w:r>
      <w:r w:rsidR="00480447" w:rsidRPr="00342EF3">
        <w:rPr>
          <w:rFonts w:ascii="Arial" w:hAnsi="Arial" w:cs="Arial"/>
          <w:sz w:val="20"/>
          <w:szCs w:val="20"/>
        </w:rPr>
        <w:t>...........</w:t>
      </w:r>
      <w:r w:rsidR="008609E0" w:rsidRPr="00342EF3">
        <w:rPr>
          <w:rFonts w:ascii="Arial" w:hAnsi="Arial" w:cs="Arial"/>
          <w:sz w:val="20"/>
          <w:szCs w:val="20"/>
        </w:rPr>
        <w:t xml:space="preserve"> </w:t>
      </w:r>
      <w:r w:rsidR="006266C7" w:rsidRPr="00342EF3">
        <w:rPr>
          <w:rFonts w:ascii="Arial" w:hAnsi="Arial" w:cs="Arial"/>
          <w:b/>
          <w:sz w:val="20"/>
          <w:szCs w:val="20"/>
        </w:rPr>
        <w:t>eur bez DPH</w:t>
      </w:r>
      <w:r w:rsidR="008609E0" w:rsidRPr="00342EF3">
        <w:rPr>
          <w:rFonts w:ascii="Arial" w:hAnsi="Arial" w:cs="Arial"/>
          <w:b/>
          <w:sz w:val="20"/>
          <w:szCs w:val="20"/>
        </w:rPr>
        <w:t xml:space="preserve"> (</w:t>
      </w:r>
      <w:r w:rsidR="00480447" w:rsidRPr="00342EF3">
        <w:rPr>
          <w:rFonts w:ascii="Arial" w:hAnsi="Arial" w:cs="Arial"/>
          <w:b/>
          <w:sz w:val="20"/>
          <w:szCs w:val="20"/>
        </w:rPr>
        <w:t>..........</w:t>
      </w:r>
      <w:r w:rsidR="008609E0" w:rsidRPr="00342EF3">
        <w:rPr>
          <w:rFonts w:ascii="Arial" w:hAnsi="Arial" w:cs="Arial"/>
          <w:b/>
          <w:sz w:val="20"/>
          <w:szCs w:val="20"/>
        </w:rPr>
        <w:t xml:space="preserve"> eur s DPH)</w:t>
      </w:r>
      <w:r w:rsidR="006266C7" w:rsidRPr="00342EF3">
        <w:rPr>
          <w:rFonts w:ascii="Arial" w:hAnsi="Arial" w:cs="Arial"/>
          <w:sz w:val="20"/>
          <w:szCs w:val="20"/>
        </w:rPr>
        <w:t>. Predávajúci berie na vedomie, že rozsah a množ</w:t>
      </w:r>
      <w:r w:rsidR="008A63B5" w:rsidRPr="00342EF3">
        <w:rPr>
          <w:rFonts w:ascii="Arial" w:hAnsi="Arial" w:cs="Arial"/>
          <w:sz w:val="20"/>
          <w:szCs w:val="20"/>
        </w:rPr>
        <w:t xml:space="preserve">stvo uvedené v prílohe </w:t>
      </w:r>
      <w:r w:rsidR="00A13B36" w:rsidRPr="00342EF3">
        <w:rPr>
          <w:rFonts w:ascii="Arial" w:hAnsi="Arial" w:cs="Arial"/>
          <w:sz w:val="20"/>
          <w:szCs w:val="20"/>
        </w:rPr>
        <w:t xml:space="preserve">č. 1 </w:t>
      </w:r>
      <w:r w:rsidR="006266C7" w:rsidRPr="00342EF3">
        <w:rPr>
          <w:rFonts w:ascii="Arial" w:hAnsi="Arial" w:cs="Arial"/>
          <w:sz w:val="20"/>
          <w:szCs w:val="20"/>
        </w:rPr>
        <w:t xml:space="preserve"> je len orientačné a skutočne odobrané množstvo tovaru sa bude odvíjať od skutočných potrieb kupujúceho</w:t>
      </w:r>
      <w:ins w:id="34" w:author="Obstaravanie_Simona Gondžalová" w:date="2022-07-08T11:33:00Z">
        <w:r w:rsidR="00845E53">
          <w:rPr>
            <w:rFonts w:ascii="Arial" w:hAnsi="Arial" w:cs="Arial"/>
            <w:sz w:val="20"/>
            <w:szCs w:val="20"/>
          </w:rPr>
          <w:t xml:space="preserve"> bližšie špecifikovaných</w:t>
        </w:r>
      </w:ins>
      <w:ins w:id="35" w:author="Obstaravanie_Simona Gondžalová" w:date="2022-07-08T11:34:00Z">
        <w:r w:rsidR="00845E53">
          <w:rPr>
            <w:rFonts w:ascii="Arial" w:hAnsi="Arial" w:cs="Arial"/>
            <w:sz w:val="20"/>
            <w:szCs w:val="20"/>
          </w:rPr>
          <w:t xml:space="preserve"> v jednotlivých objednávkach</w:t>
        </w:r>
      </w:ins>
      <w:r w:rsidR="006266C7" w:rsidRPr="00342EF3">
        <w:rPr>
          <w:rFonts w:ascii="Arial" w:hAnsi="Arial" w:cs="Arial"/>
          <w:sz w:val="20"/>
          <w:szCs w:val="20"/>
        </w:rPr>
        <w:t xml:space="preserve">, </w:t>
      </w:r>
      <w:del w:id="36" w:author="Obstaravanie_Simona Gondžalová" w:date="2022-07-08T11:34:00Z">
        <w:r w:rsidR="006266C7" w:rsidRPr="00342EF3" w:rsidDel="00845E53">
          <w:rPr>
            <w:rFonts w:ascii="Arial" w:hAnsi="Arial" w:cs="Arial"/>
            <w:sz w:val="20"/>
            <w:szCs w:val="20"/>
          </w:rPr>
          <w:delText>ktorý</w:delText>
        </w:r>
      </w:del>
      <w:ins w:id="37" w:author="Obstaravanie_Simona Gondžalová" w:date="2022-07-08T11:34:00Z">
        <w:r w:rsidR="00845E53">
          <w:rPr>
            <w:rFonts w:ascii="Arial" w:hAnsi="Arial" w:cs="Arial"/>
            <w:sz w:val="20"/>
            <w:szCs w:val="20"/>
          </w:rPr>
          <w:t xml:space="preserve"> pričom kupujúci</w:t>
        </w:r>
      </w:ins>
      <w:r w:rsidR="006266C7" w:rsidRPr="00342EF3">
        <w:rPr>
          <w:rFonts w:ascii="Arial" w:hAnsi="Arial" w:cs="Arial"/>
          <w:sz w:val="20"/>
          <w:szCs w:val="20"/>
        </w:rPr>
        <w:t xml:space="preserve"> nie je povinný vyčerpať maximálny finančný objem  v celej výške.</w:t>
      </w:r>
      <w:ins w:id="38" w:author="Obstaravanie_Simona Gondžalová" w:date="2022-07-08T11:34:00Z">
        <w:r w:rsidR="00845E53">
          <w:rPr>
            <w:rFonts w:ascii="Arial" w:hAnsi="Arial" w:cs="Arial"/>
            <w:sz w:val="20"/>
            <w:szCs w:val="20"/>
          </w:rPr>
          <w:t xml:space="preserve"> Rámcová zmluva sa uzatvára do vyčerpania</w:t>
        </w:r>
      </w:ins>
      <w:ins w:id="39" w:author="Obstaravanie_Simona Gondžalová" w:date="2022-07-08T11:35:00Z">
        <w:r w:rsidR="00845E53">
          <w:rPr>
            <w:rFonts w:ascii="Arial" w:hAnsi="Arial" w:cs="Arial"/>
            <w:sz w:val="20"/>
            <w:szCs w:val="20"/>
          </w:rPr>
          <w:t xml:space="preserve"> stanoveného finančného limitu, t. j. dohodnutej zmluvnej ceny alebo do lehoty uvedenej v zmluve, podľa toho, čo nastane skôr.</w:t>
        </w:r>
      </w:ins>
    </w:p>
    <w:p w14:paraId="62DC71F0" w14:textId="723D967C" w:rsidR="004A662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č. 18/1996 Z. z. o cenách v znení neskorších predpisov, pričom jednotkové ceny tovaru sú uvedené v prílohe </w:t>
      </w:r>
      <w:r w:rsidR="006266C7" w:rsidRPr="00342EF3">
        <w:rPr>
          <w:rFonts w:ascii="Arial" w:hAnsi="Arial" w:cs="Arial"/>
          <w:sz w:val="20"/>
          <w:szCs w:val="20"/>
        </w:rPr>
        <w:t xml:space="preserve">č. 1 </w:t>
      </w:r>
      <w:r w:rsidR="008A63B5" w:rsidRPr="00342EF3">
        <w:rPr>
          <w:rFonts w:ascii="Arial" w:hAnsi="Arial" w:cs="Arial"/>
          <w:sz w:val="20"/>
          <w:szCs w:val="20"/>
        </w:rPr>
        <w:t xml:space="preserve">tejto </w:t>
      </w:r>
      <w:r w:rsidR="00A13B36" w:rsidRPr="00342EF3">
        <w:rPr>
          <w:rFonts w:ascii="Arial" w:hAnsi="Arial" w:cs="Arial"/>
          <w:sz w:val="20"/>
          <w:szCs w:val="20"/>
        </w:rPr>
        <w:t>Zmluvy</w:t>
      </w:r>
      <w:r w:rsidR="008609E0" w:rsidRPr="00342EF3">
        <w:rPr>
          <w:rFonts w:ascii="Arial" w:hAnsi="Arial" w:cs="Arial"/>
          <w:sz w:val="20"/>
          <w:szCs w:val="20"/>
        </w:rPr>
        <w:t xml:space="preserve">. </w:t>
      </w:r>
      <w:r w:rsidR="004A662D" w:rsidRPr="00342EF3">
        <w:rPr>
          <w:rFonts w:ascii="Arial" w:hAnsi="Arial" w:cs="Arial"/>
          <w:color w:val="000000"/>
          <w:sz w:val="20"/>
          <w:szCs w:val="20"/>
        </w:rPr>
        <w:t>Cenu je možné prekročiť len v</w:t>
      </w:r>
      <w:r w:rsidR="006266C7" w:rsidRPr="00342EF3">
        <w:rPr>
          <w:rFonts w:ascii="Arial" w:hAnsi="Arial" w:cs="Arial"/>
          <w:color w:val="000000"/>
          <w:sz w:val="20"/>
          <w:szCs w:val="20"/>
        </w:rPr>
        <w:t> </w:t>
      </w:r>
      <w:r w:rsidR="004A662D" w:rsidRPr="00342EF3">
        <w:rPr>
          <w:rFonts w:ascii="Arial" w:hAnsi="Arial" w:cs="Arial"/>
          <w:color w:val="000000"/>
          <w:sz w:val="20"/>
          <w:szCs w:val="20"/>
        </w:rPr>
        <w:t>prípade</w:t>
      </w:r>
      <w:r w:rsidR="006266C7" w:rsidRPr="00342EF3">
        <w:rPr>
          <w:rFonts w:ascii="Arial" w:hAnsi="Arial" w:cs="Arial"/>
          <w:color w:val="000000"/>
          <w:sz w:val="20"/>
          <w:szCs w:val="20"/>
        </w:rPr>
        <w:t xml:space="preserve"> zmeny daňových predpisov (napr. zmena sadzby DPH) alebo zmien legislatívy upravujúci rozsah regulácie cien v oblasti zdravotníctva, ktoré nebolo možné predvídať.</w:t>
      </w:r>
      <w:r w:rsidR="004A662D" w:rsidRPr="00342EF3">
        <w:rPr>
          <w:rFonts w:ascii="Arial" w:hAnsi="Arial" w:cs="Arial"/>
          <w:color w:val="000000"/>
          <w:sz w:val="20"/>
          <w:szCs w:val="20"/>
        </w:rPr>
        <w:t xml:space="preserve"> </w:t>
      </w:r>
    </w:p>
    <w:p w14:paraId="6BE691F6" w14:textId="3FC3004B" w:rsidR="00B52FDB" w:rsidRPr="00342EF3" w:rsidRDefault="004A662D" w:rsidP="00342EF3">
      <w:pPr>
        <w:numPr>
          <w:ilvl w:val="0"/>
          <w:numId w:val="18"/>
        </w:numPr>
        <w:tabs>
          <w:tab w:val="clear" w:pos="0"/>
          <w:tab w:val="num" w:pos="284"/>
        </w:tabs>
        <w:autoSpaceDE w:val="0"/>
        <w:spacing w:after="120"/>
        <w:ind w:left="284" w:hanging="284"/>
        <w:jc w:val="both"/>
        <w:rPr>
          <w:rFonts w:ascii="Arial" w:hAnsi="Arial" w:cs="Arial"/>
          <w:sz w:val="20"/>
          <w:szCs w:val="20"/>
        </w:rPr>
      </w:pPr>
      <w:r w:rsidRPr="00342EF3">
        <w:rPr>
          <w:rFonts w:ascii="Arial" w:hAnsi="Arial" w:cs="Arial"/>
          <w:color w:val="000000"/>
          <w:sz w:val="20"/>
          <w:szCs w:val="20"/>
        </w:rPr>
        <w:t xml:space="preserve">Jednotková cena </w:t>
      </w:r>
      <w:r w:rsidR="008609E0" w:rsidRPr="00342EF3">
        <w:rPr>
          <w:rFonts w:ascii="Arial" w:hAnsi="Arial" w:cs="Arial"/>
          <w:color w:val="000000"/>
          <w:sz w:val="20"/>
          <w:szCs w:val="20"/>
        </w:rPr>
        <w:t xml:space="preserve">tovaru </w:t>
      </w:r>
      <w:r w:rsidRPr="00342EF3">
        <w:rPr>
          <w:rFonts w:ascii="Arial" w:hAnsi="Arial" w:cs="Arial"/>
          <w:color w:val="000000"/>
          <w:sz w:val="20"/>
          <w:szCs w:val="20"/>
        </w:rPr>
        <w:t xml:space="preserve">pri každej dodávke </w:t>
      </w:r>
      <w:r w:rsidR="008609E0" w:rsidRPr="00342EF3">
        <w:rPr>
          <w:rFonts w:ascii="Arial" w:hAnsi="Arial" w:cs="Arial"/>
          <w:color w:val="000000"/>
          <w:sz w:val="20"/>
          <w:szCs w:val="20"/>
        </w:rPr>
        <w:t>tovaru</w:t>
      </w:r>
      <w:r w:rsidRPr="00342EF3">
        <w:rPr>
          <w:rFonts w:ascii="Arial" w:hAnsi="Arial" w:cs="Arial"/>
          <w:color w:val="000000"/>
          <w:sz w:val="20"/>
          <w:szCs w:val="20"/>
        </w:rPr>
        <w:t xml:space="preserve"> nesmie prekročiť dohodnutú cenu za 1 </w:t>
      </w:r>
      <w:r w:rsidR="00A0159F" w:rsidRPr="00342EF3">
        <w:rPr>
          <w:rFonts w:ascii="Arial" w:hAnsi="Arial" w:cs="Arial"/>
          <w:color w:val="000000"/>
          <w:sz w:val="20"/>
          <w:szCs w:val="20"/>
        </w:rPr>
        <w:t>ks</w:t>
      </w:r>
      <w:r w:rsidRPr="00342EF3">
        <w:rPr>
          <w:rFonts w:ascii="Arial" w:hAnsi="Arial" w:cs="Arial"/>
          <w:color w:val="000000"/>
          <w:sz w:val="20"/>
          <w:szCs w:val="20"/>
        </w:rPr>
        <w:t xml:space="preserve"> uvedenú v prílohe č. 1 tejto </w:t>
      </w:r>
      <w:r w:rsidR="00A13B36" w:rsidRPr="00342EF3">
        <w:rPr>
          <w:rFonts w:ascii="Arial" w:hAnsi="Arial" w:cs="Arial"/>
          <w:color w:val="000000"/>
          <w:sz w:val="20"/>
          <w:szCs w:val="20"/>
        </w:rPr>
        <w:t>Zmluvy</w:t>
      </w:r>
      <w:r w:rsidR="008609E0" w:rsidRPr="00342EF3">
        <w:rPr>
          <w:rFonts w:ascii="Arial" w:hAnsi="Arial" w:cs="Arial"/>
          <w:color w:val="000000"/>
          <w:sz w:val="20"/>
          <w:szCs w:val="20"/>
        </w:rPr>
        <w:t>.</w:t>
      </w:r>
      <w:r w:rsidR="00F73C49" w:rsidRPr="00342EF3">
        <w:rPr>
          <w:rFonts w:ascii="Arial" w:hAnsi="Arial" w:cs="Arial"/>
          <w:color w:val="000000"/>
          <w:sz w:val="20"/>
          <w:szCs w:val="20"/>
        </w:rPr>
        <w:t xml:space="preserve"> </w:t>
      </w:r>
      <w:r w:rsidRPr="00342EF3">
        <w:rPr>
          <w:rFonts w:ascii="Arial" w:hAnsi="Arial" w:cs="Arial"/>
          <w:color w:val="000000"/>
          <w:sz w:val="20"/>
          <w:szCs w:val="20"/>
        </w:rPr>
        <w:t xml:space="preserve">Cena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je stanovená vrátane všetkých nákladov spojených  s dodávkou a distribúciou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DPH bude účtovaná podľa platných právnych predpisov. </w:t>
      </w:r>
    </w:p>
    <w:p w14:paraId="33F961F0" w14:textId="1E3C44F3" w:rsidR="00383B86" w:rsidRDefault="00710EEE" w:rsidP="00342EF3">
      <w:pPr>
        <w:numPr>
          <w:ilvl w:val="0"/>
          <w:numId w:val="18"/>
        </w:numPr>
        <w:autoSpaceDE w:val="0"/>
        <w:spacing w:after="120"/>
        <w:ind w:left="284" w:hanging="284"/>
        <w:jc w:val="both"/>
        <w:rPr>
          <w:rFonts w:ascii="Arial" w:hAnsi="Arial" w:cs="Arial"/>
          <w:color w:val="000000"/>
          <w:sz w:val="20"/>
          <w:szCs w:val="20"/>
        </w:rPr>
      </w:pPr>
      <w:r w:rsidRPr="00342EF3">
        <w:rPr>
          <w:rFonts w:ascii="Arial" w:hAnsi="Arial" w:cs="Arial"/>
          <w:color w:val="000000"/>
          <w:sz w:val="20"/>
          <w:szCs w:val="20"/>
        </w:rPr>
        <w:t xml:space="preserve">V prípade, ak sa po uzatvorení tejto zmluvy preukáže, že na relevantnom trhu existuje cena (ďalej tiež ako "nižšia cena") za rovnaké alebo porovnateľné plnenie ako je obsiahnuté v tejto zmluve a </w:t>
      </w:r>
      <w:r w:rsidR="00F73C49" w:rsidRPr="00342EF3">
        <w:rPr>
          <w:rFonts w:ascii="Arial" w:hAnsi="Arial" w:cs="Arial"/>
          <w:color w:val="000000"/>
          <w:sz w:val="20"/>
          <w:szCs w:val="20"/>
        </w:rPr>
        <w:lastRenderedPageBreak/>
        <w:t>predávajúci</w:t>
      </w:r>
      <w:r w:rsidRPr="00342EF3">
        <w:rPr>
          <w:rFonts w:ascii="Arial" w:hAnsi="Arial" w:cs="Arial"/>
          <w:color w:val="000000"/>
          <w:sz w:val="20"/>
          <w:szCs w:val="20"/>
        </w:rPr>
        <w:t xml:space="preserve"> už preukázateľne v minulosti za takúto nižšiu cenu plnenie poskytol, resp. ešte stále poskytuje, pričom rozdiel medzi nižšou cenou a cenou podľa tejto zmluvy je viac ako 5% v neprospech ceny podľa tejto zmluvy, zaväzuje sa </w:t>
      </w:r>
      <w:r w:rsidR="00F73C49" w:rsidRPr="00342EF3">
        <w:rPr>
          <w:rFonts w:ascii="Arial" w:hAnsi="Arial" w:cs="Arial"/>
          <w:color w:val="000000"/>
          <w:sz w:val="20"/>
          <w:szCs w:val="20"/>
        </w:rPr>
        <w:t>predávajúci</w:t>
      </w:r>
      <w:r w:rsidRPr="00342EF3">
        <w:rPr>
          <w:rFonts w:ascii="Arial" w:hAnsi="Arial" w:cs="Arial"/>
          <w:color w:val="000000"/>
          <w:sz w:val="20"/>
          <w:szCs w:val="20"/>
        </w:rPr>
        <w:t xml:space="preserve"> poskytnúť </w:t>
      </w:r>
      <w:r w:rsidR="00F73C49" w:rsidRPr="00342EF3">
        <w:rPr>
          <w:rFonts w:ascii="Arial" w:hAnsi="Arial" w:cs="Arial"/>
          <w:color w:val="000000"/>
          <w:sz w:val="20"/>
          <w:szCs w:val="20"/>
        </w:rPr>
        <w:t>kupujúcemu</w:t>
      </w:r>
      <w:r w:rsidRPr="00342EF3">
        <w:rPr>
          <w:rFonts w:ascii="Arial" w:hAnsi="Arial" w:cs="Arial"/>
          <w:color w:val="000000"/>
          <w:sz w:val="20"/>
          <w:szCs w:val="20"/>
        </w:rPr>
        <w:t xml:space="preserve"> pre takéto plnenie objednané po preukázaní tejto skutočnosti dodatočnú zľavu vo výške rozdielu medzi ním poskytovanou cenou podľa tejto </w:t>
      </w:r>
      <w:r w:rsidR="00F73C49" w:rsidRPr="00342EF3">
        <w:rPr>
          <w:rFonts w:ascii="Arial" w:hAnsi="Arial" w:cs="Arial"/>
          <w:color w:val="000000"/>
          <w:sz w:val="20"/>
          <w:szCs w:val="20"/>
        </w:rPr>
        <w:t>Z</w:t>
      </w:r>
      <w:r w:rsidRPr="00342EF3">
        <w:rPr>
          <w:rFonts w:ascii="Arial" w:hAnsi="Arial" w:cs="Arial"/>
          <w:color w:val="000000"/>
          <w:sz w:val="20"/>
          <w:szCs w:val="20"/>
        </w:rPr>
        <w:t>mluvy a nižšou cenou.</w:t>
      </w:r>
    </w:p>
    <w:p w14:paraId="092DDBF2" w14:textId="77777777" w:rsidR="00845E53" w:rsidRPr="00845E53" w:rsidRDefault="00845E53" w:rsidP="00845E53">
      <w:pPr>
        <w:autoSpaceDE w:val="0"/>
        <w:spacing w:after="120"/>
        <w:ind w:left="284"/>
        <w:jc w:val="both"/>
        <w:rPr>
          <w:rFonts w:ascii="Arial" w:hAnsi="Arial" w:cs="Arial"/>
          <w:color w:val="000000"/>
          <w:sz w:val="20"/>
          <w:szCs w:val="20"/>
        </w:rPr>
      </w:pPr>
    </w:p>
    <w:p w14:paraId="01CE7312" w14:textId="77777777" w:rsidR="00237ABD" w:rsidRPr="00342EF3" w:rsidRDefault="00237ABD" w:rsidP="00342EF3">
      <w:pPr>
        <w:tabs>
          <w:tab w:val="num" w:pos="284"/>
        </w:tabs>
        <w:autoSpaceDE w:val="0"/>
        <w:spacing w:after="120"/>
        <w:ind w:left="720"/>
        <w:rPr>
          <w:rFonts w:ascii="Arial" w:eastAsia="Arial" w:hAnsi="Arial" w:cs="Arial"/>
          <w:b/>
          <w:bCs/>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w:t>
      </w:r>
    </w:p>
    <w:p w14:paraId="0A1BADB6" w14:textId="3F5B9932" w:rsidR="0084143C" w:rsidRPr="00342EF3" w:rsidRDefault="007823BC" w:rsidP="00845E53">
      <w:pPr>
        <w:tabs>
          <w:tab w:val="num" w:pos="284"/>
        </w:tabs>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Dodacie podmienky</w:t>
      </w:r>
    </w:p>
    <w:p w14:paraId="3E7FFD20"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Dodanie tovaru bude prebiehať formou objednávok podľa aktuálnych potrieb kupujúceho. Predávajúci je povinný  dodať kupujúcemu spolu s tovarom všetky doklady a dokumenty týkajúce sa tovaru.</w:t>
      </w:r>
    </w:p>
    <w:p w14:paraId="4F1E7F1A"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Cena je vrátane dopravy na miesto plnenia. Dopravu na</w:t>
      </w:r>
      <w:r w:rsidRPr="00342EF3">
        <w:rPr>
          <w:rFonts w:ascii="Arial" w:hAnsi="Arial" w:cs="Arial"/>
          <w:sz w:val="20"/>
          <w:szCs w:val="20"/>
        </w:rPr>
        <w:t xml:space="preserve"> miesto plnenia zabezpečí predávajúci v súlade s platnými  predpismi. </w:t>
      </w:r>
    </w:p>
    <w:p w14:paraId="5FFEF76A" w14:textId="14A06B64" w:rsidR="007823BC" w:rsidRPr="00342EF3" w:rsidRDefault="007823BC" w:rsidP="00342EF3">
      <w:pPr>
        <w:pStyle w:val="Default"/>
        <w:numPr>
          <w:ilvl w:val="0"/>
          <w:numId w:val="19"/>
        </w:numPr>
        <w:tabs>
          <w:tab w:val="clear" w:pos="0"/>
        </w:tabs>
        <w:autoSpaceDE w:val="0"/>
        <w:autoSpaceDN w:val="0"/>
        <w:adjustRightInd w:val="0"/>
        <w:spacing w:after="120" w:line="276" w:lineRule="auto"/>
        <w:jc w:val="both"/>
        <w:rPr>
          <w:rFonts w:ascii="Arial" w:hAnsi="Arial" w:cs="Arial"/>
          <w:sz w:val="20"/>
          <w:szCs w:val="20"/>
        </w:rPr>
      </w:pPr>
      <w:r w:rsidRPr="00342EF3">
        <w:rPr>
          <w:rFonts w:ascii="Arial" w:hAnsi="Arial" w:cs="Arial"/>
          <w:sz w:val="20"/>
          <w:szCs w:val="20"/>
        </w:rPr>
        <w:t>Miestom plnenia je: adresa sídla kupujúceho (sklad všeobecného materiálu) v čase od 7.30 do 14.</w:t>
      </w:r>
      <w:r w:rsidR="00E711F3">
        <w:rPr>
          <w:rFonts w:ascii="Arial" w:hAnsi="Arial" w:cs="Arial"/>
          <w:sz w:val="20"/>
          <w:szCs w:val="20"/>
        </w:rPr>
        <w:t>0</w:t>
      </w:r>
      <w:r w:rsidRPr="00342EF3">
        <w:rPr>
          <w:rFonts w:ascii="Arial" w:hAnsi="Arial" w:cs="Arial"/>
          <w:sz w:val="20"/>
          <w:szCs w:val="20"/>
        </w:rPr>
        <w:t>0 hod</w:t>
      </w:r>
    </w:p>
    <w:p w14:paraId="536677B8" w14:textId="0550E442"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b/>
          <w:bCs/>
          <w:sz w:val="20"/>
          <w:szCs w:val="20"/>
        </w:rPr>
        <w:t xml:space="preserve">Predávajúci je povinný dodať nový, nepoužitý, nerepasovaný tovar do </w:t>
      </w:r>
      <w:r w:rsidR="00271A11" w:rsidRPr="00342EF3">
        <w:rPr>
          <w:rFonts w:ascii="Arial" w:hAnsi="Arial" w:cs="Arial"/>
          <w:b/>
          <w:bCs/>
          <w:sz w:val="20"/>
          <w:szCs w:val="20"/>
        </w:rPr>
        <w:t>7</w:t>
      </w:r>
      <w:r w:rsidRPr="00342EF3">
        <w:rPr>
          <w:rFonts w:ascii="Arial" w:hAnsi="Arial" w:cs="Arial"/>
          <w:b/>
          <w:bCs/>
          <w:sz w:val="20"/>
          <w:szCs w:val="20"/>
        </w:rPr>
        <w:t xml:space="preserve"> pracovných dní</w:t>
      </w:r>
      <w:r w:rsidRPr="00342EF3">
        <w:rPr>
          <w:rFonts w:ascii="Arial" w:hAnsi="Arial" w:cs="Arial"/>
          <w:sz w:val="20"/>
          <w:szCs w:val="20"/>
        </w:rPr>
        <w:t xml:space="preserve"> </w:t>
      </w:r>
      <w:r w:rsidRPr="00342EF3">
        <w:rPr>
          <w:rFonts w:ascii="Arial" w:hAnsi="Arial" w:cs="Arial"/>
          <w:b/>
          <w:bCs/>
          <w:sz w:val="20"/>
          <w:szCs w:val="20"/>
        </w:rPr>
        <w:t>od odoslania čiastkovej objednávky kupujúceho</w:t>
      </w:r>
      <w:r w:rsidRPr="00342EF3">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1D0BC25C"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V prípade dodania tovaru prostredníctvom zásielkovej služby je predávajúci povinný informovať kupujúceho telefonicky a zároveň min. 24 hodín pred dodaním tovaru zaslať e-mailom dodací list.</w:t>
      </w:r>
    </w:p>
    <w:p w14:paraId="672C0834"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000000" w:themeColor="text1"/>
          <w:sz w:val="20"/>
          <w:szCs w:val="20"/>
        </w:rPr>
        <w:t xml:space="preserve">Objednávka sa môže realizovať, emailom na adresu predávajúceho, </w:t>
      </w:r>
      <w:r w:rsidRPr="00342EF3">
        <w:rPr>
          <w:rFonts w:ascii="Arial" w:hAnsi="Arial" w:cs="Arial"/>
          <w:color w:val="000000" w:themeColor="text1"/>
          <w:sz w:val="20"/>
          <w:szCs w:val="20"/>
          <w:highlight w:val="yellow"/>
        </w:rPr>
        <w:t>e-mail: ..................</w:t>
      </w:r>
      <w:r w:rsidRPr="00342EF3">
        <w:rPr>
          <w:rFonts w:ascii="Arial" w:hAnsi="Arial" w:cs="Arial"/>
          <w:sz w:val="20"/>
          <w:szCs w:val="20"/>
        </w:rPr>
        <w:t xml:space="preserve"> </w:t>
      </w:r>
      <w:r w:rsidRPr="00342EF3">
        <w:rPr>
          <w:rFonts w:ascii="Arial" w:hAnsi="Arial" w:cs="Arial"/>
          <w:color w:val="000000" w:themeColor="text1"/>
          <w:sz w:val="20"/>
          <w:szCs w:val="20"/>
        </w:rPr>
        <w:t xml:space="preserve">alebo telefonicky na tel. čísle: </w:t>
      </w:r>
      <w:r w:rsidRPr="00342EF3">
        <w:rPr>
          <w:rFonts w:ascii="Arial" w:hAnsi="Arial" w:cs="Arial"/>
          <w:color w:val="000000" w:themeColor="text1"/>
          <w:sz w:val="20"/>
          <w:szCs w:val="20"/>
          <w:highlight w:val="yellow"/>
        </w:rPr>
        <w:t>+421..........</w:t>
      </w:r>
      <w:r w:rsidRPr="00342EF3">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 zašle potvrdenie objednávky.   </w:t>
      </w:r>
    </w:p>
    <w:p w14:paraId="1F43A95B"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Predávajúci sa zaväzuje dodávať tovar po celú dobu trvania tejto zmluvy.</w:t>
      </w:r>
    </w:p>
    <w:p w14:paraId="01C4C235" w14:textId="7B6B7AFE"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Kupujúci nadobúda vlastnícke právo k tovaru okamihom prevzatia tovaru kupujúcim.</w:t>
      </w:r>
    </w:p>
    <w:p w14:paraId="562AA362" w14:textId="28A5D238"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Spôsob plnenia bude realizovaný autodopravou na náklady predávajúceho  na miesto určené kupujúcim, vrátane odovzdania potrebných dokladov. </w:t>
      </w:r>
    </w:p>
    <w:p w14:paraId="3CCAB7AD" w14:textId="1C27512A"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Dodávku a prevzatie tovaru vykonávajú určení zamestnanci  zmluvných strán. Predávajúci sa zaväzuje dodať tovar zabalený spôsobom potrebným na jeho prepravu, uchovanie a ochranu, balený alebo voľne uložený v hygienicky čistých a zdravotne nezávadných obaloch. </w:t>
      </w:r>
      <w:r w:rsidRPr="00342EF3">
        <w:rPr>
          <w:rFonts w:ascii="Arial" w:hAnsi="Arial" w:cs="Arial"/>
          <w:sz w:val="20"/>
          <w:szCs w:val="20"/>
        </w:rPr>
        <w:t xml:space="preserve">Predávajúci je povinný zabezpečiť, že: </w:t>
      </w:r>
    </w:p>
    <w:p w14:paraId="47F52FDB"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tovar a obal tovaru  nebude vykazovať žiadne vady , </w:t>
      </w:r>
    </w:p>
    <w:p w14:paraId="2439AD64"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pri ich distribúcii a dodaní budú dodržiavané podmienky skladovania určené výrobcom. </w:t>
      </w:r>
    </w:p>
    <w:p w14:paraId="745B1CEE" w14:textId="3C3B73F9"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Kupujúci sa zaväzuje bezodkladne riadne predmet kúpy prevziať a skontrolovať podľa dodacieho listu druh, množstvo a akosť tovaru. Kupujúci má právo neprevziať tovar neúplný alebo </w:t>
      </w:r>
      <w:proofErr w:type="spellStart"/>
      <w:r w:rsidRPr="00342EF3">
        <w:rPr>
          <w:rFonts w:ascii="Arial" w:hAnsi="Arial" w:cs="Arial"/>
          <w:color w:val="auto"/>
          <w:sz w:val="20"/>
          <w:szCs w:val="20"/>
        </w:rPr>
        <w:t>vadný</w:t>
      </w:r>
      <w:proofErr w:type="spellEnd"/>
      <w:r w:rsidRPr="00342EF3">
        <w:rPr>
          <w:rFonts w:ascii="Arial" w:hAnsi="Arial" w:cs="Arial"/>
          <w:color w:val="auto"/>
          <w:sz w:val="20"/>
          <w:szCs w:val="20"/>
        </w:rPr>
        <w:t>. V prípade, keď na základe fyzickej kontroly tovaru kupujúci zistí nezrovnalosti – zrejmé chyby a vady tovaru, tovar neprevezme a upovedomí o tom predávajúceho. Predávajúci je povinný na vlastné náklady vady odstrániť.</w:t>
      </w:r>
    </w:p>
    <w:p w14:paraId="59B1A6CE" w14:textId="77777777"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Predávajúci je oprávnený plniť predmet tejto Zmluvy aj prostredníctvom subdodávateľov, ktorí musia spĺňať podmienky pre plnenie predmetu Zmluvy, týkajúce sa osobného postavenia a neexistujú u nich dôvody na vylúčenie podľa § 40 ods. 6 písm. a) až h) a ods. 7 zákona o verejnom obstarávaní a v súlade s § 41 zákona o verejnom obstarávaní. V prípade plnenia predmetu Zmluvy prostredníctvom subdodávateľov zodpovedá predávajúci kupujúcemu tak, ako keby plnil predmet Zmluvy sám. Kupujúci je oprávnený od tejto Zmluvy odstúpiť, ak zistí, že predávajúci zabezpečuje plnenie predmetu tejto Zmluvy prostredníctvom subdodávateľa, ktorý nespĺňa podmienky podľa § 41 zákona o verejnom obstarávaní, čím nie je dotknutý nárok kupujúceho na náhradu škody z tohto dôvodu vzniknutej. Zoznam subdodávateľov, ak taký sú, je uvedený v Prílohe č.2 tejto Zmluvy. </w:t>
      </w:r>
    </w:p>
    <w:p w14:paraId="6661C102" w14:textId="77777777"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O každej zmene je predávajúci povinný bezodkladne – najneskôr do 7 kalendárnych dní – písomne informovať kupujúceho, pričom je povinný zároveň predložiť kupujúcemu čestné prehlásenie, že subdodávateľ, ktorého sa zmena týka, spĺňa podmienky pre plnenie predmetu tejto Zmluvy. Ak predávajúci tento záväzok nedodrží, považuje sa to za </w:t>
      </w:r>
      <w:r w:rsidRPr="00342EF3">
        <w:rPr>
          <w:rFonts w:ascii="Arial" w:hAnsi="Arial" w:cs="Arial"/>
        </w:rPr>
        <w:t xml:space="preserve">závažné porušenie zmluvných podmienok a predávajúci je povinný zaplatiť kupujúcemu zmluvnú pokutu vo výške 20% z ceny bez DPH uvedenej v článku </w:t>
      </w:r>
      <w:proofErr w:type="spellStart"/>
      <w:r w:rsidRPr="00342EF3">
        <w:rPr>
          <w:rFonts w:ascii="Arial" w:hAnsi="Arial" w:cs="Arial"/>
        </w:rPr>
        <w:t>lV</w:t>
      </w:r>
      <w:proofErr w:type="spellEnd"/>
      <w:r w:rsidRPr="00342EF3">
        <w:rPr>
          <w:rFonts w:ascii="Arial" w:hAnsi="Arial" w:cs="Arial"/>
        </w:rPr>
        <w:t>. bod 2. tejto Zmluvy. Uplatnenie zmluvnej pokuty nemá vplyv na prípadné uplatnenie náhrady škody zo strany kupujúceho.</w:t>
      </w:r>
    </w:p>
    <w:p w14:paraId="72406706" w14:textId="77777777"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Subdodávatelia a predávajúci musia byť zapísaní v registri partnerov verejného sektora, ak majú povinnosť byť v ňom zapísaní (§ 11 zákona o verejnom obstarávaní) počas celej doby platnosti tejto zmluvy</w:t>
      </w:r>
      <w:r w:rsidRPr="00342EF3">
        <w:rPr>
          <w:rFonts w:ascii="Arial" w:eastAsiaTheme="minorHAnsi" w:hAnsi="Arial" w:cs="Arial"/>
          <w:sz w:val="20"/>
          <w:szCs w:val="20"/>
        </w:rPr>
        <w:t>.</w:t>
      </w:r>
      <w:r w:rsidRPr="00342EF3">
        <w:rPr>
          <w:rFonts w:ascii="Arial" w:hAnsi="Arial" w:cs="Arial"/>
          <w:sz w:val="20"/>
          <w:szCs w:val="20"/>
        </w:rPr>
        <w:t xml:space="preserve"> </w:t>
      </w:r>
    </w:p>
    <w:p w14:paraId="15D171D7" w14:textId="77777777"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Predávajúci je povinný písomne (e-mailom) požiadať kupujúceho o predĺženie termínu plnenia v prípade vzniku okolností na jeho strane, ktoré mu bránia splniť povinnosť dodávky v rozsahu objednaného tovaru v dohodnutom termíne. Ak kupujúci oznámi, že žiadosť predávajúceho           o predĺženie termínu plnenia dodávky neakceptuje, platí, že objednávka sa v celom rozsahu ruší.</w:t>
      </w:r>
    </w:p>
    <w:p w14:paraId="39403AC1" w14:textId="77777777"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1A7F316A" w14:textId="2F285302" w:rsidR="003426F7" w:rsidRDefault="007823BC" w:rsidP="004B7921">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390533F1" w14:textId="77777777" w:rsidR="004B7921" w:rsidRPr="004B7921" w:rsidRDefault="004B7921" w:rsidP="004B7921">
      <w:pPr>
        <w:pStyle w:val="Default"/>
        <w:autoSpaceDE w:val="0"/>
        <w:spacing w:after="120" w:line="276" w:lineRule="auto"/>
        <w:ind w:left="360"/>
        <w:jc w:val="both"/>
        <w:rPr>
          <w:rFonts w:ascii="Arial" w:hAnsi="Arial" w:cs="Arial"/>
          <w:color w:val="auto"/>
          <w:sz w:val="20"/>
          <w:szCs w:val="20"/>
        </w:rPr>
      </w:pPr>
    </w:p>
    <w:p w14:paraId="34C4431A"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VI.</w:t>
      </w:r>
    </w:p>
    <w:p w14:paraId="392E6D33" w14:textId="6B785F4D" w:rsidR="00237ABD" w:rsidRDefault="00237ABD" w:rsidP="004B79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Miesto plnenia</w:t>
      </w:r>
    </w:p>
    <w:p w14:paraId="03ECED09" w14:textId="77777777" w:rsidR="004B7921" w:rsidRPr="00342EF3" w:rsidRDefault="004B7921" w:rsidP="004B7921">
      <w:pPr>
        <w:autoSpaceDE w:val="0"/>
        <w:spacing w:after="120"/>
        <w:jc w:val="center"/>
        <w:rPr>
          <w:rFonts w:ascii="Arial" w:hAnsi="Arial" w:cs="Arial"/>
          <w:sz w:val="20"/>
          <w:szCs w:val="20"/>
        </w:rPr>
      </w:pPr>
    </w:p>
    <w:p w14:paraId="451FFF3D" w14:textId="77777777" w:rsidR="006C7D0C" w:rsidRPr="00342EF3" w:rsidRDefault="006547A8" w:rsidP="00342EF3">
      <w:pPr>
        <w:pStyle w:val="Default"/>
        <w:numPr>
          <w:ilvl w:val="0"/>
          <w:numId w:val="21"/>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     </w:t>
      </w:r>
      <w:r w:rsidR="00237ABD" w:rsidRPr="00342EF3">
        <w:rPr>
          <w:rFonts w:ascii="Arial" w:hAnsi="Arial" w:cs="Arial"/>
          <w:color w:val="auto"/>
          <w:sz w:val="20"/>
          <w:szCs w:val="20"/>
        </w:rPr>
        <w:t xml:space="preserve">Miestom plnenia je  </w:t>
      </w:r>
      <w:r w:rsidR="00C07104" w:rsidRPr="00342EF3">
        <w:rPr>
          <w:rFonts w:ascii="Arial" w:hAnsi="Arial" w:cs="Arial"/>
          <w:color w:val="auto"/>
          <w:sz w:val="20"/>
          <w:szCs w:val="20"/>
        </w:rPr>
        <w:t xml:space="preserve">sklad všeobecného materiálu </w:t>
      </w:r>
      <w:r w:rsidR="00062D46" w:rsidRPr="00342EF3">
        <w:rPr>
          <w:rFonts w:ascii="Arial" w:hAnsi="Arial" w:cs="Arial"/>
          <w:color w:val="auto"/>
          <w:sz w:val="20"/>
          <w:szCs w:val="20"/>
        </w:rPr>
        <w:t xml:space="preserve">- určený sklad </w:t>
      </w:r>
      <w:r w:rsidR="00291889" w:rsidRPr="00342EF3">
        <w:rPr>
          <w:rFonts w:ascii="Arial" w:hAnsi="Arial" w:cs="Arial"/>
          <w:color w:val="auto"/>
          <w:sz w:val="20"/>
          <w:szCs w:val="20"/>
        </w:rPr>
        <w:t>ku</w:t>
      </w:r>
      <w:r w:rsidR="00237ABD" w:rsidRPr="00342EF3">
        <w:rPr>
          <w:rFonts w:ascii="Arial" w:hAnsi="Arial" w:cs="Arial"/>
          <w:color w:val="auto"/>
          <w:sz w:val="20"/>
          <w:szCs w:val="20"/>
        </w:rPr>
        <w:t xml:space="preserve">pujúceho </w:t>
      </w:r>
      <w:r w:rsidR="006C7D0C" w:rsidRPr="00342EF3">
        <w:rPr>
          <w:rFonts w:ascii="Arial" w:hAnsi="Arial" w:cs="Arial"/>
          <w:color w:val="auto"/>
          <w:sz w:val="20"/>
          <w:szCs w:val="20"/>
        </w:rPr>
        <w:t>v mieste sídla kupujúceho:</w:t>
      </w:r>
    </w:p>
    <w:p w14:paraId="5DD81AE2" w14:textId="77777777" w:rsidR="00237ABD" w:rsidRPr="00342EF3" w:rsidRDefault="006C7D0C" w:rsidP="00342EF3">
      <w:pPr>
        <w:pStyle w:val="Default"/>
        <w:autoSpaceDE w:val="0"/>
        <w:spacing w:after="120" w:line="276" w:lineRule="auto"/>
        <w:ind w:left="284"/>
        <w:jc w:val="both"/>
        <w:rPr>
          <w:rFonts w:ascii="Arial" w:hAnsi="Arial" w:cs="Arial"/>
          <w:b/>
          <w:sz w:val="20"/>
          <w:szCs w:val="20"/>
        </w:rPr>
      </w:pPr>
      <w:r w:rsidRPr="00342EF3">
        <w:rPr>
          <w:rFonts w:ascii="Arial" w:hAnsi="Arial" w:cs="Arial"/>
          <w:b/>
          <w:color w:val="auto"/>
          <w:sz w:val="20"/>
          <w:szCs w:val="20"/>
        </w:rPr>
        <w:t>F</w:t>
      </w:r>
      <w:r w:rsidR="0069713C" w:rsidRPr="00342EF3">
        <w:rPr>
          <w:rFonts w:ascii="Arial" w:hAnsi="Arial" w:cs="Arial"/>
          <w:b/>
          <w:color w:val="auto"/>
          <w:sz w:val="20"/>
          <w:szCs w:val="20"/>
        </w:rPr>
        <w:t xml:space="preserve">akultná nemocnica s poliklinikou </w:t>
      </w:r>
      <w:r w:rsidRPr="00342EF3">
        <w:rPr>
          <w:rFonts w:ascii="Arial" w:hAnsi="Arial" w:cs="Arial"/>
          <w:b/>
          <w:color w:val="auto"/>
          <w:sz w:val="20"/>
          <w:szCs w:val="20"/>
        </w:rPr>
        <w:t xml:space="preserve">Nové Zámky, </w:t>
      </w:r>
      <w:r w:rsidR="003B3EAA" w:rsidRPr="00342EF3">
        <w:rPr>
          <w:rFonts w:ascii="Arial" w:hAnsi="Arial" w:cs="Arial"/>
          <w:b/>
          <w:color w:val="auto"/>
          <w:sz w:val="20"/>
          <w:szCs w:val="20"/>
        </w:rPr>
        <w:t>Sklad všeobecného materiálu</w:t>
      </w:r>
      <w:r w:rsidRPr="00342EF3">
        <w:rPr>
          <w:rFonts w:ascii="Arial" w:hAnsi="Arial" w:cs="Arial"/>
          <w:b/>
          <w:color w:val="auto"/>
          <w:sz w:val="20"/>
          <w:szCs w:val="20"/>
        </w:rPr>
        <w:t xml:space="preserve">, </w:t>
      </w:r>
      <w:r w:rsidR="00237ABD" w:rsidRPr="00342EF3">
        <w:rPr>
          <w:rFonts w:ascii="Arial" w:hAnsi="Arial" w:cs="Arial"/>
          <w:b/>
          <w:color w:val="auto"/>
          <w:sz w:val="20"/>
          <w:szCs w:val="20"/>
        </w:rPr>
        <w:t xml:space="preserve"> </w:t>
      </w:r>
      <w:r w:rsidRPr="00342EF3">
        <w:rPr>
          <w:rFonts w:ascii="Arial" w:hAnsi="Arial" w:cs="Arial"/>
          <w:b/>
          <w:sz w:val="20"/>
          <w:szCs w:val="20"/>
        </w:rPr>
        <w:t>Slovenská ulica 11 A, 940 34 Nové Zámky.</w:t>
      </w:r>
    </w:p>
    <w:p w14:paraId="3DFA4EE5" w14:textId="0A4ED6A9" w:rsidR="00C80DE7" w:rsidRDefault="008D2B99" w:rsidP="00342EF3">
      <w:pPr>
        <w:pStyle w:val="Odsekzoznamu"/>
        <w:numPr>
          <w:ilvl w:val="0"/>
          <w:numId w:val="21"/>
        </w:numPr>
        <w:suppressAutoHyphens w:val="0"/>
        <w:autoSpaceDE w:val="0"/>
        <w:autoSpaceDN w:val="0"/>
        <w:adjustRightInd w:val="0"/>
        <w:spacing w:after="120" w:line="276" w:lineRule="auto"/>
        <w:ind w:left="284" w:hanging="284"/>
        <w:jc w:val="both"/>
        <w:rPr>
          <w:rFonts w:ascii="Arial" w:eastAsia="TT6299o00" w:hAnsi="Arial" w:cs="Arial"/>
        </w:rPr>
      </w:pPr>
      <w:r w:rsidRPr="00342EF3">
        <w:rPr>
          <w:rFonts w:ascii="Arial" w:eastAsia="TT6299o00" w:hAnsi="Arial" w:cs="Arial"/>
        </w:rPr>
        <w:t xml:space="preserve">     Predávajúci je povinný dodať kupujúcemu tovar v mieste plnenia v pracovných dňoch  v čase od 7.00 hod. do 1</w:t>
      </w:r>
      <w:r w:rsidR="001B5537">
        <w:rPr>
          <w:rFonts w:ascii="Arial" w:eastAsia="TT6299o00" w:hAnsi="Arial" w:cs="Arial"/>
        </w:rPr>
        <w:t>4</w:t>
      </w:r>
      <w:r w:rsidRPr="00342EF3">
        <w:rPr>
          <w:rFonts w:ascii="Arial" w:eastAsia="TT6299o00" w:hAnsi="Arial" w:cs="Arial"/>
        </w:rPr>
        <w:t>.</w:t>
      </w:r>
      <w:r w:rsidR="00E711F3">
        <w:rPr>
          <w:rFonts w:ascii="Arial" w:eastAsia="TT6299o00" w:hAnsi="Arial" w:cs="Arial"/>
        </w:rPr>
        <w:t>0</w:t>
      </w:r>
      <w:r w:rsidRPr="00342EF3">
        <w:rPr>
          <w:rFonts w:ascii="Arial" w:eastAsia="TT6299o00" w:hAnsi="Arial" w:cs="Arial"/>
        </w:rPr>
        <w:t>0 hod.</w:t>
      </w:r>
    </w:p>
    <w:p w14:paraId="37484B2A" w14:textId="675D8BFB" w:rsidR="004B7921" w:rsidRDefault="004B7921" w:rsidP="004B7921">
      <w:pPr>
        <w:suppressAutoHyphens w:val="0"/>
        <w:autoSpaceDE w:val="0"/>
        <w:autoSpaceDN w:val="0"/>
        <w:adjustRightInd w:val="0"/>
        <w:spacing w:after="120"/>
        <w:jc w:val="both"/>
        <w:rPr>
          <w:ins w:id="40" w:author="Obstaravanie" w:date="2022-07-12T10:33:00Z"/>
          <w:rFonts w:ascii="Arial" w:eastAsia="TT6299o00" w:hAnsi="Arial" w:cs="Arial"/>
        </w:rPr>
      </w:pPr>
    </w:p>
    <w:p w14:paraId="0AD00BE8" w14:textId="3774BCB1" w:rsidR="00F82D5C" w:rsidRDefault="00F82D5C" w:rsidP="004B7921">
      <w:pPr>
        <w:suppressAutoHyphens w:val="0"/>
        <w:autoSpaceDE w:val="0"/>
        <w:autoSpaceDN w:val="0"/>
        <w:adjustRightInd w:val="0"/>
        <w:spacing w:after="120"/>
        <w:jc w:val="both"/>
        <w:rPr>
          <w:ins w:id="41" w:author="Obstaravanie" w:date="2022-07-12T10:34:00Z"/>
          <w:rFonts w:ascii="Arial" w:eastAsia="TT6299o00" w:hAnsi="Arial" w:cs="Arial"/>
        </w:rPr>
      </w:pPr>
    </w:p>
    <w:p w14:paraId="147792F8" w14:textId="77777777" w:rsidR="00F82D5C" w:rsidRDefault="00F82D5C" w:rsidP="004B7921">
      <w:pPr>
        <w:suppressAutoHyphens w:val="0"/>
        <w:autoSpaceDE w:val="0"/>
        <w:autoSpaceDN w:val="0"/>
        <w:adjustRightInd w:val="0"/>
        <w:spacing w:after="120"/>
        <w:jc w:val="both"/>
        <w:rPr>
          <w:rFonts w:ascii="Arial" w:eastAsia="TT6299o00" w:hAnsi="Arial" w:cs="Arial"/>
        </w:rPr>
      </w:pPr>
    </w:p>
    <w:p w14:paraId="1458E28C" w14:textId="54EB475B" w:rsidR="004B7921" w:rsidDel="00F82D5C" w:rsidRDefault="004B7921" w:rsidP="004B7921">
      <w:pPr>
        <w:suppressAutoHyphens w:val="0"/>
        <w:autoSpaceDE w:val="0"/>
        <w:autoSpaceDN w:val="0"/>
        <w:adjustRightInd w:val="0"/>
        <w:spacing w:after="120"/>
        <w:jc w:val="both"/>
        <w:rPr>
          <w:del w:id="42" w:author="Obstaravanie" w:date="2022-07-12T10:34:00Z"/>
          <w:rFonts w:ascii="Arial" w:eastAsia="TT6299o00" w:hAnsi="Arial" w:cs="Arial"/>
        </w:rPr>
      </w:pPr>
    </w:p>
    <w:p w14:paraId="57476ADA" w14:textId="59282504" w:rsidR="004B7921" w:rsidRPr="004B7921" w:rsidDel="00F82D5C" w:rsidRDefault="004B7921" w:rsidP="004B7921">
      <w:pPr>
        <w:suppressAutoHyphens w:val="0"/>
        <w:autoSpaceDE w:val="0"/>
        <w:autoSpaceDN w:val="0"/>
        <w:adjustRightInd w:val="0"/>
        <w:spacing w:after="120"/>
        <w:jc w:val="both"/>
        <w:rPr>
          <w:del w:id="43" w:author="Obstaravanie" w:date="2022-07-12T10:33:00Z"/>
          <w:rFonts w:ascii="Arial" w:eastAsia="TT6299o00" w:hAnsi="Arial" w:cs="Arial"/>
        </w:rPr>
      </w:pPr>
    </w:p>
    <w:p w14:paraId="46B1703F" w14:textId="77777777" w:rsidR="00237ABD" w:rsidRPr="00342EF3" w:rsidRDefault="00237ABD" w:rsidP="00342EF3">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VII.</w:t>
      </w:r>
    </w:p>
    <w:p w14:paraId="79525178" w14:textId="3E20E5E9" w:rsidR="003426F7" w:rsidRPr="00342EF3" w:rsidRDefault="00237ABD" w:rsidP="004B7921">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Platobné podmienky</w:t>
      </w:r>
    </w:p>
    <w:p w14:paraId="5D3FEF1D"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sz w:val="20"/>
          <w:szCs w:val="20"/>
        </w:rPr>
      </w:pPr>
      <w:r w:rsidRPr="00342EF3">
        <w:rPr>
          <w:rFonts w:ascii="Arial" w:hAnsi="Arial" w:cs="Arial"/>
          <w:color w:val="auto"/>
          <w:sz w:val="20"/>
          <w:szCs w:val="20"/>
        </w:rPr>
        <w:t>Zmluvné strany sa dohodli na bezhotovostnom platobnom styku.</w:t>
      </w:r>
      <w:r w:rsidRPr="00342EF3">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78C5110F" w14:textId="41753621" w:rsidR="0010140B" w:rsidRPr="00342EF3" w:rsidRDefault="0010140B" w:rsidP="00342EF3">
      <w:pPr>
        <w:pStyle w:val="Default"/>
        <w:spacing w:after="120" w:line="276" w:lineRule="auto"/>
        <w:ind w:left="284"/>
        <w:jc w:val="both"/>
        <w:rPr>
          <w:rFonts w:ascii="Arial" w:hAnsi="Arial" w:cs="Arial"/>
          <w:sz w:val="20"/>
          <w:szCs w:val="20"/>
        </w:rPr>
      </w:pPr>
      <w:r w:rsidRPr="00342EF3">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33062C58" w14:textId="53F199AE" w:rsidR="0010140B" w:rsidRPr="00342EF3" w:rsidRDefault="00E62878" w:rsidP="00342EF3">
      <w:pPr>
        <w:pStyle w:val="Default"/>
        <w:tabs>
          <w:tab w:val="num" w:pos="0"/>
        </w:tabs>
        <w:autoSpaceDE w:val="0"/>
        <w:spacing w:after="120" w:line="276" w:lineRule="auto"/>
        <w:ind w:left="284" w:hanging="142"/>
        <w:jc w:val="both"/>
        <w:rPr>
          <w:rFonts w:ascii="Arial" w:eastAsia="Calibri" w:hAnsi="Arial" w:cs="Arial"/>
          <w:color w:val="auto"/>
          <w:sz w:val="20"/>
          <w:szCs w:val="20"/>
          <w:lang w:eastAsia="sk-SK"/>
        </w:rPr>
      </w:pPr>
      <w:r w:rsidRPr="00342EF3">
        <w:rPr>
          <w:rFonts w:ascii="Arial" w:eastAsia="Calibri" w:hAnsi="Arial" w:cs="Arial"/>
          <w:color w:val="auto"/>
          <w:sz w:val="20"/>
          <w:szCs w:val="20"/>
          <w:lang w:eastAsia="sk-SK"/>
        </w:rPr>
        <w:tab/>
      </w:r>
      <w:r w:rsidR="0010140B" w:rsidRPr="00342EF3">
        <w:rPr>
          <w:rFonts w:ascii="Arial" w:eastAsia="Calibri" w:hAnsi="Arial" w:cs="Arial"/>
          <w:color w:val="auto"/>
          <w:sz w:val="20"/>
          <w:szCs w:val="20"/>
          <w:lang w:eastAsia="sk-SK"/>
        </w:rPr>
        <w:t xml:space="preserve">Predmetom fakturácie bude len skutočne objednaný a dodaný druh tovaru ako aj skutočne objednané a dodané množstvo tovaru na základe objednávky kupujúceho a potvrdeného dodacieho listu. </w:t>
      </w:r>
    </w:p>
    <w:p w14:paraId="0EDFF5DA"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40E7636B"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Zmluvné strany sa dohodli, že predávajúci vystaví faktúru za dodávku tovaru do 15 dní odo dňa jeho riadneho dodania, najneskôr však do piateho pracovného dňa mesiaca, nasledujúceho po mesiaci, v ktorom bol tovar dodaný. Splatnosť faktúry je do 60 dní od doručenia faktúry.</w:t>
      </w:r>
    </w:p>
    <w:p w14:paraId="07DDD4B2"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Predávajúci nie je oprávnený od kupujúceho požadovať zálohovú platbu ani preddavok na kúpnu cenu.</w:t>
      </w:r>
    </w:p>
    <w:p w14:paraId="64355574" w14:textId="6466FEF5"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 xml:space="preserve">Predávajúci zašle faktúru v elektronickej podobe na emailovú adresu kupujúceho: </w:t>
      </w:r>
      <w:hyperlink r:id="rId8" w:history="1">
        <w:r w:rsidRPr="00342EF3">
          <w:rPr>
            <w:rStyle w:val="Hypertextovprepojenie"/>
            <w:rFonts w:ascii="Arial" w:hAnsi="Arial" w:cs="Arial"/>
            <w:sz w:val="20"/>
            <w:szCs w:val="20"/>
          </w:rPr>
          <w:t>email@fnspnz.sk</w:t>
        </w:r>
      </w:hyperlink>
      <w:r w:rsidR="00E62878" w:rsidRPr="00342EF3">
        <w:rPr>
          <w:rFonts w:ascii="Arial" w:hAnsi="Arial" w:cs="Arial"/>
          <w:sz w:val="20"/>
          <w:szCs w:val="20"/>
        </w:rPr>
        <w:t>.</w:t>
      </w:r>
    </w:p>
    <w:p w14:paraId="02FEFF6F" w14:textId="660C7395" w:rsidR="00CE7CFF" w:rsidRPr="003426F7" w:rsidRDefault="00DA4EDC"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Dodan</w:t>
      </w:r>
      <w:r w:rsidR="00291889" w:rsidRPr="00342EF3">
        <w:rPr>
          <w:rFonts w:ascii="Arial" w:hAnsi="Arial" w:cs="Arial"/>
          <w:sz w:val="20"/>
          <w:szCs w:val="20"/>
        </w:rPr>
        <w:t xml:space="preserve">ý tovar bude </w:t>
      </w:r>
      <w:r w:rsidRPr="00342EF3">
        <w:rPr>
          <w:rFonts w:ascii="Arial" w:hAnsi="Arial" w:cs="Arial"/>
          <w:sz w:val="20"/>
          <w:szCs w:val="20"/>
        </w:rPr>
        <w:t>označovan</w:t>
      </w:r>
      <w:r w:rsidR="00291889" w:rsidRPr="00342EF3">
        <w:rPr>
          <w:rFonts w:ascii="Arial" w:hAnsi="Arial" w:cs="Arial"/>
          <w:sz w:val="20"/>
          <w:szCs w:val="20"/>
        </w:rPr>
        <w:t>ý</w:t>
      </w:r>
      <w:r w:rsidRPr="00342EF3">
        <w:rPr>
          <w:rFonts w:ascii="Arial" w:hAnsi="Arial" w:cs="Arial"/>
          <w:sz w:val="20"/>
          <w:szCs w:val="20"/>
        </w:rPr>
        <w:t xml:space="preserve"> vo faktúrach názvom, identifikáciou jeho počtu, cenou za jeden kus bez DPH a s DPH a cenou celkom vrátane DPH</w:t>
      </w:r>
      <w:r w:rsidR="008D2B99" w:rsidRPr="00342EF3">
        <w:rPr>
          <w:rFonts w:ascii="Arial" w:hAnsi="Arial" w:cs="Arial"/>
          <w:sz w:val="20"/>
          <w:szCs w:val="20"/>
        </w:rPr>
        <w:t xml:space="preserve"> </w:t>
      </w:r>
      <w:r w:rsidR="00291889" w:rsidRPr="00342EF3">
        <w:rPr>
          <w:rFonts w:ascii="Arial" w:hAnsi="Arial" w:cs="Arial"/>
          <w:sz w:val="20"/>
          <w:szCs w:val="20"/>
        </w:rPr>
        <w:t xml:space="preserve"> podľa prílohy č.1 Zmluvy</w:t>
      </w:r>
      <w:r w:rsidR="008D2B99" w:rsidRPr="00342EF3">
        <w:rPr>
          <w:rFonts w:ascii="Arial" w:hAnsi="Arial" w:cs="Arial"/>
          <w:sz w:val="20"/>
          <w:szCs w:val="20"/>
        </w:rPr>
        <w:t>.</w:t>
      </w:r>
      <w:r w:rsidRPr="00342EF3">
        <w:rPr>
          <w:rFonts w:ascii="Arial" w:hAnsi="Arial" w:cs="Arial"/>
          <w:sz w:val="20"/>
          <w:szCs w:val="20"/>
        </w:rPr>
        <w:t xml:space="preserve"> </w:t>
      </w:r>
      <w:r w:rsidR="00CE7CFF" w:rsidRPr="00342EF3">
        <w:rPr>
          <w:rFonts w:ascii="Arial" w:hAnsi="Arial" w:cs="Arial"/>
          <w:sz w:val="20"/>
          <w:szCs w:val="20"/>
        </w:rPr>
        <w:t>Povinnou prílohou faktúry sú originály vecne príslušných dodacích listov potvrdené</w:t>
      </w:r>
      <w:r w:rsidR="00A949D9" w:rsidRPr="00342EF3">
        <w:rPr>
          <w:rFonts w:ascii="Arial" w:hAnsi="Arial" w:cs="Arial"/>
          <w:sz w:val="20"/>
          <w:szCs w:val="20"/>
        </w:rPr>
        <w:t xml:space="preserve"> zo </w:t>
      </w:r>
      <w:r w:rsidR="00CE7CFF" w:rsidRPr="00342EF3">
        <w:rPr>
          <w:rFonts w:ascii="Arial" w:hAnsi="Arial" w:cs="Arial"/>
          <w:sz w:val="20"/>
          <w:szCs w:val="20"/>
        </w:rPr>
        <w:t xml:space="preserve"> </w:t>
      </w:r>
      <w:r w:rsidR="00C07104" w:rsidRPr="00342EF3">
        <w:rPr>
          <w:rFonts w:ascii="Arial" w:hAnsi="Arial" w:cs="Arial"/>
          <w:sz w:val="20"/>
          <w:szCs w:val="20"/>
        </w:rPr>
        <w:t>Sklad</w:t>
      </w:r>
      <w:r w:rsidR="00A949D9" w:rsidRPr="00342EF3">
        <w:rPr>
          <w:rFonts w:ascii="Arial" w:hAnsi="Arial" w:cs="Arial"/>
          <w:sz w:val="20"/>
          <w:szCs w:val="20"/>
        </w:rPr>
        <w:t>u</w:t>
      </w:r>
      <w:r w:rsidR="00C07104" w:rsidRPr="00342EF3">
        <w:rPr>
          <w:rFonts w:ascii="Arial" w:hAnsi="Arial" w:cs="Arial"/>
          <w:sz w:val="20"/>
          <w:szCs w:val="20"/>
        </w:rPr>
        <w:t xml:space="preserve"> všeobecného materiálu - O</w:t>
      </w:r>
      <w:r w:rsidR="00AD68CC" w:rsidRPr="00342EF3">
        <w:rPr>
          <w:rFonts w:ascii="Arial" w:hAnsi="Arial" w:cs="Arial"/>
          <w:sz w:val="20"/>
          <w:szCs w:val="20"/>
        </w:rPr>
        <w:t>APČ</w:t>
      </w:r>
      <w:r w:rsidR="00CE7CFF" w:rsidRPr="00342EF3">
        <w:rPr>
          <w:rFonts w:ascii="Arial" w:hAnsi="Arial" w:cs="Arial"/>
          <w:sz w:val="20"/>
          <w:szCs w:val="20"/>
        </w:rPr>
        <w:t xml:space="preserve"> </w:t>
      </w:r>
      <w:r w:rsidR="00A949D9" w:rsidRPr="00342EF3">
        <w:rPr>
          <w:rFonts w:ascii="Arial" w:hAnsi="Arial" w:cs="Arial"/>
          <w:sz w:val="20"/>
          <w:szCs w:val="20"/>
        </w:rPr>
        <w:t>kupujúceho.</w:t>
      </w:r>
    </w:p>
    <w:p w14:paraId="06BB193D" w14:textId="77777777" w:rsidR="003426F7" w:rsidRPr="00342EF3" w:rsidRDefault="003426F7" w:rsidP="003426F7">
      <w:pPr>
        <w:pStyle w:val="Default"/>
        <w:autoSpaceDE w:val="0"/>
        <w:spacing w:after="120" w:line="276" w:lineRule="auto"/>
        <w:ind w:left="284"/>
        <w:jc w:val="both"/>
        <w:rPr>
          <w:rFonts w:ascii="Arial" w:hAnsi="Arial" w:cs="Arial"/>
          <w:color w:val="auto"/>
          <w:sz w:val="20"/>
          <w:szCs w:val="20"/>
        </w:rPr>
      </w:pPr>
    </w:p>
    <w:p w14:paraId="506C4215" w14:textId="77777777" w:rsidR="00237ABD" w:rsidRPr="00342EF3" w:rsidRDefault="00237ABD" w:rsidP="00342EF3">
      <w:pPr>
        <w:autoSpaceDE w:val="0"/>
        <w:spacing w:after="120"/>
        <w:ind w:left="720"/>
        <w:rPr>
          <w:rFonts w:ascii="Arial" w:hAnsi="Arial" w:cs="Arial"/>
          <w:b/>
          <w:bCs/>
          <w:sz w:val="20"/>
          <w:szCs w:val="20"/>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VIII.</w:t>
      </w:r>
    </w:p>
    <w:p w14:paraId="64300A10"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hAnsi="Arial" w:cs="Arial"/>
          <w:b/>
          <w:bCs/>
          <w:color w:val="auto"/>
          <w:sz w:val="20"/>
          <w:szCs w:val="20"/>
        </w:rPr>
        <w:t>Zodpovednosť za vady tovaru</w:t>
      </w:r>
    </w:p>
    <w:p w14:paraId="21FEF5A9"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4D2312CF" w14:textId="77777777" w:rsidR="00237ABD" w:rsidRPr="00342EF3" w:rsidRDefault="00774A24"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poskytne na tovar dodaný pod</w:t>
      </w:r>
      <w:r w:rsidRPr="00342EF3">
        <w:rPr>
          <w:rFonts w:ascii="Arial" w:eastAsia="MS Mincho" w:hAnsi="Arial" w:cs="Arial"/>
          <w:color w:val="auto"/>
          <w:sz w:val="20"/>
          <w:szCs w:val="20"/>
        </w:rPr>
        <w:t>ľ</w:t>
      </w:r>
      <w:r w:rsidR="008C10C0" w:rsidRPr="00342EF3">
        <w:rPr>
          <w:rFonts w:ascii="Arial" w:hAnsi="Arial" w:cs="Arial"/>
          <w:color w:val="auto"/>
          <w:sz w:val="20"/>
          <w:szCs w:val="20"/>
        </w:rPr>
        <w:t xml:space="preserve">a tejto </w:t>
      </w:r>
      <w:r w:rsidR="00944E42" w:rsidRPr="00342EF3">
        <w:rPr>
          <w:rFonts w:ascii="Arial" w:hAnsi="Arial" w:cs="Arial"/>
          <w:color w:val="auto"/>
          <w:sz w:val="20"/>
          <w:szCs w:val="20"/>
        </w:rPr>
        <w:t>Zmluvy</w:t>
      </w:r>
      <w:r w:rsidRPr="00342EF3">
        <w:rPr>
          <w:rFonts w:ascii="Arial" w:hAnsi="Arial" w:cs="Arial"/>
          <w:color w:val="auto"/>
          <w:sz w:val="20"/>
          <w:szCs w:val="20"/>
        </w:rPr>
        <w:t xml:space="preserve"> záru</w:t>
      </w:r>
      <w:r w:rsidR="00F870FC" w:rsidRPr="00342EF3">
        <w:rPr>
          <w:rFonts w:ascii="Arial" w:hAnsi="Arial" w:cs="Arial"/>
          <w:color w:val="auto"/>
          <w:sz w:val="20"/>
          <w:szCs w:val="20"/>
        </w:rPr>
        <w:t>ku v</w:t>
      </w:r>
      <w:r w:rsidRPr="00342EF3">
        <w:rPr>
          <w:rFonts w:ascii="Arial" w:hAnsi="Arial" w:cs="Arial"/>
          <w:color w:val="auto"/>
          <w:sz w:val="20"/>
          <w:szCs w:val="20"/>
        </w:rPr>
        <w:t xml:space="preserve"> trvaní záru</w:t>
      </w:r>
      <w:r w:rsidR="00695F6F" w:rsidRPr="00342EF3">
        <w:rPr>
          <w:rFonts w:ascii="Arial" w:hAnsi="Arial" w:cs="Arial"/>
          <w:color w:val="auto"/>
          <w:sz w:val="20"/>
          <w:szCs w:val="20"/>
        </w:rPr>
        <w:t>č</w:t>
      </w:r>
      <w:r w:rsidRPr="00342EF3">
        <w:rPr>
          <w:rFonts w:ascii="Arial" w:hAnsi="Arial" w:cs="Arial"/>
          <w:color w:val="auto"/>
          <w:sz w:val="20"/>
          <w:szCs w:val="20"/>
        </w:rPr>
        <w:t>nej doby vyzna</w:t>
      </w:r>
      <w:r w:rsidR="00695F6F" w:rsidRPr="00342EF3">
        <w:rPr>
          <w:rFonts w:ascii="Arial" w:hAnsi="Arial" w:cs="Arial"/>
          <w:color w:val="auto"/>
          <w:sz w:val="20"/>
          <w:szCs w:val="20"/>
        </w:rPr>
        <w:t>č</w:t>
      </w:r>
      <w:r w:rsidRPr="00342EF3">
        <w:rPr>
          <w:rFonts w:ascii="Arial" w:hAnsi="Arial" w:cs="Arial"/>
          <w:color w:val="auto"/>
          <w:sz w:val="20"/>
          <w:szCs w:val="20"/>
        </w:rPr>
        <w:t xml:space="preserve">enej na obale výrobku </w:t>
      </w:r>
      <w:r w:rsidR="00550F6D" w:rsidRPr="00342EF3">
        <w:rPr>
          <w:rFonts w:ascii="Arial" w:hAnsi="Arial" w:cs="Arial"/>
          <w:sz w:val="20"/>
          <w:szCs w:val="20"/>
        </w:rPr>
        <w:t>(nie kratš</w:t>
      </w:r>
      <w:r w:rsidR="008D2B99" w:rsidRPr="00342EF3">
        <w:rPr>
          <w:rFonts w:ascii="Arial" w:hAnsi="Arial" w:cs="Arial"/>
          <w:sz w:val="20"/>
          <w:szCs w:val="20"/>
        </w:rPr>
        <w:t>iu</w:t>
      </w:r>
      <w:r w:rsidR="00550F6D" w:rsidRPr="00342EF3">
        <w:rPr>
          <w:rFonts w:ascii="Arial" w:hAnsi="Arial" w:cs="Arial"/>
          <w:sz w:val="20"/>
          <w:szCs w:val="20"/>
        </w:rPr>
        <w:t xml:space="preserve"> ako 1 rok</w:t>
      </w:r>
      <w:r w:rsidR="00386CF7" w:rsidRPr="00342EF3">
        <w:rPr>
          <w:rFonts w:ascii="Arial" w:hAnsi="Arial" w:cs="Arial"/>
          <w:sz w:val="20"/>
          <w:szCs w:val="20"/>
        </w:rPr>
        <w:t xml:space="preserve"> o</w:t>
      </w:r>
      <w:r w:rsidR="008C10C0" w:rsidRPr="00342EF3">
        <w:rPr>
          <w:rFonts w:ascii="Arial" w:hAnsi="Arial" w:cs="Arial"/>
          <w:sz w:val="20"/>
          <w:szCs w:val="20"/>
        </w:rPr>
        <w:t xml:space="preserve">d dátumu dodania </w:t>
      </w:r>
      <w:r w:rsidR="00D734E0" w:rsidRPr="00342EF3">
        <w:rPr>
          <w:rFonts w:ascii="Arial" w:hAnsi="Arial" w:cs="Arial"/>
          <w:sz w:val="20"/>
          <w:szCs w:val="20"/>
        </w:rPr>
        <w:t>tovaru</w:t>
      </w:r>
      <w:r w:rsidR="00550F6D" w:rsidRPr="00342EF3">
        <w:rPr>
          <w:rFonts w:ascii="Arial" w:hAnsi="Arial" w:cs="Arial"/>
          <w:sz w:val="20"/>
          <w:szCs w:val="20"/>
        </w:rPr>
        <w:t xml:space="preserve">). </w:t>
      </w:r>
      <w:r w:rsidR="00237ABD" w:rsidRPr="00342EF3">
        <w:rPr>
          <w:rFonts w:ascii="Arial" w:hAnsi="Arial" w:cs="Arial"/>
          <w:color w:val="auto"/>
          <w:sz w:val="20"/>
          <w:szCs w:val="20"/>
        </w:rPr>
        <w:t>Dodávka tovaru je splnená prevzatím tovaru a podpísaním dodacieho listu.</w:t>
      </w:r>
    </w:p>
    <w:p w14:paraId="559574CD"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61AEC20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Pri uplatňovaní zodpovednosti za vady  tovaru sa zmluvné strany sa budú riadiť § 4</w:t>
      </w:r>
      <w:r w:rsidR="00D734E0" w:rsidRPr="00342EF3">
        <w:rPr>
          <w:rFonts w:ascii="Arial" w:hAnsi="Arial" w:cs="Arial"/>
          <w:color w:val="auto"/>
          <w:sz w:val="20"/>
          <w:szCs w:val="20"/>
        </w:rPr>
        <w:t>3</w:t>
      </w:r>
      <w:r w:rsidRPr="00342EF3">
        <w:rPr>
          <w:rFonts w:ascii="Arial" w:hAnsi="Arial" w:cs="Arial"/>
          <w:color w:val="auto"/>
          <w:sz w:val="20"/>
          <w:szCs w:val="20"/>
        </w:rPr>
        <w:t>2  Obchodného zákonníka</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0855589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Zjavné  vady tovaru bude kupujúci reklamovať u predávajúceho okamžite bez zbytočného odkladu</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4D3348A1"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Reklamáciu sa bude snažiť predávajúci vybaviť obratom, t.j. bez meškania k spokojnosti kupujúceho. Prípadné nároky z vád tovaru budú riešené v</w:t>
      </w:r>
      <w:r w:rsidR="00E06D85" w:rsidRPr="00342EF3">
        <w:rPr>
          <w:rFonts w:ascii="Arial" w:hAnsi="Arial" w:cs="Arial"/>
          <w:color w:val="auto"/>
          <w:sz w:val="20"/>
          <w:szCs w:val="20"/>
        </w:rPr>
        <w:t> </w:t>
      </w:r>
      <w:r w:rsidRPr="00342EF3">
        <w:rPr>
          <w:rFonts w:ascii="Arial" w:hAnsi="Arial" w:cs="Arial"/>
          <w:color w:val="auto"/>
          <w:sz w:val="20"/>
          <w:szCs w:val="20"/>
        </w:rPr>
        <w:t>zmysle</w:t>
      </w:r>
      <w:r w:rsidR="00E06D85" w:rsidRPr="00342EF3">
        <w:rPr>
          <w:rFonts w:ascii="Arial" w:hAnsi="Arial" w:cs="Arial"/>
          <w:color w:val="auto"/>
          <w:sz w:val="20"/>
          <w:szCs w:val="20"/>
        </w:rPr>
        <w:t xml:space="preserve"> bodu </w:t>
      </w:r>
      <w:r w:rsidR="008C10C0" w:rsidRPr="00342EF3">
        <w:rPr>
          <w:rFonts w:ascii="Arial" w:hAnsi="Arial" w:cs="Arial"/>
          <w:color w:val="auto"/>
          <w:sz w:val="20"/>
          <w:szCs w:val="20"/>
        </w:rPr>
        <w:t xml:space="preserve">10 a 11 tohto článku </w:t>
      </w:r>
      <w:r w:rsidR="00944E42" w:rsidRPr="00342EF3">
        <w:rPr>
          <w:rFonts w:ascii="Arial" w:hAnsi="Arial" w:cs="Arial"/>
          <w:color w:val="auto"/>
          <w:sz w:val="20"/>
          <w:szCs w:val="20"/>
        </w:rPr>
        <w:t>Zmluvy</w:t>
      </w:r>
      <w:r w:rsidRPr="00342EF3">
        <w:rPr>
          <w:rFonts w:ascii="Arial" w:hAnsi="Arial" w:cs="Arial"/>
          <w:color w:val="auto"/>
          <w:sz w:val="20"/>
          <w:szCs w:val="20"/>
        </w:rPr>
        <w:t>. Náklady na dopravu pri reklamovaní tovaru znáša predávajúci.</w:t>
      </w:r>
    </w:p>
    <w:p w14:paraId="27549393" w14:textId="2C156531" w:rsidR="00964FF3" w:rsidRPr="00342EF3" w:rsidDel="004B7921" w:rsidRDefault="00B52FDB" w:rsidP="00342EF3">
      <w:pPr>
        <w:pStyle w:val="Odsekzoznamu"/>
        <w:numPr>
          <w:ilvl w:val="0"/>
          <w:numId w:val="22"/>
        </w:numPr>
        <w:suppressAutoHyphens w:val="0"/>
        <w:autoSpaceDE w:val="0"/>
        <w:autoSpaceDN w:val="0"/>
        <w:adjustRightInd w:val="0"/>
        <w:spacing w:after="120" w:line="276" w:lineRule="auto"/>
        <w:ind w:left="284" w:hanging="284"/>
        <w:jc w:val="both"/>
        <w:rPr>
          <w:del w:id="44" w:author="Obstaravanie_Simona Gondžalová" w:date="2022-07-08T11:44:00Z"/>
          <w:rFonts w:ascii="Arial" w:hAnsi="Arial" w:cs="Arial"/>
          <w:color w:val="000000"/>
        </w:rPr>
      </w:pPr>
      <w:commentRangeStart w:id="45"/>
      <w:del w:id="46" w:author="Obstaravanie_Simona Gondžalová" w:date="2022-07-08T11:44:00Z">
        <w:r w:rsidRPr="00342EF3" w:rsidDel="004B7921">
          <w:rPr>
            <w:rFonts w:ascii="Arial" w:hAnsi="Arial" w:cs="Arial"/>
            <w:color w:val="000000"/>
          </w:rPr>
          <w:delText xml:space="preserve">Pohľadávky predávajúceho voči kupujúcemu nie je možné postúpiť tretej strane bez písomného súhlasu štatutárneho orgánu kupujúceho. </w:delText>
        </w:r>
      </w:del>
      <w:commentRangeEnd w:id="45"/>
      <w:r w:rsidR="004B7921">
        <w:rPr>
          <w:rStyle w:val="Odkaznakomentr"/>
          <w:rFonts w:ascii="Calibri" w:eastAsia="SimSun" w:hAnsi="Calibri" w:cs="Calibri"/>
          <w:lang w:eastAsia="en-US"/>
        </w:rPr>
        <w:commentReference w:id="45"/>
      </w:r>
    </w:p>
    <w:p w14:paraId="2238EE28" w14:textId="77777777" w:rsidR="0022447D" w:rsidRPr="00342EF3" w:rsidRDefault="0022447D" w:rsidP="00342EF3">
      <w:pPr>
        <w:pStyle w:val="Odsekzoznamu"/>
        <w:numPr>
          <w:ilvl w:val="0"/>
          <w:numId w:val="22"/>
        </w:numPr>
        <w:suppressAutoHyphens w:val="0"/>
        <w:autoSpaceDE w:val="0"/>
        <w:autoSpaceDN w:val="0"/>
        <w:adjustRightInd w:val="0"/>
        <w:spacing w:after="120" w:line="276" w:lineRule="auto"/>
        <w:ind w:left="284" w:hanging="284"/>
        <w:jc w:val="both"/>
        <w:rPr>
          <w:rFonts w:ascii="Arial" w:hAnsi="Arial" w:cs="Arial"/>
          <w:color w:val="000000"/>
        </w:rPr>
      </w:pPr>
      <w:r w:rsidRPr="00342EF3">
        <w:rPr>
          <w:rFonts w:ascii="Arial" w:hAnsi="Arial" w:cs="Arial"/>
          <w:color w:val="000000"/>
        </w:rPr>
        <w:t xml:space="preserve">Kupujúci je oprávnený jednostranne započítať svoje pohľadávky, ktoré mu vznikli voči predávajúcemu </w:t>
      </w:r>
      <w:r w:rsidR="00D734E0" w:rsidRPr="00342EF3">
        <w:rPr>
          <w:rFonts w:ascii="Arial" w:hAnsi="Arial" w:cs="Arial"/>
          <w:color w:val="000000"/>
        </w:rPr>
        <w:t xml:space="preserve">nie len </w:t>
      </w:r>
      <w:r w:rsidRPr="00342EF3">
        <w:rPr>
          <w:rFonts w:ascii="Arial" w:hAnsi="Arial" w:cs="Arial"/>
          <w:color w:val="000000"/>
        </w:rPr>
        <w:t xml:space="preserve">z dôvodu ručenia podľa § 69b zákona o dani z pridanej hodnoty. </w:t>
      </w:r>
    </w:p>
    <w:p w14:paraId="7D15320B" w14:textId="77777777" w:rsidR="00E06D85" w:rsidRPr="00342EF3" w:rsidRDefault="00E06D85" w:rsidP="00342EF3">
      <w:pPr>
        <w:pStyle w:val="Default"/>
        <w:numPr>
          <w:ilvl w:val="0"/>
          <w:numId w:val="34"/>
        </w:numPr>
        <w:autoSpaceDE w:val="0"/>
        <w:spacing w:after="120" w:line="276" w:lineRule="auto"/>
        <w:jc w:val="both"/>
        <w:rPr>
          <w:rFonts w:ascii="Arial" w:hAnsi="Arial" w:cs="Arial"/>
          <w:bCs/>
          <w:color w:val="auto"/>
          <w:sz w:val="20"/>
          <w:szCs w:val="20"/>
        </w:rPr>
      </w:pPr>
      <w:r w:rsidRPr="00342EF3">
        <w:rPr>
          <w:rFonts w:ascii="Arial" w:hAnsi="Arial" w:cs="Arial"/>
          <w:color w:val="auto"/>
          <w:sz w:val="20"/>
          <w:szCs w:val="20"/>
        </w:rPr>
        <w:t xml:space="preserve">Pri </w:t>
      </w:r>
      <w:r w:rsidR="00AF7948" w:rsidRPr="00342EF3">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00AF7948" w:rsidRPr="00342EF3">
        <w:rPr>
          <w:rFonts w:ascii="Arial" w:hAnsi="Arial" w:cs="Arial"/>
          <w:bCs/>
          <w:color w:val="943634" w:themeColor="accent2" w:themeShade="BF"/>
          <w:sz w:val="20"/>
          <w:szCs w:val="20"/>
        </w:rPr>
        <w:t xml:space="preserve"> </w:t>
      </w:r>
      <w:r w:rsidR="00AF7948" w:rsidRPr="00342EF3">
        <w:rPr>
          <w:rFonts w:ascii="Arial" w:hAnsi="Arial" w:cs="Arial"/>
          <w:bCs/>
          <w:color w:val="auto"/>
          <w:sz w:val="20"/>
          <w:szCs w:val="20"/>
        </w:rPr>
        <w:t xml:space="preserve">svoje požiadavky na nápravu – odstránenie vád dodaním náhradného tovaru, na primeranú zľavu z kúpnej ceny resp. na odstúpenie od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Ak predávajúci neodstráni vady tovaru v primeranej alebo dohodnutej lehote, môže kupujúci od tejto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odstúpiť alebo požadovať primeranú zľavu z kúpnej ceny</w:t>
      </w:r>
      <w:r w:rsidR="00C26EF4" w:rsidRPr="00342EF3">
        <w:rPr>
          <w:rFonts w:ascii="Arial" w:hAnsi="Arial" w:cs="Arial"/>
          <w:bCs/>
          <w:color w:val="auto"/>
          <w:sz w:val="20"/>
          <w:szCs w:val="20"/>
        </w:rPr>
        <w:t>.</w:t>
      </w:r>
    </w:p>
    <w:p w14:paraId="312DD512" w14:textId="77777777" w:rsidR="00E06D85" w:rsidRPr="00342EF3" w:rsidRDefault="00E06D85" w:rsidP="00342EF3">
      <w:pPr>
        <w:pStyle w:val="Default"/>
        <w:numPr>
          <w:ilvl w:val="0"/>
          <w:numId w:val="34"/>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Kupujúci má právo v prípade zistenia akýchkoľvek vád dodaného tovaru na: </w:t>
      </w:r>
    </w:p>
    <w:p w14:paraId="4653DDCB"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výmenu vadného tovaru za nový tovar bez vád, najneskôr do 3 </w:t>
      </w:r>
      <w:r w:rsidR="00C26EF4" w:rsidRPr="00342EF3">
        <w:rPr>
          <w:rFonts w:ascii="Arial" w:hAnsi="Arial" w:cs="Arial"/>
          <w:color w:val="auto"/>
          <w:sz w:val="20"/>
          <w:szCs w:val="20"/>
        </w:rPr>
        <w:t xml:space="preserve">pracovných </w:t>
      </w:r>
      <w:r w:rsidRPr="00342EF3">
        <w:rPr>
          <w:rFonts w:ascii="Arial" w:hAnsi="Arial" w:cs="Arial"/>
          <w:color w:val="auto"/>
          <w:sz w:val="20"/>
          <w:szCs w:val="20"/>
        </w:rPr>
        <w:t xml:space="preserve">dní odo dňa uplatnenia reklamácie, </w:t>
      </w:r>
    </w:p>
    <w:p w14:paraId="1A708ED0" w14:textId="77777777" w:rsidR="00E06D85" w:rsidRPr="00342EF3" w:rsidRDefault="000650E2"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odstúpenie od </w:t>
      </w:r>
      <w:r w:rsidR="00944E42" w:rsidRPr="00342EF3">
        <w:rPr>
          <w:rFonts w:ascii="Arial" w:hAnsi="Arial" w:cs="Arial"/>
          <w:color w:val="auto"/>
          <w:sz w:val="20"/>
          <w:szCs w:val="20"/>
        </w:rPr>
        <w:t>Zmluvy</w:t>
      </w:r>
      <w:r w:rsidR="00E06D85" w:rsidRPr="00342EF3">
        <w:rPr>
          <w:rFonts w:ascii="Arial" w:hAnsi="Arial" w:cs="Arial"/>
          <w:color w:val="auto"/>
          <w:sz w:val="20"/>
          <w:szCs w:val="20"/>
        </w:rPr>
        <w:t xml:space="preserve"> v prípade nesplnenia povinnosti predávajúceho vymeniť vadný tovar najneskôr do 3 </w:t>
      </w:r>
      <w:r w:rsidR="00C26EF4" w:rsidRPr="00342EF3">
        <w:rPr>
          <w:rFonts w:ascii="Arial" w:hAnsi="Arial" w:cs="Arial"/>
          <w:color w:val="auto"/>
          <w:sz w:val="20"/>
          <w:szCs w:val="20"/>
        </w:rPr>
        <w:t xml:space="preserve">pracovných </w:t>
      </w:r>
      <w:r w:rsidR="00E06D85" w:rsidRPr="00342EF3">
        <w:rPr>
          <w:rFonts w:ascii="Arial" w:hAnsi="Arial" w:cs="Arial"/>
          <w:color w:val="auto"/>
          <w:sz w:val="20"/>
          <w:szCs w:val="20"/>
        </w:rPr>
        <w:t xml:space="preserve">dní odo dňa reklamácie za nový, tovar bez vád, </w:t>
      </w:r>
    </w:p>
    <w:p w14:paraId="6B2381C6"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náhradu škody spôsobenej dodaním vadného tovaru. </w:t>
      </w:r>
    </w:p>
    <w:p w14:paraId="4C367C52" w14:textId="77777777" w:rsidR="00FD7E8C" w:rsidRPr="00342EF3" w:rsidRDefault="00C26EF4" w:rsidP="00342EF3">
      <w:pPr>
        <w:pStyle w:val="Default"/>
        <w:numPr>
          <w:ilvl w:val="0"/>
          <w:numId w:val="34"/>
        </w:numPr>
        <w:autoSpaceDE w:val="0"/>
        <w:spacing w:after="120" w:line="276" w:lineRule="auto"/>
        <w:ind w:left="284" w:hanging="284"/>
        <w:jc w:val="both"/>
        <w:rPr>
          <w:rFonts w:ascii="Arial" w:hAnsi="Arial" w:cs="Arial"/>
          <w:bCs/>
          <w:color w:val="auto"/>
          <w:sz w:val="20"/>
          <w:szCs w:val="20"/>
        </w:rPr>
      </w:pPr>
      <w:r w:rsidRPr="00342EF3">
        <w:rPr>
          <w:rFonts w:ascii="Arial" w:hAnsi="Arial" w:cs="Arial"/>
          <w:color w:val="943634" w:themeColor="accent2" w:themeShade="BF"/>
          <w:sz w:val="20"/>
          <w:szCs w:val="20"/>
        </w:rPr>
        <w:t xml:space="preserve"> </w:t>
      </w:r>
      <w:r w:rsidR="00E06D85" w:rsidRPr="00342EF3">
        <w:rPr>
          <w:rFonts w:ascii="Arial" w:hAnsi="Arial" w:cs="Arial"/>
          <w:color w:val="auto"/>
          <w:sz w:val="20"/>
          <w:szCs w:val="20"/>
        </w:rPr>
        <w:t>Kupujúcemu zostáva zachovaný nárok na náhradu škody</w:t>
      </w:r>
      <w:r w:rsidR="00E06D85" w:rsidRPr="00342EF3">
        <w:rPr>
          <w:rFonts w:ascii="Arial" w:hAnsi="Arial" w:cs="Arial"/>
          <w:color w:val="943634" w:themeColor="accent2" w:themeShade="BF"/>
          <w:sz w:val="20"/>
          <w:szCs w:val="20"/>
        </w:rPr>
        <w:t xml:space="preserve">. </w:t>
      </w:r>
      <w:r w:rsidRPr="00342EF3">
        <w:rPr>
          <w:rFonts w:ascii="Arial" w:hAnsi="Arial" w:cs="Arial"/>
          <w:bCs/>
          <w:color w:val="auto"/>
          <w:sz w:val="20"/>
          <w:szCs w:val="20"/>
        </w:rPr>
        <w:t>Pri reklamáciách na tú istú vadu viac ako 2- krát, si kupujúci vyhradzuje právo na možnosť okamžitého odstúpen</w:t>
      </w:r>
      <w:r w:rsidR="006A4F0D" w:rsidRPr="00342EF3">
        <w:rPr>
          <w:rFonts w:ascii="Arial" w:hAnsi="Arial" w:cs="Arial"/>
          <w:bCs/>
          <w:color w:val="auto"/>
          <w:sz w:val="20"/>
          <w:szCs w:val="20"/>
        </w:rPr>
        <w:t xml:space="preserve">ia od tejto </w:t>
      </w:r>
      <w:r w:rsidR="00944E42" w:rsidRPr="00342EF3">
        <w:rPr>
          <w:rFonts w:ascii="Arial" w:hAnsi="Arial" w:cs="Arial"/>
          <w:bCs/>
          <w:color w:val="auto"/>
          <w:sz w:val="20"/>
          <w:szCs w:val="20"/>
        </w:rPr>
        <w:t>Zmluvy</w:t>
      </w:r>
      <w:r w:rsidRPr="00342EF3">
        <w:rPr>
          <w:rFonts w:ascii="Arial" w:hAnsi="Arial" w:cs="Arial"/>
          <w:bCs/>
          <w:color w:val="auto"/>
          <w:sz w:val="20"/>
          <w:szCs w:val="20"/>
        </w:rPr>
        <w:t xml:space="preserve"> s predávajúcim.</w:t>
      </w:r>
    </w:p>
    <w:p w14:paraId="735B307A"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0C5FB228" w14:textId="77777777"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IX.</w:t>
      </w:r>
    </w:p>
    <w:p w14:paraId="4E42697E"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Zmluvné sankcie a vyššia moc</w:t>
      </w:r>
    </w:p>
    <w:p w14:paraId="64D5F31E"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7EDCB8C3" w14:textId="2206F7E7" w:rsidR="00237ABD" w:rsidRPr="0043003C" w:rsidRDefault="00237ABD" w:rsidP="00342EF3">
      <w:pPr>
        <w:pStyle w:val="Default"/>
        <w:numPr>
          <w:ilvl w:val="0"/>
          <w:numId w:val="23"/>
        </w:numPr>
        <w:autoSpaceDE w:val="0"/>
        <w:spacing w:after="120" w:line="276" w:lineRule="auto"/>
        <w:ind w:left="284" w:hanging="284"/>
        <w:jc w:val="both"/>
        <w:rPr>
          <w:ins w:id="47" w:author="Obstaravanie_Simona Gondžalová" w:date="2022-07-08T11:46:00Z"/>
          <w:rFonts w:ascii="Arial" w:hAnsi="Arial" w:cs="Arial"/>
          <w:color w:val="auto"/>
          <w:sz w:val="20"/>
          <w:szCs w:val="20"/>
        </w:rPr>
      </w:pPr>
      <w:r w:rsidRPr="00342EF3">
        <w:rPr>
          <w:rFonts w:ascii="Arial" w:hAnsi="Arial" w:cs="Arial"/>
          <w:color w:val="auto"/>
          <w:sz w:val="20"/>
          <w:szCs w:val="20"/>
        </w:rPr>
        <w:t>V prípade, že sa predávajúci dostane do omeškania so spl</w:t>
      </w:r>
      <w:r w:rsidR="000650E2" w:rsidRPr="00342EF3">
        <w:rPr>
          <w:rFonts w:ascii="Arial" w:hAnsi="Arial" w:cs="Arial"/>
          <w:color w:val="auto"/>
          <w:sz w:val="20"/>
          <w:szCs w:val="20"/>
        </w:rPr>
        <w:t xml:space="preserve">nením záväzku odovzdať </w:t>
      </w:r>
      <w:r w:rsidR="00231EEE" w:rsidRPr="00342EF3">
        <w:rPr>
          <w:rFonts w:ascii="Arial" w:hAnsi="Arial" w:cs="Arial"/>
          <w:color w:val="auto"/>
          <w:sz w:val="20"/>
          <w:szCs w:val="20"/>
        </w:rPr>
        <w:t>tovar</w:t>
      </w:r>
      <w:r w:rsidR="00EF4B6B" w:rsidRPr="00342EF3">
        <w:rPr>
          <w:rFonts w:ascii="Arial" w:hAnsi="Arial" w:cs="Arial"/>
          <w:color w:val="auto"/>
          <w:sz w:val="20"/>
          <w:szCs w:val="20"/>
        </w:rPr>
        <w:t xml:space="preserve"> v dohodnutom termíne</w:t>
      </w:r>
      <w:r w:rsidR="000650E2" w:rsidRPr="00342EF3">
        <w:rPr>
          <w:rFonts w:ascii="Arial" w:hAnsi="Arial" w:cs="Arial"/>
          <w:color w:val="auto"/>
          <w:sz w:val="20"/>
          <w:szCs w:val="20"/>
        </w:rPr>
        <w:t xml:space="preserve">, v súlade s čl. V bod 1 </w:t>
      </w:r>
      <w:r w:rsidR="00231EEE" w:rsidRPr="00342EF3">
        <w:rPr>
          <w:rFonts w:ascii="Arial" w:hAnsi="Arial" w:cs="Arial"/>
          <w:color w:val="auto"/>
          <w:sz w:val="20"/>
          <w:szCs w:val="20"/>
        </w:rPr>
        <w:t>Zmluvy</w:t>
      </w:r>
      <w:r w:rsidRPr="00342EF3">
        <w:rPr>
          <w:rFonts w:ascii="Arial" w:hAnsi="Arial" w:cs="Arial"/>
          <w:color w:val="auto"/>
          <w:sz w:val="20"/>
          <w:szCs w:val="20"/>
        </w:rPr>
        <w:t xml:space="preserve"> má kupujúci právo požadovať od predávajúceho zaplatenie úrokov z omeškania vo  výške  0,0</w:t>
      </w:r>
      <w:r w:rsidR="00231EEE" w:rsidRPr="00342EF3">
        <w:rPr>
          <w:rFonts w:ascii="Arial" w:hAnsi="Arial" w:cs="Arial"/>
          <w:color w:val="auto"/>
          <w:sz w:val="20"/>
          <w:szCs w:val="20"/>
        </w:rPr>
        <w:t>5</w:t>
      </w:r>
      <w:r w:rsidRPr="00342EF3">
        <w:rPr>
          <w:rFonts w:ascii="Arial" w:hAnsi="Arial" w:cs="Arial"/>
          <w:color w:val="auto"/>
          <w:sz w:val="20"/>
          <w:szCs w:val="20"/>
        </w:rPr>
        <w:t xml:space="preserve"> % (slovom nula celá dve stotiny percenta)  z kúpnej ceny za nedodaný tovar za každý aj začatý deň  omeškania. </w:t>
      </w:r>
      <w:r w:rsidR="00231EEE" w:rsidRPr="00342EF3">
        <w:rPr>
          <w:rFonts w:ascii="Arial" w:hAnsi="Arial" w:cs="Arial"/>
          <w:sz w:val="20"/>
          <w:szCs w:val="20"/>
        </w:rPr>
        <w:t>Uplatnenie nároku kupujúc</w:t>
      </w:r>
      <w:r w:rsidR="00917B57" w:rsidRPr="00342EF3">
        <w:rPr>
          <w:rFonts w:ascii="Arial" w:hAnsi="Arial" w:cs="Arial"/>
          <w:sz w:val="20"/>
          <w:szCs w:val="20"/>
        </w:rPr>
        <w:t>i</w:t>
      </w:r>
      <w:r w:rsidR="00231EEE" w:rsidRPr="00342EF3">
        <w:rPr>
          <w:rFonts w:ascii="Arial" w:hAnsi="Arial" w:cs="Arial"/>
          <w:sz w:val="20"/>
          <w:szCs w:val="20"/>
        </w:rPr>
        <w:t>m podľa prvej vety nemá vplyv na prípadnú náhradu škody a iné nároky kupujúceho voči predávajúcemu.</w:t>
      </w:r>
    </w:p>
    <w:p w14:paraId="13195D22" w14:textId="6BDEC23B" w:rsidR="0043003C" w:rsidRPr="0043003C" w:rsidRDefault="0043003C" w:rsidP="0043003C">
      <w:pPr>
        <w:pStyle w:val="Odsekzoznamu"/>
        <w:numPr>
          <w:ilvl w:val="0"/>
          <w:numId w:val="23"/>
        </w:numPr>
        <w:tabs>
          <w:tab w:val="clear" w:pos="0"/>
          <w:tab w:val="num" w:pos="-360"/>
        </w:tabs>
        <w:ind w:left="360"/>
        <w:jc w:val="both"/>
        <w:rPr>
          <w:ins w:id="48" w:author="Obstaravanie_Simona Gondžalová" w:date="2022-07-08T11:47:00Z"/>
          <w:rFonts w:ascii="Arial" w:eastAsia="SimSun" w:hAnsi="Arial" w:cs="Arial"/>
          <w:color w:val="000000"/>
          <w:lang w:eastAsia="en-US"/>
        </w:rPr>
      </w:pPr>
      <w:ins w:id="49" w:author="Obstaravanie_Simona Gondžalová" w:date="2022-07-08T11:47:00Z">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Zmluvná pokuta sa nepoužije v prípade, ak Predávajúci v  lehote dodania podľa čl. V ods. 4 tejto zmluvy dodá tovar aj čiastkovými plneniami.</w:t>
        </w:r>
      </w:ins>
    </w:p>
    <w:p w14:paraId="5BCE553B" w14:textId="77777777" w:rsidR="0043003C" w:rsidRPr="00E1496A" w:rsidRDefault="0043003C" w:rsidP="0043003C">
      <w:pPr>
        <w:pStyle w:val="Odsekzoznamu"/>
        <w:ind w:left="360"/>
        <w:jc w:val="both"/>
        <w:rPr>
          <w:ins w:id="50" w:author="Obstaravanie_Simona Gondžalová" w:date="2022-07-08T11:47:00Z"/>
          <w:rFonts w:ascii="Arial" w:eastAsia="SimSun" w:hAnsi="Arial" w:cs="Arial"/>
          <w:color w:val="000000"/>
          <w:lang w:eastAsia="en-US"/>
        </w:rPr>
      </w:pPr>
    </w:p>
    <w:p w14:paraId="7FBCA01C" w14:textId="5AA48647" w:rsidR="0043003C" w:rsidRPr="0043003C" w:rsidRDefault="0043003C" w:rsidP="0043003C">
      <w:pPr>
        <w:pStyle w:val="Odsekzoznamu"/>
        <w:numPr>
          <w:ilvl w:val="0"/>
          <w:numId w:val="23"/>
        </w:numPr>
        <w:tabs>
          <w:tab w:val="clear" w:pos="0"/>
          <w:tab w:val="num" w:pos="-360"/>
        </w:tabs>
        <w:ind w:left="360"/>
        <w:jc w:val="both"/>
        <w:rPr>
          <w:ins w:id="51" w:author="Obstaravanie_Simona Gondžalová" w:date="2022-07-08T11:47:00Z"/>
          <w:rFonts w:ascii="Arial" w:eastAsia="SimSun" w:hAnsi="Arial" w:cs="Arial"/>
          <w:color w:val="000000"/>
          <w:lang w:eastAsia="en-US"/>
        </w:rPr>
      </w:pPr>
      <w:ins w:id="52" w:author="Obstaravanie_Simona Gondžalová" w:date="2022-07-08T11:47:00Z">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   </w:t>
        </w:r>
      </w:ins>
    </w:p>
    <w:p w14:paraId="3F776D94" w14:textId="410B1A2D" w:rsidR="0043003C" w:rsidRPr="0043003C" w:rsidRDefault="0043003C" w:rsidP="0043003C">
      <w:pPr>
        <w:pStyle w:val="Default"/>
        <w:numPr>
          <w:ilvl w:val="0"/>
          <w:numId w:val="23"/>
        </w:numPr>
        <w:tabs>
          <w:tab w:val="clear" w:pos="0"/>
          <w:tab w:val="num" w:pos="-360"/>
        </w:tabs>
        <w:autoSpaceDE w:val="0"/>
        <w:spacing w:before="120" w:line="276" w:lineRule="auto"/>
        <w:ind w:left="284" w:hanging="284"/>
        <w:jc w:val="both"/>
        <w:rPr>
          <w:ins w:id="53" w:author="Obstaravanie_Simona Gondžalová" w:date="2022-07-08T11:47:00Z"/>
          <w:rFonts w:ascii="Arial" w:hAnsi="Arial" w:cs="Arial"/>
          <w:sz w:val="20"/>
          <w:szCs w:val="20"/>
        </w:rPr>
      </w:pPr>
      <w:ins w:id="54" w:author="Obstaravanie_Simona Gondžalová" w:date="2022-07-08T11:47:00Z">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ins>
    </w:p>
    <w:p w14:paraId="0061141E" w14:textId="7BBE5415" w:rsidR="0043003C" w:rsidRDefault="0043003C">
      <w:pPr>
        <w:pStyle w:val="Default"/>
        <w:numPr>
          <w:ilvl w:val="0"/>
          <w:numId w:val="23"/>
        </w:numPr>
        <w:tabs>
          <w:tab w:val="clear" w:pos="0"/>
          <w:tab w:val="num" w:pos="-360"/>
        </w:tabs>
        <w:autoSpaceDE w:val="0"/>
        <w:spacing w:before="120" w:after="120" w:line="276" w:lineRule="auto"/>
        <w:ind w:left="284" w:hanging="284"/>
        <w:jc w:val="both"/>
        <w:rPr>
          <w:rFonts w:ascii="Arial" w:hAnsi="Arial" w:cs="Arial"/>
          <w:sz w:val="20"/>
          <w:szCs w:val="20"/>
        </w:rPr>
        <w:pPrChange w:id="55" w:author="Obstaravanie" w:date="2022-07-12T10:34:00Z">
          <w:pPr>
            <w:pStyle w:val="Default"/>
            <w:numPr>
              <w:numId w:val="23"/>
            </w:numPr>
            <w:tabs>
              <w:tab w:val="num" w:pos="-360"/>
              <w:tab w:val="num" w:pos="0"/>
            </w:tabs>
            <w:autoSpaceDE w:val="0"/>
            <w:spacing w:before="120" w:line="276" w:lineRule="auto"/>
            <w:ind w:left="284" w:hanging="284"/>
            <w:jc w:val="both"/>
          </w:pPr>
        </w:pPrChange>
      </w:pPr>
      <w:ins w:id="56" w:author="Obstaravanie_Simona Gondžalová" w:date="2022-07-08T11:48:00Z">
        <w:r>
          <w:rPr>
            <w:rFonts w:ascii="Arial" w:hAnsi="Arial" w:cs="Arial"/>
            <w:color w:val="auto"/>
            <w:sz w:val="20"/>
            <w:szCs w:val="20"/>
          </w:rPr>
          <w:t>Zmluvná strana, ktorej vznikne nárok na viacero zmluvných pokút súčasne, si tieto môže uplatniť kumulatívne.</w:t>
        </w:r>
      </w:ins>
    </w:p>
    <w:p w14:paraId="4FAC996C" w14:textId="5F62D168" w:rsidR="0043003C" w:rsidRPr="0043003C" w:rsidDel="00F82D5C" w:rsidRDefault="0043003C">
      <w:pPr>
        <w:pStyle w:val="Default"/>
        <w:autoSpaceDE w:val="0"/>
        <w:spacing w:before="120" w:after="120" w:line="276" w:lineRule="auto"/>
        <w:ind w:left="284"/>
        <w:jc w:val="both"/>
        <w:rPr>
          <w:del w:id="57" w:author="Obstaravanie" w:date="2022-07-12T10:34:00Z"/>
          <w:rFonts w:ascii="Arial" w:hAnsi="Arial" w:cs="Arial"/>
          <w:sz w:val="20"/>
          <w:szCs w:val="20"/>
        </w:rPr>
        <w:pPrChange w:id="58" w:author="Obstaravanie" w:date="2022-07-12T10:34:00Z">
          <w:pPr>
            <w:pStyle w:val="Default"/>
            <w:autoSpaceDE w:val="0"/>
            <w:spacing w:before="120" w:line="276" w:lineRule="auto"/>
            <w:ind w:left="284"/>
            <w:jc w:val="both"/>
          </w:pPr>
        </w:pPrChange>
      </w:pPr>
    </w:p>
    <w:p w14:paraId="74A8FC22" w14:textId="77777777" w:rsidR="00237ABD" w:rsidRPr="00342EF3" w:rsidRDefault="00237ABD" w:rsidP="00F82D5C">
      <w:pPr>
        <w:numPr>
          <w:ilvl w:val="0"/>
          <w:numId w:val="23"/>
        </w:numPr>
        <w:spacing w:after="120"/>
        <w:ind w:left="284" w:hanging="284"/>
        <w:jc w:val="both"/>
        <w:rPr>
          <w:rFonts w:ascii="Arial" w:hAnsi="Arial" w:cs="Arial"/>
          <w:b/>
          <w:sz w:val="20"/>
          <w:szCs w:val="20"/>
        </w:rPr>
      </w:pPr>
      <w:r w:rsidRPr="00342EF3">
        <w:rPr>
          <w:rFonts w:ascii="Arial" w:hAnsi="Arial" w:cs="Arial"/>
          <w:sz w:val="20"/>
          <w:szCs w:val="20"/>
        </w:rPr>
        <w:t xml:space="preserve">Zaplatením zmluvnej pokuty alebo úrokov z omeškania </w:t>
      </w:r>
      <w:r w:rsidR="00F870FC" w:rsidRPr="00342EF3">
        <w:rPr>
          <w:rFonts w:ascii="Arial" w:hAnsi="Arial" w:cs="Arial"/>
          <w:sz w:val="20"/>
          <w:szCs w:val="20"/>
        </w:rPr>
        <w:t xml:space="preserve">na základe tejto Zmluvy </w:t>
      </w:r>
      <w:r w:rsidRPr="00342EF3">
        <w:rPr>
          <w:rFonts w:ascii="Arial" w:hAnsi="Arial" w:cs="Arial"/>
          <w:sz w:val="20"/>
          <w:szCs w:val="20"/>
        </w:rPr>
        <w:t>nie je dotknutý nárok na náhradu škody.</w:t>
      </w:r>
    </w:p>
    <w:p w14:paraId="11DDA8C1"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Zmluvné strany sú zbavené zodpovednosti za čiastočné alebo úplné neplnenie zmluvnýc</w:t>
      </w:r>
      <w:r w:rsidR="008C10C0" w:rsidRPr="00342EF3">
        <w:rPr>
          <w:rFonts w:ascii="Arial" w:hAnsi="Arial" w:cs="Arial"/>
          <w:sz w:val="20"/>
          <w:szCs w:val="20"/>
          <w:lang w:eastAsia="cs-CZ"/>
        </w:rPr>
        <w:t xml:space="preserve">h povinností podľa tejto </w:t>
      </w:r>
      <w:r w:rsidR="00917B57" w:rsidRPr="00342EF3">
        <w:rPr>
          <w:rFonts w:ascii="Arial" w:hAnsi="Arial" w:cs="Arial"/>
          <w:sz w:val="20"/>
          <w:szCs w:val="20"/>
          <w:lang w:eastAsia="cs-CZ"/>
        </w:rPr>
        <w:t>Zmluvy</w:t>
      </w:r>
      <w:r w:rsidR="008C10C0" w:rsidRPr="00342EF3">
        <w:rPr>
          <w:rFonts w:ascii="Arial" w:hAnsi="Arial" w:cs="Arial"/>
          <w:sz w:val="20"/>
          <w:szCs w:val="20"/>
          <w:lang w:eastAsia="cs-CZ"/>
        </w:rPr>
        <w:t xml:space="preserve"> </w:t>
      </w:r>
      <w:r w:rsidRPr="00342EF3">
        <w:rPr>
          <w:rFonts w:ascii="Arial" w:hAnsi="Arial" w:cs="Arial"/>
          <w:sz w:val="20"/>
          <w:szCs w:val="20"/>
          <w:lang w:eastAsia="cs-CZ"/>
        </w:rPr>
        <w:t>v prípade, že toto neplnenie je v dôsledku vyš</w:t>
      </w:r>
      <w:r w:rsidR="008C10C0" w:rsidRPr="00342EF3">
        <w:rPr>
          <w:rFonts w:ascii="Arial" w:hAnsi="Arial" w:cs="Arial"/>
          <w:sz w:val="20"/>
          <w:szCs w:val="20"/>
          <w:lang w:eastAsia="cs-CZ"/>
        </w:rPr>
        <w:t xml:space="preserve">šej moci. Pre účely tejto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sa za vyššiu moc považujú prípady, ktoré nie sú závislé, ani ich nemôžu ovplyvniť zmluvné strany, napr. vojna, mobilizácia, štrajk, živelné pohromy, povstanie atď. </w:t>
      </w:r>
    </w:p>
    <w:p w14:paraId="7F9FA616"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Tá zmluvná strana, ktorá sa odvolá na vyššiu moc, je povinná oznámiť to druhej zmluvnej strane najneskôr do 5 dní od vzniku tejto skutočnosti a môže požiadať o </w:t>
      </w:r>
      <w:r w:rsidR="008C10C0" w:rsidRPr="00342EF3">
        <w:rPr>
          <w:rFonts w:ascii="Arial" w:hAnsi="Arial" w:cs="Arial"/>
          <w:sz w:val="20"/>
          <w:szCs w:val="20"/>
          <w:lang w:eastAsia="cs-CZ"/>
        </w:rPr>
        <w:t xml:space="preserve">prípadnú úpravu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w:t>
      </w:r>
    </w:p>
    <w:p w14:paraId="2AB3A01E"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481257C5" w14:textId="3E892074" w:rsidR="00EF4B6B" w:rsidRPr="00E46A9E" w:rsidRDefault="00237ABD" w:rsidP="00342EF3">
      <w:pPr>
        <w:numPr>
          <w:ilvl w:val="0"/>
          <w:numId w:val="23"/>
        </w:numPr>
        <w:spacing w:after="120"/>
        <w:ind w:left="284" w:hanging="284"/>
        <w:jc w:val="both"/>
        <w:rPr>
          <w:ins w:id="59" w:author="Obstaravanie_Simona Gondžalová" w:date="2022-07-08T11:53:00Z"/>
          <w:rFonts w:ascii="Arial" w:hAnsi="Arial" w:cs="Arial"/>
          <w:b/>
          <w:sz w:val="20"/>
          <w:szCs w:val="20"/>
        </w:rPr>
      </w:pPr>
      <w:r w:rsidRPr="00342EF3">
        <w:rPr>
          <w:rFonts w:ascii="Arial" w:hAnsi="Arial" w:cs="Arial"/>
          <w:sz w:val="20"/>
          <w:szCs w:val="20"/>
          <w:lang w:eastAsia="cs-CZ"/>
        </w:rPr>
        <w:t>Ak nedôjde k </w:t>
      </w:r>
      <w:r w:rsidR="008C10C0" w:rsidRPr="00342EF3">
        <w:rPr>
          <w:rFonts w:ascii="Arial" w:hAnsi="Arial" w:cs="Arial"/>
          <w:sz w:val="20"/>
          <w:szCs w:val="20"/>
          <w:lang w:eastAsia="cs-CZ"/>
        </w:rPr>
        <w:t xml:space="preserve">dohode o úprave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má zmluvná strana, ktorá sa odvolala na vyššiu moc, právo odstúpiť od tejto </w:t>
      </w:r>
      <w:r w:rsidR="00944E42" w:rsidRPr="00342EF3">
        <w:rPr>
          <w:rFonts w:ascii="Arial" w:hAnsi="Arial" w:cs="Arial"/>
          <w:sz w:val="20"/>
          <w:szCs w:val="20"/>
          <w:lang w:eastAsia="cs-CZ"/>
        </w:rPr>
        <w:t>Zmluvy</w:t>
      </w:r>
      <w:r w:rsidR="008C10C0" w:rsidRPr="00342EF3">
        <w:rPr>
          <w:rFonts w:ascii="Arial" w:hAnsi="Arial" w:cs="Arial"/>
          <w:sz w:val="20"/>
          <w:szCs w:val="20"/>
          <w:lang w:eastAsia="cs-CZ"/>
        </w:rPr>
        <w:t>.</w:t>
      </w:r>
    </w:p>
    <w:p w14:paraId="2DAED144" w14:textId="27BC0CA4" w:rsidR="00E46A9E" w:rsidRPr="007F4A46" w:rsidRDefault="00E46A9E" w:rsidP="00342EF3">
      <w:pPr>
        <w:numPr>
          <w:ilvl w:val="0"/>
          <w:numId w:val="23"/>
        </w:numPr>
        <w:spacing w:after="120"/>
        <w:ind w:left="284" w:hanging="284"/>
        <w:jc w:val="both"/>
        <w:rPr>
          <w:ins w:id="60" w:author="Obstaravanie_Simona Gondžalová" w:date="2022-07-08T11:57:00Z"/>
          <w:rFonts w:ascii="Arial" w:hAnsi="Arial" w:cs="Arial"/>
          <w:b/>
          <w:sz w:val="20"/>
          <w:szCs w:val="20"/>
        </w:rPr>
      </w:pPr>
      <w:ins w:id="61" w:author="Obstaravanie_Simona Gondžalová" w:date="2022-07-08T11:54:00Z">
        <w:r>
          <w:rPr>
            <w:rFonts w:ascii="Arial" w:hAnsi="Arial" w:cs="Arial"/>
            <w:bCs/>
            <w:sz w:val="20"/>
            <w:szCs w:val="20"/>
          </w:rPr>
          <w:t xml:space="preserve">Zmluvné strany sa zaväzujú </w:t>
        </w:r>
        <w:r w:rsidRPr="00194A0C">
          <w:rPr>
            <w:rFonts w:ascii="Arial" w:hAnsi="Arial" w:cs="Arial"/>
            <w:sz w:val="20"/>
            <w:szCs w:val="20"/>
          </w:rPr>
          <w:t>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ins>
    </w:p>
    <w:p w14:paraId="743DBF39" w14:textId="03D716BC" w:rsidR="007F4A46" w:rsidRPr="00342EF3" w:rsidRDefault="007F4A46" w:rsidP="00342EF3">
      <w:pPr>
        <w:numPr>
          <w:ilvl w:val="0"/>
          <w:numId w:val="23"/>
        </w:numPr>
        <w:spacing w:after="120"/>
        <w:ind w:left="284" w:hanging="284"/>
        <w:jc w:val="both"/>
        <w:rPr>
          <w:rFonts w:ascii="Arial" w:hAnsi="Arial" w:cs="Arial"/>
          <w:b/>
          <w:sz w:val="20"/>
          <w:szCs w:val="20"/>
        </w:rPr>
      </w:pPr>
      <w:ins w:id="62" w:author="Obstaravanie_Simona Gondžalová" w:date="2022-07-08T11:57:00Z">
        <w:r>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w:t>
        </w:r>
      </w:ins>
      <w:ins w:id="63" w:author="Obstaravanie_Simona Gondžalová" w:date="2022-07-08T11:58:00Z">
        <w:r>
          <w:rPr>
            <w:rFonts w:ascii="Arial" w:hAnsi="Arial" w:cs="Arial"/>
            <w:bCs/>
            <w:sz w:val="20"/>
            <w:szCs w:val="20"/>
          </w:rPr>
          <w:t xml:space="preserve"> v osobe veriteľa peňažného záväzku voči kupujúcemu, a to pod sankciou neplatnosti takéhoto úkonu.</w:t>
        </w:r>
      </w:ins>
    </w:p>
    <w:p w14:paraId="4C75E260" w14:textId="77777777" w:rsidR="00C80DE7" w:rsidRPr="00342EF3" w:rsidRDefault="00C80DE7" w:rsidP="00342EF3">
      <w:pPr>
        <w:autoSpaceDE w:val="0"/>
        <w:spacing w:after="120"/>
        <w:rPr>
          <w:rFonts w:ascii="Arial" w:eastAsia="Calibri" w:hAnsi="Arial" w:cs="Arial"/>
          <w:b/>
          <w:sz w:val="20"/>
          <w:szCs w:val="20"/>
          <w:lang w:eastAsia="sk-SK"/>
        </w:rPr>
      </w:pPr>
    </w:p>
    <w:p w14:paraId="617A6613" w14:textId="77777777" w:rsidR="00237ABD" w:rsidRPr="00342EF3" w:rsidRDefault="00237ABD" w:rsidP="00342EF3">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X.</w:t>
      </w:r>
    </w:p>
    <w:p w14:paraId="2FAAD8A5" w14:textId="52C3E12C" w:rsidR="00237ABD" w:rsidRDefault="00237ABD" w:rsidP="00342EF3">
      <w:pPr>
        <w:autoSpaceDE w:val="0"/>
        <w:spacing w:after="120"/>
        <w:ind w:left="720"/>
        <w:rPr>
          <w:rFonts w:ascii="Arial" w:hAnsi="Arial" w:cs="Arial"/>
          <w:b/>
          <w:sz w:val="20"/>
          <w:szCs w:val="20"/>
        </w:rPr>
      </w:pPr>
      <w:r w:rsidRPr="00342EF3">
        <w:rPr>
          <w:rFonts w:ascii="Arial" w:eastAsia="Arial" w:hAnsi="Arial" w:cs="Arial"/>
          <w:b/>
          <w:sz w:val="20"/>
          <w:szCs w:val="20"/>
          <w:lang w:eastAsia="sk-SK"/>
        </w:rPr>
        <w:t xml:space="preserve">                                           </w:t>
      </w:r>
      <w:r w:rsidRPr="00342EF3">
        <w:rPr>
          <w:rFonts w:ascii="Arial" w:hAnsi="Arial" w:cs="Arial"/>
          <w:b/>
          <w:sz w:val="20"/>
          <w:szCs w:val="20"/>
        </w:rPr>
        <w:t>Povinnosť zachovávať mlčanlivosť</w:t>
      </w:r>
    </w:p>
    <w:p w14:paraId="3FA22EAD" w14:textId="77777777" w:rsidR="003426F7" w:rsidRPr="00342EF3" w:rsidRDefault="003426F7" w:rsidP="00342EF3">
      <w:pPr>
        <w:autoSpaceDE w:val="0"/>
        <w:spacing w:after="120"/>
        <w:ind w:left="720"/>
        <w:rPr>
          <w:rFonts w:ascii="Arial" w:hAnsi="Arial" w:cs="Arial"/>
          <w:b/>
          <w:sz w:val="20"/>
          <w:szCs w:val="20"/>
        </w:rPr>
      </w:pPr>
    </w:p>
    <w:p w14:paraId="48460171" w14:textId="77777777"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súhlasia, že všetky informácie  skutočnosti, ktoré získali akýmkoľvek spôs</w:t>
      </w:r>
      <w:r w:rsidR="000650E2" w:rsidRPr="00342EF3">
        <w:rPr>
          <w:rFonts w:ascii="Arial" w:hAnsi="Arial" w:cs="Arial"/>
          <w:sz w:val="20"/>
          <w:szCs w:val="20"/>
        </w:rPr>
        <w:t>obom o druhej zmluvnej strane a jej</w:t>
      </w:r>
      <w:r w:rsidRPr="00342EF3">
        <w:rPr>
          <w:rFonts w:ascii="Arial" w:hAnsi="Arial" w:cs="Arial"/>
          <w:sz w:val="20"/>
          <w:szCs w:val="20"/>
        </w:rPr>
        <w:t xml:space="preserve"> činnos</w:t>
      </w:r>
      <w:r w:rsidR="008C10C0" w:rsidRPr="00342EF3">
        <w:rPr>
          <w:rFonts w:ascii="Arial" w:hAnsi="Arial" w:cs="Arial"/>
          <w:sz w:val="20"/>
          <w:szCs w:val="20"/>
        </w:rPr>
        <w:t xml:space="preserve">ti pri uzavretí a plnení tejto </w:t>
      </w:r>
      <w:r w:rsidR="00944E42" w:rsidRPr="00342EF3">
        <w:rPr>
          <w:rFonts w:ascii="Arial" w:hAnsi="Arial" w:cs="Arial"/>
          <w:sz w:val="20"/>
          <w:szCs w:val="20"/>
        </w:rPr>
        <w:t>Zmluvy</w:t>
      </w:r>
      <w:r w:rsidRPr="00342EF3">
        <w:rPr>
          <w:rFonts w:ascii="Arial" w:hAnsi="Arial" w:cs="Arial"/>
          <w:sz w:val="20"/>
          <w:szCs w:val="20"/>
        </w:rPr>
        <w:t xml:space="preserve"> alebo v súvislosti s ňou, sa považujú za dôverné a majú charakter obchodného tajomstva. Všetky informácie, o ktorých sa dozvie ktorákoľvek zo zmluvn</w:t>
      </w:r>
      <w:r w:rsidR="008C10C0" w:rsidRPr="00342EF3">
        <w:rPr>
          <w:rFonts w:ascii="Arial" w:hAnsi="Arial" w:cs="Arial"/>
          <w:sz w:val="20"/>
          <w:szCs w:val="20"/>
        </w:rPr>
        <w:t xml:space="preserve">ých strán v súvislosti s touto </w:t>
      </w:r>
      <w:r w:rsidR="00E7362B" w:rsidRPr="00342EF3">
        <w:rPr>
          <w:rFonts w:ascii="Arial" w:hAnsi="Arial" w:cs="Arial"/>
          <w:sz w:val="20"/>
          <w:szCs w:val="20"/>
        </w:rPr>
        <w:t>Zmluvou</w:t>
      </w:r>
      <w:r w:rsidRPr="00342EF3">
        <w:rPr>
          <w:rFonts w:ascii="Arial" w:hAnsi="Arial" w:cs="Arial"/>
          <w:sz w:val="20"/>
          <w:szCs w:val="20"/>
        </w:rPr>
        <w:t xml:space="preserve"> sa považujú za dôverné. </w:t>
      </w:r>
    </w:p>
    <w:p w14:paraId="40B21B2D" w14:textId="77777777"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sa zaväzujú takéto informácie a skutočnosti neposkytnúť a nesprístupniť tretím osobám a nevyužiť na iný účel,</w:t>
      </w:r>
      <w:r w:rsidR="000650E2" w:rsidRPr="00342EF3">
        <w:rPr>
          <w:rFonts w:ascii="Arial" w:hAnsi="Arial" w:cs="Arial"/>
          <w:sz w:val="20"/>
          <w:szCs w:val="20"/>
        </w:rPr>
        <w:t xml:space="preserve"> ako na plnenie tejto </w:t>
      </w:r>
      <w:r w:rsidR="00944E42" w:rsidRPr="00342EF3">
        <w:rPr>
          <w:rFonts w:ascii="Arial" w:hAnsi="Arial" w:cs="Arial"/>
          <w:sz w:val="20"/>
          <w:szCs w:val="20"/>
        </w:rPr>
        <w:t>Zmluvy</w:t>
      </w:r>
      <w:r w:rsidRPr="00342EF3">
        <w:rPr>
          <w:rFonts w:ascii="Arial" w:hAnsi="Arial" w:cs="Arial"/>
          <w:sz w:val="20"/>
          <w:szCs w:val="20"/>
        </w:rPr>
        <w:t xml:space="preserve"> bez predchádzajúceho pís</w:t>
      </w:r>
      <w:r w:rsidR="000650E2" w:rsidRPr="00342EF3">
        <w:rPr>
          <w:rFonts w:ascii="Arial" w:hAnsi="Arial" w:cs="Arial"/>
          <w:sz w:val="20"/>
          <w:szCs w:val="20"/>
        </w:rPr>
        <w:t>omného súhlasu druhej zmluvnej strany</w:t>
      </w:r>
      <w:r w:rsidRPr="00342EF3">
        <w:rPr>
          <w:rFonts w:ascii="Arial" w:hAnsi="Arial" w:cs="Arial"/>
          <w:sz w:val="20"/>
          <w:szCs w:val="20"/>
        </w:rPr>
        <w:t xml:space="preserve">. Uvedeným nie je dotknutá </w:t>
      </w:r>
      <w:r w:rsidR="008C10C0" w:rsidRPr="00342EF3">
        <w:rPr>
          <w:rFonts w:ascii="Arial" w:hAnsi="Arial" w:cs="Arial"/>
          <w:sz w:val="20"/>
          <w:szCs w:val="20"/>
        </w:rPr>
        <w:t xml:space="preserve">povinnosť kupujúceho zverejniť </w:t>
      </w:r>
      <w:r w:rsidR="00944E42" w:rsidRPr="00342EF3">
        <w:rPr>
          <w:rFonts w:ascii="Arial" w:hAnsi="Arial" w:cs="Arial"/>
          <w:sz w:val="20"/>
          <w:szCs w:val="20"/>
        </w:rPr>
        <w:t>Zmluvu</w:t>
      </w:r>
      <w:r w:rsidRPr="00342EF3">
        <w:rPr>
          <w:rFonts w:ascii="Arial" w:hAnsi="Arial" w:cs="Arial"/>
          <w:sz w:val="20"/>
          <w:szCs w:val="20"/>
        </w:rPr>
        <w:t xml:space="preserve"> v Centrálnom registri zmlúv </w:t>
      </w:r>
      <w:r w:rsidRPr="00342EF3">
        <w:rPr>
          <w:rFonts w:ascii="Arial" w:hAnsi="Arial" w:cs="Arial"/>
          <w:sz w:val="20"/>
          <w:szCs w:val="20"/>
          <w:cs/>
        </w:rPr>
        <w:t>﴾</w:t>
      </w:r>
      <w:r w:rsidRPr="00342EF3">
        <w:rPr>
          <w:rFonts w:ascii="Arial" w:hAnsi="Arial" w:cs="Arial"/>
          <w:sz w:val="20"/>
          <w:szCs w:val="20"/>
        </w:rPr>
        <w:t>ďalej len „CRZ“</w:t>
      </w:r>
      <w:r w:rsidRPr="00342EF3">
        <w:rPr>
          <w:rFonts w:ascii="Arial" w:hAnsi="Arial" w:cs="Arial"/>
          <w:sz w:val="20"/>
          <w:szCs w:val="20"/>
          <w:cs/>
        </w:rPr>
        <w:t>﴿</w:t>
      </w:r>
      <w:r w:rsidRPr="00342EF3">
        <w:rPr>
          <w:rFonts w:ascii="Arial" w:hAnsi="Arial" w:cs="Arial"/>
          <w:sz w:val="20"/>
          <w:szCs w:val="20"/>
        </w:rPr>
        <w:t>, ktorý je informačným systémom verejnej správy vedeným Úradom vlády Slovenskej republiky v elektronic</w:t>
      </w:r>
      <w:r w:rsidR="008C10C0" w:rsidRPr="00342EF3">
        <w:rPr>
          <w:rFonts w:ascii="Arial" w:hAnsi="Arial" w:cs="Arial"/>
          <w:sz w:val="20"/>
          <w:szCs w:val="20"/>
        </w:rPr>
        <w:t xml:space="preserve">kej podobe. Takéto zverejnenie </w:t>
      </w:r>
      <w:r w:rsidR="00944E42" w:rsidRPr="00342EF3">
        <w:rPr>
          <w:rFonts w:ascii="Arial" w:hAnsi="Arial" w:cs="Arial"/>
          <w:sz w:val="20"/>
          <w:szCs w:val="20"/>
        </w:rPr>
        <w:t>Zmluvy</w:t>
      </w:r>
      <w:r w:rsidRPr="00342EF3">
        <w:rPr>
          <w:rFonts w:ascii="Arial" w:hAnsi="Arial" w:cs="Arial"/>
          <w:sz w:val="20"/>
          <w:szCs w:val="20"/>
        </w:rPr>
        <w:t xml:space="preserve"> kupujúcom nie je porušením alebo ohrozením obchodného tajomstva. </w:t>
      </w:r>
    </w:p>
    <w:p w14:paraId="0BC95FFF" w14:textId="77777777" w:rsidR="00237ABD" w:rsidRPr="00342EF3" w:rsidRDefault="00237ABD" w:rsidP="00342EF3">
      <w:pPr>
        <w:numPr>
          <w:ilvl w:val="0"/>
          <w:numId w:val="24"/>
        </w:numPr>
        <w:spacing w:after="120"/>
        <w:ind w:left="357" w:hanging="357"/>
        <w:jc w:val="both"/>
        <w:rPr>
          <w:rFonts w:ascii="Arial" w:hAnsi="Arial" w:cs="Arial"/>
          <w:sz w:val="20"/>
          <w:szCs w:val="20"/>
        </w:rPr>
      </w:pPr>
      <w:r w:rsidRPr="00342EF3">
        <w:rPr>
          <w:rFonts w:ascii="Arial" w:hAnsi="Arial" w:cs="Arial"/>
          <w:sz w:val="20"/>
          <w:szCs w:val="20"/>
        </w:rPr>
        <w:t>Ustanovenie pr</w:t>
      </w:r>
      <w:r w:rsidR="008C10C0" w:rsidRPr="00342EF3">
        <w:rPr>
          <w:rFonts w:ascii="Arial" w:hAnsi="Arial" w:cs="Arial"/>
          <w:sz w:val="20"/>
          <w:szCs w:val="20"/>
        </w:rPr>
        <w:t xml:space="preserve">vej vety odseku 2 tohto článku </w:t>
      </w:r>
      <w:r w:rsidR="00944E42" w:rsidRPr="00342EF3">
        <w:rPr>
          <w:rFonts w:ascii="Arial" w:hAnsi="Arial" w:cs="Arial"/>
          <w:sz w:val="20"/>
          <w:szCs w:val="20"/>
        </w:rPr>
        <w:t>Zmluvy</w:t>
      </w:r>
      <w:r w:rsidRPr="00342EF3">
        <w:rPr>
          <w:rFonts w:ascii="Arial" w:hAnsi="Arial" w:cs="Arial"/>
          <w:sz w:val="20"/>
          <w:szCs w:val="20"/>
        </w:rPr>
        <w:t xml:space="preserve">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5A8D4C0E" w14:textId="77777777" w:rsidR="002B7F1C"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79ABAC12" w14:textId="77777777" w:rsidR="00237ABD" w:rsidRPr="00342EF3" w:rsidRDefault="00237ABD" w:rsidP="00342EF3">
      <w:pPr>
        <w:spacing w:after="120"/>
        <w:jc w:val="both"/>
        <w:rPr>
          <w:rFonts w:ascii="Arial" w:hAnsi="Arial" w:cs="Arial"/>
          <w:sz w:val="20"/>
          <w:szCs w:val="20"/>
        </w:rPr>
      </w:pPr>
    </w:p>
    <w:p w14:paraId="5ADEA57F" w14:textId="77777777"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XI.</w:t>
      </w:r>
    </w:p>
    <w:p w14:paraId="2A7FECFA"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Záverečné ustanovenia</w:t>
      </w:r>
    </w:p>
    <w:p w14:paraId="08B3059F"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p>
    <w:p w14:paraId="56EB4D39" w14:textId="77777777" w:rsidR="00237ABD" w:rsidRPr="00342EF3" w:rsidRDefault="00237ABD">
      <w:pPr>
        <w:numPr>
          <w:ilvl w:val="0"/>
          <w:numId w:val="15"/>
        </w:numPr>
        <w:spacing w:after="120"/>
        <w:ind w:left="284" w:hanging="284"/>
        <w:jc w:val="both"/>
        <w:rPr>
          <w:rFonts w:ascii="Arial" w:hAnsi="Arial" w:cs="Arial"/>
          <w:bCs/>
          <w:sz w:val="20"/>
          <w:szCs w:val="20"/>
        </w:rPr>
        <w:pPrChange w:id="64" w:author="Obstaravanie" w:date="2022-07-12T10:38:00Z">
          <w:pPr>
            <w:numPr>
              <w:numId w:val="15"/>
            </w:numPr>
            <w:tabs>
              <w:tab w:val="num" w:pos="2051"/>
            </w:tabs>
            <w:spacing w:after="120"/>
            <w:ind w:left="426" w:hanging="360"/>
            <w:jc w:val="both"/>
          </w:pPr>
        </w:pPrChange>
      </w:pPr>
      <w:r w:rsidRPr="00342EF3">
        <w:rPr>
          <w:rFonts w:ascii="Arial" w:hAnsi="Arial" w:cs="Arial"/>
          <w:sz w:val="20"/>
          <w:szCs w:val="20"/>
        </w:rPr>
        <w:t>Písomno</w:t>
      </w:r>
      <w:r w:rsidRPr="00342EF3">
        <w:rPr>
          <w:rFonts w:ascii="Arial" w:hAnsi="Arial" w:cs="Arial"/>
          <w:bCs/>
          <w:sz w:val="20"/>
          <w:szCs w:val="20"/>
        </w:rPr>
        <w:t xml:space="preserve">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zasielajú na adresu druhej zmluvnej </w:t>
      </w:r>
      <w:r w:rsidR="008C10C0" w:rsidRPr="00342EF3">
        <w:rPr>
          <w:rFonts w:ascii="Arial" w:hAnsi="Arial" w:cs="Arial"/>
          <w:bCs/>
          <w:sz w:val="20"/>
          <w:szCs w:val="20"/>
        </w:rPr>
        <w:t xml:space="preserve">strany uvedenú v záhlaví tejto </w:t>
      </w:r>
      <w:r w:rsidR="00944E42" w:rsidRPr="00342EF3">
        <w:rPr>
          <w:rFonts w:ascii="Arial" w:hAnsi="Arial" w:cs="Arial"/>
          <w:bCs/>
          <w:sz w:val="20"/>
          <w:szCs w:val="20"/>
        </w:rPr>
        <w:t>Zmluvy</w:t>
      </w:r>
      <w:r w:rsidRPr="00342EF3">
        <w:rPr>
          <w:rFonts w:ascii="Arial" w:hAnsi="Arial" w:cs="Arial"/>
          <w:bCs/>
          <w:sz w:val="20"/>
          <w:szCs w:val="20"/>
        </w:rPr>
        <w:t xml:space="preserve">. V prípade, že odosielateľovi bola ako korešpondenčná adresa druhej zmluvnej strany písomne oznámená iná adresa </w:t>
      </w:r>
      <w:r w:rsidR="008C10C0" w:rsidRPr="00342EF3">
        <w:rPr>
          <w:rFonts w:ascii="Arial" w:hAnsi="Arial" w:cs="Arial"/>
          <w:bCs/>
          <w:sz w:val="20"/>
          <w:szCs w:val="20"/>
        </w:rPr>
        <w:t xml:space="preserve">ako je uvedená v záhlaví tejto </w:t>
      </w:r>
      <w:r w:rsidR="00944E42" w:rsidRPr="00342EF3">
        <w:rPr>
          <w:rFonts w:ascii="Arial" w:hAnsi="Arial" w:cs="Arial"/>
          <w:bCs/>
          <w:sz w:val="20"/>
          <w:szCs w:val="20"/>
        </w:rPr>
        <w:t>Zmluvy</w:t>
      </w:r>
      <w:r w:rsidRPr="00342EF3">
        <w:rPr>
          <w:rFonts w:ascii="Arial" w:hAnsi="Arial" w:cs="Arial"/>
          <w:bCs/>
          <w:sz w:val="20"/>
          <w:szCs w:val="20"/>
        </w:rPr>
        <w:t xml:space="preserve">, písomnosť sa zasiela na takúto novú adresu. Písomnosti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považujú za doručené:</w:t>
      </w:r>
    </w:p>
    <w:p w14:paraId="08D60FD8" w14:textId="77777777" w:rsidR="00237ABD" w:rsidRPr="00342EF3" w:rsidRDefault="00237ABD">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Change w:id="65" w:author="Obstaravanie" w:date="2022-07-12T10:38:00Z">
          <w:pPr>
            <w:pStyle w:val="Default"/>
            <w:numPr>
              <w:ilvl w:val="1"/>
              <w:numId w:val="13"/>
            </w:numPr>
            <w:tabs>
              <w:tab w:val="num" w:pos="709"/>
              <w:tab w:val="num" w:pos="1908"/>
            </w:tabs>
            <w:autoSpaceDE w:val="0"/>
            <w:spacing w:after="120" w:line="276" w:lineRule="auto"/>
            <w:ind w:left="426" w:hanging="360"/>
            <w:jc w:val="both"/>
          </w:pPr>
        </w:pPrChange>
      </w:pPr>
      <w:r w:rsidRPr="00342EF3">
        <w:rPr>
          <w:rFonts w:ascii="Arial" w:hAnsi="Arial" w:cs="Arial"/>
          <w:bCs/>
          <w:color w:val="auto"/>
          <w:sz w:val="20"/>
          <w:szCs w:val="20"/>
        </w:rPr>
        <w:t xml:space="preserve">v deň ich prevzatia adresátom, </w:t>
      </w:r>
    </w:p>
    <w:p w14:paraId="172A8EFD" w14:textId="77777777" w:rsidR="00237ABD" w:rsidRPr="00342EF3" w:rsidRDefault="00237ABD">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Change w:id="66" w:author="Obstaravanie" w:date="2022-07-12T10:38:00Z">
          <w:pPr>
            <w:pStyle w:val="Default"/>
            <w:numPr>
              <w:ilvl w:val="1"/>
              <w:numId w:val="13"/>
            </w:numPr>
            <w:tabs>
              <w:tab w:val="num" w:pos="709"/>
              <w:tab w:val="num" w:pos="1908"/>
            </w:tabs>
            <w:autoSpaceDE w:val="0"/>
            <w:spacing w:after="120" w:line="276" w:lineRule="auto"/>
            <w:ind w:left="709" w:hanging="283"/>
            <w:jc w:val="both"/>
          </w:pPr>
        </w:pPrChange>
      </w:pPr>
      <w:r w:rsidRPr="00342EF3">
        <w:rPr>
          <w:rFonts w:ascii="Arial" w:hAnsi="Arial" w:cs="Arial"/>
          <w:bCs/>
          <w:color w:val="auto"/>
          <w:sz w:val="20"/>
          <w:szCs w:val="20"/>
        </w:rPr>
        <w:t>v deň vrátenia písomnosti odosielateľovi poštou z dôvodu, že adresát je neznámy alebo z dôvodu, že si ju adresát v o</w:t>
      </w:r>
      <w:r w:rsidR="00FD7E8C" w:rsidRPr="00342EF3">
        <w:rPr>
          <w:rFonts w:ascii="Arial" w:hAnsi="Arial" w:cs="Arial"/>
          <w:bCs/>
          <w:color w:val="auto"/>
          <w:sz w:val="20"/>
          <w:szCs w:val="20"/>
        </w:rPr>
        <w:t>dbernej lehote neprevzal, alebo</w:t>
      </w:r>
    </w:p>
    <w:p w14:paraId="56BC3841" w14:textId="77777777" w:rsidR="00237ABD" w:rsidRPr="00342EF3" w:rsidRDefault="00237ABD">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Change w:id="67" w:author="Obstaravanie" w:date="2022-07-12T10:38:00Z">
          <w:pPr>
            <w:pStyle w:val="Default"/>
            <w:numPr>
              <w:ilvl w:val="1"/>
              <w:numId w:val="13"/>
            </w:numPr>
            <w:tabs>
              <w:tab w:val="num" w:pos="709"/>
              <w:tab w:val="num" w:pos="1908"/>
            </w:tabs>
            <w:autoSpaceDE w:val="0"/>
            <w:spacing w:after="120" w:line="276" w:lineRule="auto"/>
            <w:ind w:left="426" w:hanging="360"/>
            <w:jc w:val="both"/>
          </w:pPr>
        </w:pPrChange>
      </w:pPr>
      <w:r w:rsidRPr="00342EF3">
        <w:rPr>
          <w:rFonts w:ascii="Arial" w:hAnsi="Arial" w:cs="Arial"/>
          <w:bCs/>
          <w:color w:val="auto"/>
          <w:sz w:val="20"/>
          <w:szCs w:val="20"/>
        </w:rPr>
        <w:t>v deň odmietnutia prevzatia písomnosti adresátom.</w:t>
      </w:r>
    </w:p>
    <w:p w14:paraId="2746DF80" w14:textId="36C9F167" w:rsidR="00D92B6C" w:rsidRDefault="00D92B6C">
      <w:pPr>
        <w:pStyle w:val="Odsekzoznamu"/>
        <w:numPr>
          <w:ilvl w:val="0"/>
          <w:numId w:val="15"/>
        </w:numPr>
        <w:suppressAutoHyphens w:val="0"/>
        <w:spacing w:before="120" w:after="120" w:line="276" w:lineRule="auto"/>
        <w:ind w:left="284" w:hanging="284"/>
        <w:contextualSpacing/>
        <w:jc w:val="both"/>
        <w:rPr>
          <w:rFonts w:ascii="Arial" w:hAnsi="Arial" w:cs="Arial"/>
        </w:rPr>
        <w:pPrChange w:id="68" w:author="Obstaravanie" w:date="2022-07-12T10:38:00Z">
          <w:pPr>
            <w:pStyle w:val="Odsekzoznamu"/>
            <w:numPr>
              <w:numId w:val="15"/>
            </w:numPr>
            <w:tabs>
              <w:tab w:val="num" w:pos="2051"/>
            </w:tabs>
            <w:suppressAutoHyphens w:val="0"/>
            <w:spacing w:before="120" w:after="120" w:line="276" w:lineRule="auto"/>
            <w:ind w:left="426" w:hanging="284"/>
            <w:contextualSpacing/>
            <w:jc w:val="both"/>
          </w:pPr>
        </w:pPrChange>
      </w:pPr>
      <w:bookmarkStart w:id="69" w:name="_Hlk31203228"/>
      <w:r w:rsidRPr="00342EF3">
        <w:rPr>
          <w:rFonts w:ascii="Arial" w:eastAsia="SimSun" w:hAnsi="Arial" w:cs="Arial"/>
          <w:lang w:eastAsia="en-US"/>
        </w:rPr>
        <w:t xml:space="preserve">Postúpenie pohľadávok </w:t>
      </w:r>
      <w:r w:rsidR="00917B57" w:rsidRPr="00342EF3">
        <w:rPr>
          <w:rFonts w:ascii="Arial" w:eastAsia="SimSun" w:hAnsi="Arial" w:cs="Arial"/>
          <w:lang w:eastAsia="en-US"/>
        </w:rPr>
        <w:t>predávajúceho</w:t>
      </w:r>
      <w:r w:rsidRPr="00342EF3">
        <w:rPr>
          <w:rFonts w:ascii="Arial" w:eastAsia="SimSun" w:hAnsi="Arial" w:cs="Arial"/>
          <w:lang w:eastAsia="en-US"/>
        </w:rPr>
        <w:t xml:space="preserve"> podľa § 524 a nasl. Zákona č.40/1964 Zb. Občiansky zákonník </w:t>
      </w:r>
      <w:bookmarkStart w:id="70" w:name="_Hlk40441610"/>
      <w:r w:rsidRPr="00342EF3">
        <w:rPr>
          <w:rFonts w:ascii="Arial" w:eastAsia="SimSun" w:hAnsi="Arial" w:cs="Arial"/>
          <w:lang w:eastAsia="en-US"/>
        </w:rPr>
        <w:t>v znení neskorších predpisov</w:t>
      </w:r>
      <w:bookmarkEnd w:id="70"/>
      <w:r w:rsidRPr="00342EF3">
        <w:rPr>
          <w:rFonts w:ascii="Arial" w:eastAsia="SimSun" w:hAnsi="Arial" w:cs="Arial"/>
          <w:lang w:eastAsia="en-US"/>
        </w:rPr>
        <w:t xml:space="preserve">(ďalej len ,,Občiansky zákonník“) bez predchádzajúceho súhlasu </w:t>
      </w:r>
      <w:r w:rsidR="00917B57" w:rsidRPr="00342EF3">
        <w:rPr>
          <w:rFonts w:ascii="Arial" w:eastAsia="SimSun" w:hAnsi="Arial" w:cs="Arial"/>
          <w:lang w:eastAsia="en-US"/>
        </w:rPr>
        <w:t>kupujúceho</w:t>
      </w:r>
      <w:r w:rsidRPr="00342EF3">
        <w:rPr>
          <w:rFonts w:ascii="Arial" w:eastAsia="SimSun" w:hAnsi="Arial" w:cs="Arial"/>
          <w:lang w:eastAsia="en-US"/>
        </w:rPr>
        <w:t xml:space="preserve"> je zakázané. Právny úkon, ktorým budú postúpené pohľadávky </w:t>
      </w:r>
      <w:r w:rsidR="00917B57" w:rsidRPr="00342EF3">
        <w:rPr>
          <w:rFonts w:ascii="Arial" w:eastAsia="SimSun" w:hAnsi="Arial" w:cs="Arial"/>
          <w:lang w:eastAsia="en-US"/>
        </w:rPr>
        <w:t>predávajúceho</w:t>
      </w:r>
      <w:r w:rsidRPr="00342EF3">
        <w:rPr>
          <w:rFonts w:ascii="Arial" w:eastAsia="SimSun" w:hAnsi="Arial" w:cs="Arial"/>
          <w:lang w:eastAsia="en-US"/>
        </w:rPr>
        <w:t xml:space="preserve"> v rozpore s dohodou </w:t>
      </w:r>
      <w:r w:rsidR="00917B57" w:rsidRPr="00342EF3">
        <w:rPr>
          <w:rFonts w:ascii="Arial" w:eastAsia="SimSun" w:hAnsi="Arial" w:cs="Arial"/>
          <w:lang w:eastAsia="en-US"/>
        </w:rPr>
        <w:t>kupujúceho a predávajúceho</w:t>
      </w:r>
      <w:r w:rsidRPr="00342EF3">
        <w:rPr>
          <w:rFonts w:ascii="Arial" w:eastAsia="SimSun" w:hAnsi="Arial" w:cs="Arial"/>
          <w:lang w:eastAsia="en-US"/>
        </w:rPr>
        <w:t xml:space="preserve"> podľa predchádzajúcej vety bude podľa § 39 Občianskeho zákonníka neplatn</w:t>
      </w:r>
      <w:ins w:id="71" w:author="Obstaravanie_Simona Gondžalová" w:date="2022-07-08T11:50:00Z">
        <w:r w:rsidR="0043003C">
          <w:rPr>
            <w:rFonts w:ascii="Arial" w:eastAsia="SimSun" w:hAnsi="Arial" w:cs="Arial"/>
            <w:lang w:eastAsia="en-US"/>
          </w:rPr>
          <w:t>ý</w:t>
        </w:r>
      </w:ins>
      <w:del w:id="72" w:author="Obstaravanie_Simona Gondžalová" w:date="2022-07-08T11:50:00Z">
        <w:r w:rsidRPr="00342EF3" w:rsidDel="0043003C">
          <w:rPr>
            <w:rFonts w:ascii="Arial" w:eastAsia="SimSun" w:hAnsi="Arial" w:cs="Arial"/>
            <w:lang w:eastAsia="en-US"/>
          </w:rPr>
          <w:delText>é</w:delText>
        </w:r>
      </w:del>
      <w:ins w:id="73" w:author="Obstaravanie_Simona Gondžalová" w:date="2022-07-08T11:50:00Z">
        <w:r w:rsidR="0043003C">
          <w:rPr>
            <w:rFonts w:ascii="Arial" w:eastAsia="SimSun" w:hAnsi="Arial" w:cs="Arial"/>
            <w:lang w:eastAsia="en-US"/>
          </w:rPr>
          <w:t xml:space="preserve"> </w:t>
        </w:r>
        <w:r w:rsidR="0043003C" w:rsidRPr="009619DB">
          <w:rPr>
            <w:rFonts w:ascii="Arial" w:hAnsi="Arial" w:cs="Arial"/>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ins>
      <w:r w:rsidRPr="00342EF3">
        <w:rPr>
          <w:rFonts w:ascii="Arial" w:hAnsi="Arial" w:cs="Arial"/>
        </w:rPr>
        <w:t>.</w:t>
      </w:r>
    </w:p>
    <w:p w14:paraId="59AD87A5" w14:textId="77777777" w:rsidR="002557CF" w:rsidRPr="002557CF" w:rsidRDefault="002557CF">
      <w:pPr>
        <w:pStyle w:val="Odsekzoznamu"/>
        <w:suppressAutoHyphens w:val="0"/>
        <w:spacing w:before="120" w:after="120" w:line="276" w:lineRule="auto"/>
        <w:ind w:left="284" w:hanging="284"/>
        <w:contextualSpacing/>
        <w:jc w:val="both"/>
        <w:rPr>
          <w:rFonts w:ascii="Arial" w:hAnsi="Arial" w:cs="Arial"/>
          <w:sz w:val="10"/>
          <w:szCs w:val="10"/>
        </w:rPr>
        <w:pPrChange w:id="74" w:author="Obstaravanie" w:date="2022-07-12T10:38:00Z">
          <w:pPr>
            <w:pStyle w:val="Odsekzoznamu"/>
            <w:suppressAutoHyphens w:val="0"/>
            <w:spacing w:before="120" w:after="120" w:line="276" w:lineRule="auto"/>
            <w:ind w:left="426"/>
            <w:contextualSpacing/>
            <w:jc w:val="both"/>
          </w:pPr>
        </w:pPrChange>
      </w:pPr>
    </w:p>
    <w:p w14:paraId="3D5DC682" w14:textId="2C5D1F04" w:rsidR="00D92B6C" w:rsidRPr="00342EF3" w:rsidRDefault="00D92B6C">
      <w:pPr>
        <w:pStyle w:val="Odsekzoznamu"/>
        <w:numPr>
          <w:ilvl w:val="0"/>
          <w:numId w:val="15"/>
        </w:numPr>
        <w:suppressAutoHyphens w:val="0"/>
        <w:spacing w:before="120" w:after="120" w:line="276" w:lineRule="auto"/>
        <w:ind w:left="284" w:hanging="284"/>
        <w:contextualSpacing/>
        <w:jc w:val="both"/>
        <w:rPr>
          <w:rFonts w:ascii="Arial" w:eastAsia="SimSun" w:hAnsi="Arial" w:cs="Arial"/>
          <w:lang w:eastAsia="en-US"/>
        </w:rPr>
        <w:pPrChange w:id="75" w:author="Obstaravanie" w:date="2022-07-12T10:38:00Z">
          <w:pPr>
            <w:pStyle w:val="Odsekzoznamu"/>
            <w:numPr>
              <w:numId w:val="15"/>
            </w:numPr>
            <w:tabs>
              <w:tab w:val="num" w:pos="2051"/>
            </w:tabs>
            <w:suppressAutoHyphens w:val="0"/>
            <w:spacing w:before="120" w:after="120" w:line="276" w:lineRule="auto"/>
            <w:ind w:left="426" w:hanging="284"/>
            <w:contextualSpacing/>
            <w:jc w:val="both"/>
          </w:pPr>
        </w:pPrChange>
      </w:pPr>
      <w:r w:rsidRPr="00342EF3">
        <w:rPr>
          <w:rFonts w:ascii="Arial" w:eastAsia="SimSun" w:hAnsi="Arial" w:cs="Arial"/>
          <w:lang w:eastAsia="en-US"/>
        </w:rPr>
        <w:t>Akceptácia ručiteľského vyhlásenia podľa § 303 a nasl.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ins w:id="76" w:author="Obstaravanie_Simona Gondžalová" w:date="2022-07-08T11:50:00Z">
        <w:r w:rsidR="0043003C">
          <w:rPr>
            <w:rFonts w:ascii="Arial" w:eastAsia="SimSun" w:hAnsi="Arial" w:cs="Arial"/>
            <w:lang w:eastAsia="en-US"/>
          </w:rPr>
          <w:t xml:space="preserve"> </w:t>
        </w:r>
      </w:ins>
      <w:ins w:id="77" w:author="Obstaravanie_Simona Gondžalová" w:date="2022-07-08T11:51:00Z">
        <w:r w:rsidR="0043003C">
          <w:rPr>
            <w:rFonts w:ascii="Arial" w:eastAsia="SimSun" w:hAnsi="Arial" w:cs="Arial"/>
            <w:lang w:eastAsia="en-US"/>
          </w:rPr>
          <w:t>a porušenie zákazu podľa prvej vety je sankcionované zmluvnou pokutou vo výške 2% z istiny pohľadávky. Týmto nie je dotknutý náro</w:t>
        </w:r>
      </w:ins>
      <w:ins w:id="78" w:author="Obstaravanie_Simona Gondžalová" w:date="2022-07-08T11:52:00Z">
        <w:r w:rsidR="0043003C">
          <w:rPr>
            <w:rFonts w:ascii="Arial" w:eastAsia="SimSun" w:hAnsi="Arial" w:cs="Arial"/>
            <w:lang w:eastAsia="en-US"/>
          </w:rPr>
          <w:t>k</w:t>
        </w:r>
      </w:ins>
      <w:ins w:id="79" w:author="Obstaravanie_Simona Gondžalová" w:date="2022-07-08T11:51:00Z">
        <w:r w:rsidR="0043003C">
          <w:rPr>
            <w:rFonts w:ascii="Arial" w:eastAsia="SimSun" w:hAnsi="Arial" w:cs="Arial"/>
            <w:lang w:eastAsia="en-US"/>
          </w:rPr>
          <w:t xml:space="preserve"> kupujúceho na náhradu škody aj v rozsahu prevyšujúcom výšku dohodnutej zmlu</w:t>
        </w:r>
      </w:ins>
      <w:ins w:id="80" w:author="Obstaravanie_Simona Gondžalová" w:date="2022-07-08T11:52:00Z">
        <w:r w:rsidR="0043003C">
          <w:rPr>
            <w:rFonts w:ascii="Arial" w:eastAsia="SimSun" w:hAnsi="Arial" w:cs="Arial"/>
            <w:lang w:eastAsia="en-US"/>
          </w:rPr>
          <w:t>vnej pokuty a rovnako tým nie je dotknutý nárok na inú zmluvnú pokutu podľa tejto zmluvy</w:t>
        </w:r>
      </w:ins>
      <w:r w:rsidRPr="00342EF3">
        <w:rPr>
          <w:rFonts w:ascii="Arial" w:eastAsia="SimSun" w:hAnsi="Arial" w:cs="Arial"/>
          <w:lang w:eastAsia="en-US"/>
        </w:rPr>
        <w:t>.</w:t>
      </w:r>
    </w:p>
    <w:bookmarkEnd w:id="69"/>
    <w:p w14:paraId="51953893" w14:textId="77777777" w:rsidR="00237ABD" w:rsidRPr="00342EF3" w:rsidRDefault="008C10C0">
      <w:pPr>
        <w:pStyle w:val="Default"/>
        <w:numPr>
          <w:ilvl w:val="0"/>
          <w:numId w:val="15"/>
        </w:numPr>
        <w:autoSpaceDE w:val="0"/>
        <w:spacing w:after="120" w:line="276" w:lineRule="auto"/>
        <w:ind w:left="284" w:hanging="284"/>
        <w:jc w:val="both"/>
        <w:rPr>
          <w:rFonts w:ascii="Arial" w:hAnsi="Arial" w:cs="Arial"/>
          <w:color w:val="auto"/>
          <w:sz w:val="20"/>
          <w:szCs w:val="20"/>
        </w:rPr>
        <w:pPrChange w:id="81" w:author="Obstaravanie" w:date="2022-07-12T10:38:00Z">
          <w:pPr>
            <w:pStyle w:val="Default"/>
            <w:numPr>
              <w:numId w:val="15"/>
            </w:numPr>
            <w:tabs>
              <w:tab w:val="num" w:pos="2051"/>
            </w:tabs>
            <w:autoSpaceDE w:val="0"/>
            <w:spacing w:after="120" w:line="276" w:lineRule="auto"/>
            <w:ind w:left="426" w:hanging="360"/>
            <w:jc w:val="both"/>
          </w:pPr>
        </w:pPrChange>
      </w:pPr>
      <w:r w:rsidRPr="00342EF3">
        <w:rPr>
          <w:rFonts w:ascii="Arial" w:hAnsi="Arial" w:cs="Arial"/>
          <w:bCs/>
          <w:color w:val="auto"/>
          <w:sz w:val="20"/>
          <w:szCs w:val="20"/>
        </w:rPr>
        <w:t xml:space="preserve">Táto </w:t>
      </w:r>
      <w:r w:rsidR="00944E42" w:rsidRPr="00342EF3">
        <w:rPr>
          <w:rFonts w:ascii="Arial" w:hAnsi="Arial" w:cs="Arial"/>
          <w:bCs/>
          <w:color w:val="auto"/>
          <w:sz w:val="20"/>
          <w:szCs w:val="20"/>
        </w:rPr>
        <w:t>Zmluva</w:t>
      </w:r>
      <w:r w:rsidR="00237ABD" w:rsidRPr="00342EF3">
        <w:rPr>
          <w:rFonts w:ascii="Arial" w:hAnsi="Arial" w:cs="Arial"/>
          <w:bCs/>
          <w:color w:val="auto"/>
          <w:sz w:val="20"/>
          <w:szCs w:val="20"/>
        </w:rPr>
        <w:t xml:space="preserve"> sa uza</w:t>
      </w:r>
      <w:r w:rsidR="00237ABD" w:rsidRPr="00342EF3">
        <w:rPr>
          <w:rFonts w:ascii="Arial" w:hAnsi="Arial" w:cs="Arial"/>
          <w:sz w:val="20"/>
          <w:szCs w:val="20"/>
        </w:rPr>
        <w:t xml:space="preserve">tvára na dobu určitú na </w:t>
      </w:r>
      <w:r w:rsidR="002A481D" w:rsidRPr="00342EF3">
        <w:rPr>
          <w:rFonts w:ascii="Arial" w:hAnsi="Arial" w:cs="Arial"/>
          <w:sz w:val="20"/>
          <w:szCs w:val="20"/>
        </w:rPr>
        <w:t>jeden</w:t>
      </w:r>
      <w:r w:rsidR="00237ABD" w:rsidRPr="00342EF3">
        <w:rPr>
          <w:rFonts w:ascii="Arial" w:hAnsi="Arial" w:cs="Arial"/>
          <w:sz w:val="20"/>
          <w:szCs w:val="20"/>
        </w:rPr>
        <w:t xml:space="preserve"> rok o</w:t>
      </w:r>
      <w:r w:rsidR="000650E2" w:rsidRPr="00342EF3">
        <w:rPr>
          <w:rFonts w:ascii="Arial" w:hAnsi="Arial" w:cs="Arial"/>
          <w:sz w:val="20"/>
          <w:szCs w:val="20"/>
        </w:rPr>
        <w:t xml:space="preserve">d nadobudnutia účinnosti tejto </w:t>
      </w:r>
      <w:r w:rsidR="00944E42" w:rsidRPr="00342EF3">
        <w:rPr>
          <w:rFonts w:ascii="Arial" w:hAnsi="Arial" w:cs="Arial"/>
          <w:sz w:val="20"/>
          <w:szCs w:val="20"/>
        </w:rPr>
        <w:t>Zmluvy</w:t>
      </w:r>
      <w:r w:rsidR="00FD7E8C" w:rsidRPr="00342EF3">
        <w:rPr>
          <w:rFonts w:ascii="Arial" w:hAnsi="Arial" w:cs="Arial"/>
          <w:sz w:val="20"/>
          <w:szCs w:val="20"/>
        </w:rPr>
        <w:t xml:space="preserve"> alebo do vyčerpania finančného limitu uvedeného  v čl. IV bode 2 tejto </w:t>
      </w:r>
      <w:r w:rsidR="00944E42" w:rsidRPr="00342EF3">
        <w:rPr>
          <w:rFonts w:ascii="Arial" w:hAnsi="Arial" w:cs="Arial"/>
          <w:sz w:val="20"/>
          <w:szCs w:val="20"/>
        </w:rPr>
        <w:t>Zmluvy</w:t>
      </w:r>
      <w:r w:rsidR="001D4190" w:rsidRPr="00342EF3">
        <w:rPr>
          <w:rFonts w:ascii="Arial" w:hAnsi="Arial" w:cs="Arial"/>
          <w:sz w:val="20"/>
          <w:szCs w:val="20"/>
        </w:rPr>
        <w:t>, podľa toho, ktorá z týchto skutočností nastane skôr</w:t>
      </w:r>
      <w:r w:rsidRPr="00342EF3">
        <w:rPr>
          <w:rFonts w:ascii="Arial" w:hAnsi="Arial" w:cs="Arial"/>
          <w:sz w:val="20"/>
          <w:szCs w:val="20"/>
        </w:rPr>
        <w:t xml:space="preserve">. Táto </w:t>
      </w:r>
      <w:r w:rsidR="00944E42" w:rsidRPr="00342EF3">
        <w:rPr>
          <w:rFonts w:ascii="Arial" w:hAnsi="Arial" w:cs="Arial"/>
          <w:sz w:val="20"/>
          <w:szCs w:val="20"/>
        </w:rPr>
        <w:t>Zmluva</w:t>
      </w:r>
      <w:r w:rsidR="00237ABD" w:rsidRPr="00342EF3">
        <w:rPr>
          <w:rFonts w:ascii="Arial" w:hAnsi="Arial" w:cs="Arial"/>
          <w:sz w:val="20"/>
          <w:szCs w:val="20"/>
        </w:rPr>
        <w:t xml:space="preserve"> </w:t>
      </w:r>
      <w:r w:rsidR="00FD7E8C" w:rsidRPr="00342EF3">
        <w:rPr>
          <w:rFonts w:ascii="Arial" w:hAnsi="Arial" w:cs="Arial"/>
          <w:sz w:val="20"/>
          <w:szCs w:val="20"/>
        </w:rPr>
        <w:t xml:space="preserve">nadobúda platnosť dňom jej podpísania obidvomi zmluvnými stranami a </w:t>
      </w:r>
      <w:r w:rsidR="00237ABD" w:rsidRPr="00342EF3">
        <w:rPr>
          <w:rFonts w:ascii="Arial" w:hAnsi="Arial" w:cs="Arial"/>
          <w:sz w:val="20"/>
          <w:szCs w:val="20"/>
        </w:rPr>
        <w:t>v zmysle § 47 Občianskeho zákonníka v znení neskorších predpisov nadobúda účinnosť dňom nasledujú</w:t>
      </w:r>
      <w:r w:rsidR="00FD7E8C" w:rsidRPr="00342EF3">
        <w:rPr>
          <w:rFonts w:ascii="Arial" w:hAnsi="Arial" w:cs="Arial"/>
          <w:sz w:val="20"/>
          <w:szCs w:val="20"/>
        </w:rPr>
        <w:t>cim po dni jej zverejnenia v Centrálnom registri zmlúv</w:t>
      </w:r>
      <w:r w:rsidR="00237ABD" w:rsidRPr="00342EF3">
        <w:rPr>
          <w:rFonts w:ascii="Arial" w:hAnsi="Arial" w:cs="Arial"/>
          <w:sz w:val="20"/>
          <w:szCs w:val="20"/>
        </w:rPr>
        <w:t xml:space="preserve">. </w:t>
      </w:r>
    </w:p>
    <w:p w14:paraId="0E557EDE" w14:textId="7CB86EAB" w:rsidR="00BF0089" w:rsidRPr="006C599C" w:rsidRDefault="00237ABD">
      <w:pPr>
        <w:pStyle w:val="Default"/>
        <w:numPr>
          <w:ilvl w:val="0"/>
          <w:numId w:val="15"/>
        </w:numPr>
        <w:autoSpaceDE w:val="0"/>
        <w:spacing w:before="120" w:after="21" w:line="276" w:lineRule="auto"/>
        <w:ind w:left="284" w:hanging="284"/>
        <w:jc w:val="both"/>
        <w:rPr>
          <w:ins w:id="82" w:author="Obstaravanie_Simona Gondžalová" w:date="2022-07-08T12:01:00Z"/>
          <w:rFonts w:ascii="Arial" w:hAnsi="Arial" w:cs="Arial"/>
          <w:bCs/>
          <w:sz w:val="20"/>
          <w:szCs w:val="20"/>
        </w:rPr>
        <w:pPrChange w:id="83" w:author="Obstaravanie" w:date="2022-07-12T10:38:00Z">
          <w:pPr>
            <w:pStyle w:val="Default"/>
            <w:numPr>
              <w:numId w:val="15"/>
            </w:numPr>
            <w:tabs>
              <w:tab w:val="num" w:pos="2051"/>
            </w:tabs>
            <w:autoSpaceDE w:val="0"/>
            <w:spacing w:before="120" w:after="21" w:line="276" w:lineRule="auto"/>
            <w:ind w:left="2771" w:hanging="360"/>
            <w:jc w:val="both"/>
          </w:pPr>
        </w:pPrChange>
      </w:pPr>
      <w:del w:id="84" w:author="Obstaravanie_Simona Gondžalová" w:date="2022-07-08T12:00:00Z">
        <w:r w:rsidRPr="00342EF3" w:rsidDel="00BF0089">
          <w:rPr>
            <w:rFonts w:ascii="Arial" w:hAnsi="Arial" w:cs="Arial"/>
            <w:color w:val="auto"/>
            <w:sz w:val="20"/>
            <w:szCs w:val="20"/>
          </w:rPr>
          <w:delText>Kupujúci si vyhrad</w:delText>
        </w:r>
        <w:r w:rsidR="008C10C0" w:rsidRPr="00342EF3" w:rsidDel="00BF0089">
          <w:rPr>
            <w:rFonts w:ascii="Arial" w:hAnsi="Arial" w:cs="Arial"/>
            <w:color w:val="auto"/>
            <w:sz w:val="20"/>
            <w:szCs w:val="20"/>
          </w:rPr>
          <w:delText xml:space="preserve">zuje právo odstúpenia od tejto </w:delText>
        </w:r>
        <w:r w:rsidR="00944E42" w:rsidRPr="00342EF3" w:rsidDel="00BF0089">
          <w:rPr>
            <w:rFonts w:ascii="Arial" w:hAnsi="Arial" w:cs="Arial"/>
            <w:color w:val="auto"/>
            <w:sz w:val="20"/>
            <w:szCs w:val="20"/>
          </w:rPr>
          <w:delText>Zmluvy</w:delText>
        </w:r>
        <w:r w:rsidRPr="00342EF3" w:rsidDel="00BF0089">
          <w:rPr>
            <w:rFonts w:ascii="Arial" w:hAnsi="Arial" w:cs="Arial"/>
            <w:color w:val="auto"/>
            <w:sz w:val="20"/>
            <w:szCs w:val="20"/>
          </w:rPr>
          <w:delText xml:space="preserve"> po predchádzajúcom písomnom upozornení, ak sa opakovane zistí skutočnosť porušovania podmienok dodávok, hlavne času dodávky a kvality </w:delText>
        </w:r>
        <w:r w:rsidR="00A51DF2" w:rsidRPr="00342EF3" w:rsidDel="00BF0089">
          <w:rPr>
            <w:rFonts w:ascii="Arial" w:hAnsi="Arial" w:cs="Arial"/>
            <w:color w:val="auto"/>
            <w:sz w:val="20"/>
            <w:szCs w:val="20"/>
          </w:rPr>
          <w:delText>tovaru</w:delText>
        </w:r>
        <w:r w:rsidR="002D6BAF" w:rsidRPr="00342EF3" w:rsidDel="00BF0089">
          <w:rPr>
            <w:rFonts w:ascii="Arial" w:hAnsi="Arial" w:cs="Arial"/>
            <w:color w:val="auto"/>
            <w:sz w:val="20"/>
            <w:szCs w:val="20"/>
          </w:rPr>
          <w:delText xml:space="preserve"> </w:delText>
        </w:r>
        <w:r w:rsidR="002D6BAF" w:rsidRPr="00342EF3" w:rsidDel="00BF0089">
          <w:rPr>
            <w:rFonts w:ascii="Arial" w:hAnsi="Arial" w:cs="Arial"/>
            <w:sz w:val="20"/>
            <w:szCs w:val="20"/>
          </w:rPr>
          <w:delText xml:space="preserve">alebo ak sa zmluvné strany v lehote do 30 dní od doručenia písomnej výzvy kupujúceho na zníženie ceny </w:delText>
        </w:r>
        <w:r w:rsidR="00A51DF2" w:rsidRPr="00342EF3" w:rsidDel="00BF0089">
          <w:rPr>
            <w:rFonts w:ascii="Arial" w:hAnsi="Arial" w:cs="Arial"/>
            <w:sz w:val="20"/>
            <w:szCs w:val="20"/>
          </w:rPr>
          <w:delText>tovaru</w:delText>
        </w:r>
        <w:r w:rsidR="002D6BAF" w:rsidRPr="00342EF3" w:rsidDel="00BF0089">
          <w:rPr>
            <w:rFonts w:ascii="Arial" w:hAnsi="Arial" w:cs="Arial"/>
            <w:sz w:val="20"/>
            <w:szCs w:val="20"/>
          </w:rPr>
          <w:delText xml:space="preserve"> nedohodnú na znížení ceny </w:delText>
        </w:r>
        <w:r w:rsidR="00A51DF2" w:rsidRPr="00342EF3" w:rsidDel="00BF0089">
          <w:rPr>
            <w:rFonts w:ascii="Arial" w:hAnsi="Arial" w:cs="Arial"/>
            <w:sz w:val="20"/>
            <w:szCs w:val="20"/>
          </w:rPr>
          <w:delText>tovaru</w:delText>
        </w:r>
        <w:r w:rsidR="002D6BAF" w:rsidRPr="00342EF3" w:rsidDel="00BF0089">
          <w:rPr>
            <w:rFonts w:ascii="Arial" w:hAnsi="Arial" w:cs="Arial"/>
            <w:sz w:val="20"/>
            <w:szCs w:val="20"/>
          </w:rPr>
          <w:delText xml:space="preserve"> v prípade nedodržania záväzku predávajúceho uvedeného v článku lV bod </w:delText>
        </w:r>
        <w:r w:rsidR="005005A8" w:rsidRPr="00342EF3" w:rsidDel="00BF0089">
          <w:rPr>
            <w:rFonts w:ascii="Arial" w:hAnsi="Arial" w:cs="Arial"/>
            <w:sz w:val="20"/>
            <w:szCs w:val="20"/>
          </w:rPr>
          <w:delText>5</w:delText>
        </w:r>
        <w:r w:rsidR="002D6BAF" w:rsidRPr="00342EF3" w:rsidDel="00BF0089">
          <w:rPr>
            <w:rFonts w:ascii="Arial" w:hAnsi="Arial" w:cs="Arial"/>
            <w:sz w:val="20"/>
            <w:szCs w:val="20"/>
          </w:rPr>
          <w:delText>.</w:delText>
        </w:r>
        <w:r w:rsidRPr="00342EF3" w:rsidDel="00BF0089">
          <w:rPr>
            <w:rFonts w:ascii="Arial" w:hAnsi="Arial" w:cs="Arial"/>
            <w:color w:val="auto"/>
            <w:sz w:val="20"/>
            <w:szCs w:val="20"/>
          </w:rPr>
          <w:delText xml:space="preserve"> </w:delText>
        </w:r>
      </w:del>
      <w:ins w:id="85" w:author="Obstaravanie_Simona Gondžalová" w:date="2022-07-08T12:01:00Z">
        <w:r w:rsidR="00BF0089" w:rsidRPr="00413634">
          <w:rPr>
            <w:rFonts w:ascii="Arial" w:hAnsi="Arial" w:cs="Arial"/>
            <w:sz w:val="20"/>
            <w:szCs w:val="20"/>
          </w:rPr>
          <w:t xml:space="preserve">Kupujúci môže okamžite odstúpiť od Zmluvy na základe dôvodov uvedených v § 19 zákona č. 343/2015 Z. z. o verejnom obstarávaní a za podstatné porušenie </w:t>
        </w:r>
        <w:r w:rsidR="00BF0089">
          <w:rPr>
            <w:rFonts w:ascii="Arial" w:hAnsi="Arial" w:cs="Arial"/>
            <w:sz w:val="20"/>
            <w:szCs w:val="20"/>
          </w:rPr>
          <w:t>z</w:t>
        </w:r>
        <w:r w:rsidR="00BF0089" w:rsidRPr="00413634">
          <w:rPr>
            <w:rFonts w:ascii="Arial" w:hAnsi="Arial" w:cs="Arial"/>
            <w:sz w:val="20"/>
            <w:szCs w:val="20"/>
          </w:rPr>
          <w:t xml:space="preserve">mluvy. </w:t>
        </w:r>
        <w:r w:rsidR="00BF0089" w:rsidRPr="006C599C">
          <w:rPr>
            <w:rFonts w:ascii="Arial" w:hAnsi="Arial" w:cs="Arial"/>
            <w:bCs/>
            <w:sz w:val="20"/>
            <w:szCs w:val="20"/>
          </w:rPr>
          <w:t>Za podstatné porušenie zmluvy sa považuje:</w:t>
        </w:r>
      </w:ins>
    </w:p>
    <w:p w14:paraId="00F0CCD0" w14:textId="77777777" w:rsidR="00BF0089" w:rsidRPr="00413634" w:rsidRDefault="00BF0089" w:rsidP="00650059">
      <w:pPr>
        <w:pStyle w:val="Default"/>
        <w:autoSpaceDE w:val="0"/>
        <w:spacing w:before="120" w:after="21" w:line="276" w:lineRule="auto"/>
        <w:ind w:left="284"/>
        <w:jc w:val="both"/>
        <w:rPr>
          <w:ins w:id="86" w:author="Obstaravanie_Simona Gondžalová" w:date="2022-07-08T12:01:00Z"/>
          <w:rFonts w:ascii="Arial" w:hAnsi="Arial" w:cs="Arial"/>
          <w:sz w:val="20"/>
          <w:szCs w:val="20"/>
        </w:rPr>
      </w:pPr>
      <w:ins w:id="87" w:author="Obstaravanie_Simona Gondžalová" w:date="2022-07-08T12:01:00Z">
        <w:r w:rsidRPr="00413634">
          <w:rPr>
            <w:rFonts w:ascii="Arial" w:hAnsi="Arial" w:cs="Arial"/>
            <w:sz w:val="20"/>
            <w:szCs w:val="20"/>
          </w:rPr>
          <w:t xml:space="preserve">a) nedodržanie technických vlastností tovaru a technickej špecifikácie </w:t>
        </w:r>
      </w:ins>
    </w:p>
    <w:p w14:paraId="30EE09F3" w14:textId="5950E226" w:rsidR="00BF0089" w:rsidRPr="00413634" w:rsidRDefault="00BF0089" w:rsidP="00650059">
      <w:pPr>
        <w:pStyle w:val="Default"/>
        <w:autoSpaceDE w:val="0"/>
        <w:spacing w:before="120" w:after="21" w:line="276" w:lineRule="auto"/>
        <w:ind w:left="284"/>
        <w:jc w:val="both"/>
        <w:rPr>
          <w:ins w:id="88" w:author="Obstaravanie_Simona Gondžalová" w:date="2022-07-08T12:01:00Z"/>
          <w:rFonts w:ascii="Arial" w:hAnsi="Arial" w:cs="Arial"/>
          <w:sz w:val="20"/>
          <w:szCs w:val="20"/>
        </w:rPr>
      </w:pPr>
      <w:ins w:id="89" w:author="Obstaravanie_Simona Gondžalová" w:date="2022-07-08T12:01:00Z">
        <w:r w:rsidRPr="00413634">
          <w:rPr>
            <w:rFonts w:ascii="Arial" w:hAnsi="Arial" w:cs="Arial"/>
            <w:sz w:val="20"/>
            <w:szCs w:val="20"/>
          </w:rPr>
          <w:t xml:space="preserve">b) nedodržanie podmienky zmluvy v zmysle Čl. IV ods. </w:t>
        </w:r>
      </w:ins>
      <w:ins w:id="90" w:author="Obstaravanie_Simona Gondžalová" w:date="2022-07-08T12:02:00Z">
        <w:r>
          <w:rPr>
            <w:rFonts w:ascii="Arial" w:hAnsi="Arial" w:cs="Arial"/>
            <w:sz w:val="20"/>
            <w:szCs w:val="20"/>
          </w:rPr>
          <w:t>5</w:t>
        </w:r>
      </w:ins>
      <w:ins w:id="91" w:author="Obstaravanie_Simona Gondžalová" w:date="2022-07-08T12:01:00Z">
        <w:r w:rsidRPr="00413634">
          <w:rPr>
            <w:rFonts w:ascii="Arial" w:hAnsi="Arial" w:cs="Arial"/>
            <w:sz w:val="20"/>
            <w:szCs w:val="20"/>
          </w:rPr>
          <w:t xml:space="preserve">  </w:t>
        </w:r>
      </w:ins>
    </w:p>
    <w:p w14:paraId="37008692" w14:textId="2904BB93" w:rsidR="00BF0089" w:rsidRDefault="00BF0089">
      <w:pPr>
        <w:pStyle w:val="Default"/>
        <w:autoSpaceDE w:val="0"/>
        <w:spacing w:before="120" w:after="120" w:line="276" w:lineRule="auto"/>
        <w:ind w:left="284"/>
        <w:jc w:val="both"/>
        <w:rPr>
          <w:ins w:id="92" w:author="Obstaravanie_Simona Gondžalová" w:date="2022-07-08T12:01:00Z"/>
          <w:rFonts w:ascii="Arial" w:hAnsi="Arial" w:cs="Arial"/>
          <w:sz w:val="20"/>
          <w:szCs w:val="20"/>
        </w:rPr>
        <w:pPrChange w:id="93" w:author="Obstaravanie" w:date="2022-07-12T10:38:00Z">
          <w:pPr>
            <w:pStyle w:val="Default"/>
            <w:autoSpaceDE w:val="0"/>
            <w:spacing w:before="120" w:after="21" w:line="276" w:lineRule="auto"/>
            <w:ind w:left="284"/>
            <w:jc w:val="both"/>
          </w:pPr>
        </w:pPrChange>
      </w:pPr>
      <w:ins w:id="94" w:author="Obstaravanie_Simona Gondžalová" w:date="2022-07-08T12:01:00Z">
        <w:r w:rsidRPr="00413634">
          <w:rPr>
            <w:rFonts w:ascii="Arial" w:hAnsi="Arial" w:cs="Arial"/>
            <w:sz w:val="20"/>
            <w:szCs w:val="20"/>
          </w:rPr>
          <w:t xml:space="preserve">c) nedodržanie podmienky zmluvy v zmysle Čl. </w:t>
        </w:r>
      </w:ins>
      <w:ins w:id="95" w:author="Obstaravanie_Simona Gondžalová" w:date="2022-07-08T12:02:00Z">
        <w:r>
          <w:rPr>
            <w:rFonts w:ascii="Arial" w:hAnsi="Arial" w:cs="Arial"/>
            <w:sz w:val="20"/>
            <w:szCs w:val="20"/>
          </w:rPr>
          <w:t xml:space="preserve">XI ods. 2,3, čl. </w:t>
        </w:r>
      </w:ins>
      <w:ins w:id="96" w:author="Obstaravanie_Simona Gondžalová" w:date="2022-07-08T12:03:00Z">
        <w:r>
          <w:rPr>
            <w:rFonts w:ascii="Arial" w:hAnsi="Arial" w:cs="Arial"/>
            <w:sz w:val="20"/>
            <w:szCs w:val="20"/>
          </w:rPr>
          <w:t>IX ods. 11</w:t>
        </w:r>
      </w:ins>
    </w:p>
    <w:p w14:paraId="5B9C2269" w14:textId="77777777" w:rsidR="00953BEA" w:rsidRPr="00342EF3" w:rsidRDefault="00BF0089">
      <w:pPr>
        <w:spacing w:after="120"/>
        <w:ind w:left="567" w:hanging="283"/>
        <w:jc w:val="both"/>
        <w:rPr>
          <w:ins w:id="97" w:author="Obstaravanie_Simona Gondžalová" w:date="2022-07-08T12:04:00Z"/>
          <w:rFonts w:ascii="Arial" w:hAnsi="Arial" w:cs="Arial"/>
          <w:sz w:val="20"/>
          <w:szCs w:val="20"/>
        </w:rPr>
        <w:pPrChange w:id="98" w:author="Obstaravanie" w:date="2022-07-12T10:39:00Z">
          <w:pPr>
            <w:spacing w:after="120"/>
            <w:ind w:left="426"/>
            <w:jc w:val="both"/>
          </w:pPr>
        </w:pPrChange>
      </w:pPr>
      <w:ins w:id="99" w:author="Obstaravanie_Simona Gondžalová" w:date="2022-07-08T12:01:00Z">
        <w:r>
          <w:rPr>
            <w:rFonts w:ascii="Arial" w:hAnsi="Arial" w:cs="Arial"/>
            <w:sz w:val="20"/>
            <w:szCs w:val="20"/>
          </w:rPr>
          <w:t>d)</w:t>
        </w:r>
        <w:r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Pr>
            <w:rFonts w:ascii="Arial" w:hAnsi="Arial" w:cs="Arial"/>
            <w:sz w:val="20"/>
            <w:szCs w:val="20"/>
          </w:rPr>
          <w:t>,</w:t>
        </w:r>
      </w:ins>
      <w:ins w:id="100" w:author="Obstaravanie_Simona Gondžalová" w:date="2022-07-08T12:04:00Z">
        <w:r w:rsidR="00953BEA">
          <w:rPr>
            <w:rFonts w:ascii="Arial" w:hAnsi="Arial" w:cs="Arial"/>
            <w:sz w:val="20"/>
            <w:szCs w:val="20"/>
          </w:rPr>
          <w:t xml:space="preserve"> </w:t>
        </w:r>
        <w:r w:rsidR="00953BEA" w:rsidRPr="00342EF3">
          <w:rPr>
            <w:rFonts w:ascii="Arial" w:hAnsi="Arial" w:cs="Arial"/>
            <w:sz w:val="20"/>
            <w:szCs w:val="20"/>
          </w:rPr>
          <w:t>alebo ak subdodávatelia, ktorí majú povinnosť zapisovať sa do registra verejného sektora, nie sú zapísaní v registri partnerov verejného sektora. Kupujúci môže odstúpiť od zmluvy aj na základe dôvodov uvedených v § 19 zákona o verejnom obstarávaní.</w:t>
        </w:r>
      </w:ins>
    </w:p>
    <w:p w14:paraId="2A376578" w14:textId="784C5BFD" w:rsidR="00BF0089" w:rsidDel="00F82D5C" w:rsidRDefault="00BF0089">
      <w:pPr>
        <w:pStyle w:val="Default"/>
        <w:autoSpaceDE w:val="0"/>
        <w:spacing w:before="120" w:after="21"/>
        <w:ind w:left="284"/>
        <w:jc w:val="both"/>
        <w:rPr>
          <w:ins w:id="101" w:author="Obstaravanie_Simona Gondžalová" w:date="2022-07-08T12:01:00Z"/>
          <w:del w:id="102" w:author="Obstaravanie" w:date="2022-07-12T10:35:00Z"/>
          <w:rFonts w:ascii="Arial" w:hAnsi="Arial" w:cs="Arial"/>
          <w:sz w:val="20"/>
          <w:szCs w:val="20"/>
        </w:rPr>
      </w:pPr>
    </w:p>
    <w:p w14:paraId="2A3C8742" w14:textId="77777777" w:rsidR="00BF0089" w:rsidRDefault="00BF0089">
      <w:pPr>
        <w:pStyle w:val="Default"/>
        <w:autoSpaceDE w:val="0"/>
        <w:spacing w:before="120" w:after="21"/>
        <w:ind w:left="567" w:hanging="283"/>
        <w:jc w:val="both"/>
        <w:rPr>
          <w:ins w:id="103" w:author="Obstaravanie_Simona Gondžalová" w:date="2022-07-08T12:01:00Z"/>
          <w:rFonts w:ascii="Arial" w:hAnsi="Arial" w:cs="Arial"/>
          <w:sz w:val="20"/>
          <w:szCs w:val="20"/>
        </w:rPr>
        <w:pPrChange w:id="104" w:author="Obstaravanie" w:date="2022-07-12T10:39:00Z">
          <w:pPr>
            <w:pStyle w:val="Default"/>
            <w:autoSpaceDE w:val="0"/>
            <w:spacing w:before="120" w:after="21"/>
            <w:ind w:left="284"/>
            <w:jc w:val="both"/>
          </w:pPr>
        </w:pPrChange>
      </w:pPr>
      <w:ins w:id="105" w:author="Obstaravanie_Simona Gondžalová" w:date="2022-07-08T12:01:00Z">
        <w:r>
          <w:rPr>
            <w:rFonts w:ascii="Arial" w:hAnsi="Arial" w:cs="Arial"/>
            <w:sz w:val="20"/>
            <w:szCs w:val="20"/>
          </w:rPr>
          <w:t>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2 (dve) po sebe idúce dodávky tovaru v</w:t>
        </w:r>
        <w:r>
          <w:rPr>
            <w:rFonts w:ascii="Arial" w:hAnsi="Arial" w:cs="Arial"/>
            <w:sz w:val="20"/>
            <w:szCs w:val="20"/>
          </w:rPr>
          <w:t> </w:t>
        </w:r>
        <w:r w:rsidRPr="00D150D6">
          <w:rPr>
            <w:rFonts w:ascii="Arial" w:hAnsi="Arial" w:cs="Arial"/>
            <w:sz w:val="20"/>
            <w:szCs w:val="20"/>
          </w:rPr>
          <w:t>omeškaní</w:t>
        </w:r>
        <w:r>
          <w:rPr>
            <w:rFonts w:ascii="Arial" w:hAnsi="Arial" w:cs="Arial"/>
            <w:sz w:val="20"/>
            <w:szCs w:val="20"/>
          </w:rPr>
          <w:t>,</w:t>
        </w:r>
      </w:ins>
    </w:p>
    <w:p w14:paraId="6F1DC092" w14:textId="4FE8C5B9" w:rsidR="00BF0089" w:rsidRDefault="00BF0089">
      <w:pPr>
        <w:pStyle w:val="Default"/>
        <w:autoSpaceDE w:val="0"/>
        <w:spacing w:before="120" w:after="21"/>
        <w:ind w:left="567" w:hanging="283"/>
        <w:jc w:val="both"/>
        <w:rPr>
          <w:ins w:id="106" w:author="Obstaravanie_Simona Gondžalová" w:date="2022-07-08T12:01:00Z"/>
          <w:rFonts w:ascii="Arial" w:hAnsi="Arial" w:cs="Arial"/>
          <w:sz w:val="20"/>
          <w:szCs w:val="20"/>
        </w:rPr>
        <w:pPrChange w:id="107" w:author="Obstaravanie" w:date="2022-07-12T10:40:00Z">
          <w:pPr>
            <w:pStyle w:val="Default"/>
            <w:autoSpaceDE w:val="0"/>
            <w:spacing w:before="120" w:after="21"/>
            <w:ind w:left="284"/>
            <w:jc w:val="both"/>
          </w:pPr>
        </w:pPrChange>
      </w:pPr>
      <w:ins w:id="108" w:author="Obstaravanie_Simona Gondžalová" w:date="2022-07-08T12:01:00Z">
        <w:r>
          <w:rPr>
            <w:rFonts w:ascii="Arial" w:hAnsi="Arial" w:cs="Arial"/>
            <w:sz w:val="20"/>
            <w:szCs w:val="20"/>
          </w:rPr>
          <w:t xml:space="preserve">f) </w:t>
        </w:r>
      </w:ins>
      <w:ins w:id="109" w:author="Obstaravanie" w:date="2022-07-12T10:40:00Z">
        <w:r w:rsidR="00650059">
          <w:rPr>
            <w:rFonts w:ascii="Arial" w:hAnsi="Arial" w:cs="Arial"/>
            <w:sz w:val="20"/>
            <w:szCs w:val="20"/>
          </w:rPr>
          <w:t xml:space="preserve"> </w:t>
        </w:r>
      </w:ins>
      <w:ins w:id="110" w:author="Obstaravanie_Simona Gondžalová" w:date="2022-07-08T12:01:00Z">
        <w:del w:id="111" w:author="Obstaravanie" w:date="2022-07-12T10:40:00Z">
          <w:r w:rsidRPr="00D150D6" w:rsidDel="00650059">
            <w:rPr>
              <w:rFonts w:ascii="Arial" w:hAnsi="Arial" w:cs="Arial"/>
              <w:sz w:val="20"/>
              <w:szCs w:val="20"/>
            </w:rPr>
            <w:delText>V</w:delText>
          </w:r>
        </w:del>
      </w:ins>
      <w:ins w:id="112" w:author="Obstaravanie" w:date="2022-07-12T10:40:00Z">
        <w:r w:rsidR="00650059">
          <w:rPr>
            <w:rFonts w:ascii="Arial" w:hAnsi="Arial" w:cs="Arial"/>
            <w:sz w:val="20"/>
            <w:szCs w:val="20"/>
          </w:rPr>
          <w:t>v</w:t>
        </w:r>
      </w:ins>
      <w:ins w:id="113" w:author="Obstaravanie_Simona Gondžalová" w:date="2022-07-08T12:01:00Z">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v 2 (dvoch) dodávkach tovar s uplynutím požadovanej mini</w:t>
        </w:r>
        <w:r>
          <w:rPr>
            <w:rFonts w:ascii="Arial" w:hAnsi="Arial" w:cs="Arial"/>
            <w:sz w:val="20"/>
            <w:szCs w:val="20"/>
          </w:rPr>
          <w:t>málnej</w:t>
        </w:r>
        <w:r w:rsidRPr="00D150D6">
          <w:rPr>
            <w:rFonts w:ascii="Arial" w:hAnsi="Arial" w:cs="Arial"/>
            <w:sz w:val="20"/>
            <w:szCs w:val="20"/>
          </w:rPr>
          <w:t xml:space="preserve"> ex</w:t>
        </w:r>
      </w:ins>
      <w:ins w:id="114" w:author="Obstaravanie" w:date="2022-07-12T10:36:00Z">
        <w:r w:rsidR="004D4E95">
          <w:rPr>
            <w:rFonts w:ascii="Arial" w:hAnsi="Arial" w:cs="Arial"/>
            <w:sz w:val="20"/>
            <w:szCs w:val="20"/>
          </w:rPr>
          <w:t>s</w:t>
        </w:r>
      </w:ins>
      <w:ins w:id="115" w:author="Obstaravanie_Simona Gondžalová" w:date="2022-07-08T12:01:00Z">
        <w:del w:id="116" w:author="Obstaravanie" w:date="2022-07-12T10:36:00Z">
          <w:r w:rsidRPr="00D150D6" w:rsidDel="004D4E95">
            <w:rPr>
              <w:rFonts w:ascii="Arial" w:hAnsi="Arial" w:cs="Arial"/>
              <w:sz w:val="20"/>
              <w:szCs w:val="20"/>
            </w:rPr>
            <w:delText>s</w:delText>
          </w:r>
        </w:del>
        <w:r w:rsidRPr="00D150D6">
          <w:rPr>
            <w:rFonts w:ascii="Arial" w:hAnsi="Arial" w:cs="Arial"/>
            <w:sz w:val="20"/>
            <w:szCs w:val="20"/>
          </w:rPr>
          <w:t>pirácie</w:t>
        </w:r>
        <w:r>
          <w:rPr>
            <w:rFonts w:ascii="Arial" w:hAnsi="Arial" w:cs="Arial"/>
            <w:sz w:val="20"/>
            <w:szCs w:val="20"/>
          </w:rPr>
          <w:t>.</w:t>
        </w:r>
        <w:r w:rsidRPr="00D150D6" w:rsidDel="005835AE">
          <w:rPr>
            <w:rFonts w:ascii="Arial" w:hAnsi="Arial" w:cs="Arial"/>
            <w:sz w:val="20"/>
            <w:szCs w:val="20"/>
          </w:rPr>
          <w:t xml:space="preserve"> </w:t>
        </w:r>
      </w:ins>
    </w:p>
    <w:p w14:paraId="637199D2" w14:textId="47BC2EA0" w:rsidR="00BF0089" w:rsidRPr="00413634" w:rsidDel="00650059" w:rsidRDefault="00BF0089">
      <w:pPr>
        <w:pStyle w:val="Default"/>
        <w:autoSpaceDE w:val="0"/>
        <w:spacing w:before="120" w:after="21"/>
        <w:ind w:left="284" w:hanging="284"/>
        <w:jc w:val="both"/>
        <w:rPr>
          <w:ins w:id="117" w:author="Obstaravanie_Simona Gondžalová" w:date="2022-07-08T12:01:00Z"/>
          <w:del w:id="118" w:author="Obstaravanie" w:date="2022-07-12T10:40:00Z"/>
          <w:rFonts w:ascii="Arial" w:hAnsi="Arial" w:cs="Arial"/>
          <w:sz w:val="20"/>
          <w:szCs w:val="20"/>
        </w:rPr>
        <w:pPrChange w:id="119" w:author="Obstaravanie" w:date="2022-07-12T10:38:00Z">
          <w:pPr>
            <w:pStyle w:val="Default"/>
            <w:autoSpaceDE w:val="0"/>
            <w:spacing w:before="120" w:after="21"/>
            <w:ind w:left="284"/>
            <w:jc w:val="both"/>
          </w:pPr>
        </w:pPrChange>
      </w:pPr>
    </w:p>
    <w:p w14:paraId="18270600" w14:textId="3A193056" w:rsidR="00BF0089" w:rsidRPr="00413634" w:rsidRDefault="00BF0089">
      <w:pPr>
        <w:pStyle w:val="Default"/>
        <w:autoSpaceDE w:val="0"/>
        <w:spacing w:before="120" w:after="21" w:line="276" w:lineRule="auto"/>
        <w:jc w:val="both"/>
        <w:rPr>
          <w:ins w:id="120" w:author="Obstaravanie_Simona Gondžalová" w:date="2022-07-08T12:01:00Z"/>
          <w:rFonts w:ascii="Arial" w:hAnsi="Arial" w:cs="Arial"/>
          <w:sz w:val="20"/>
          <w:szCs w:val="20"/>
        </w:rPr>
        <w:pPrChange w:id="121" w:author="Obstaravanie" w:date="2022-07-12T10:40:00Z">
          <w:pPr>
            <w:pStyle w:val="Default"/>
            <w:autoSpaceDE w:val="0"/>
            <w:spacing w:before="120" w:after="21" w:line="276" w:lineRule="auto"/>
            <w:ind w:left="284"/>
          </w:pPr>
        </w:pPrChange>
      </w:pPr>
      <w:ins w:id="122" w:author="Obstaravanie_Simona Gondžalová" w:date="2022-07-08T12:01:00Z">
        <w:r w:rsidRPr="00413634">
          <w:rPr>
            <w:rFonts w:ascii="Arial" w:hAnsi="Arial" w:cs="Arial"/>
            <w:sz w:val="20"/>
            <w:szCs w:val="20"/>
          </w:rPr>
          <w:t xml:space="preserve">Odstúpenie musí mať písomnú formu, účinné je dňom jeho doručenia druhej zmluvnej strane. </w:t>
        </w:r>
      </w:ins>
      <w:ins w:id="123" w:author="Obstaravanie" w:date="2022-07-12T10:37:00Z">
        <w:r w:rsidR="004D4E95">
          <w:rPr>
            <w:rFonts w:ascii="Arial" w:hAnsi="Arial" w:cs="Arial"/>
            <w:sz w:val="20"/>
            <w:szCs w:val="20"/>
          </w:rPr>
          <w:t xml:space="preserve">                        </w:t>
        </w:r>
      </w:ins>
      <w:ins w:id="124" w:author="Obstaravanie_Simona Gondžalová" w:date="2022-07-08T12:01:00Z">
        <w:r w:rsidRPr="00413634">
          <w:rPr>
            <w:rFonts w:ascii="Arial" w:hAnsi="Arial" w:cs="Arial"/>
            <w:sz w:val="20"/>
            <w:szCs w:val="20"/>
          </w:rPr>
          <w:t>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ins>
    </w:p>
    <w:p w14:paraId="64A846F4" w14:textId="1B9168FA" w:rsidR="00C26EF4" w:rsidRPr="00342EF3" w:rsidDel="00650059" w:rsidRDefault="00C26EF4" w:rsidP="00BF0089">
      <w:pPr>
        <w:pStyle w:val="Default"/>
        <w:autoSpaceDE w:val="0"/>
        <w:spacing w:after="120" w:line="276" w:lineRule="auto"/>
        <w:ind w:left="426"/>
        <w:jc w:val="both"/>
        <w:rPr>
          <w:del w:id="125" w:author="Obstaravanie" w:date="2022-07-12T10:40:00Z"/>
          <w:rFonts w:ascii="Arial" w:hAnsi="Arial" w:cs="Arial"/>
          <w:color w:val="auto"/>
          <w:sz w:val="20"/>
          <w:szCs w:val="20"/>
        </w:rPr>
      </w:pPr>
    </w:p>
    <w:p w14:paraId="26B6D988" w14:textId="77777777" w:rsidR="00237ABD" w:rsidRPr="00342EF3" w:rsidRDefault="00E7362B">
      <w:pPr>
        <w:pStyle w:val="Default"/>
        <w:numPr>
          <w:ilvl w:val="0"/>
          <w:numId w:val="15"/>
        </w:numPr>
        <w:autoSpaceDE w:val="0"/>
        <w:spacing w:after="120" w:line="276" w:lineRule="auto"/>
        <w:ind w:left="426" w:hanging="426"/>
        <w:jc w:val="both"/>
        <w:rPr>
          <w:rFonts w:ascii="Arial" w:hAnsi="Arial" w:cs="Arial"/>
          <w:color w:val="auto"/>
          <w:sz w:val="20"/>
          <w:szCs w:val="20"/>
        </w:rPr>
        <w:pPrChange w:id="126" w:author="Obstaravanie" w:date="2022-07-12T10:37:00Z">
          <w:pPr>
            <w:pStyle w:val="Default"/>
            <w:numPr>
              <w:numId w:val="15"/>
            </w:numPr>
            <w:tabs>
              <w:tab w:val="num" w:pos="2051"/>
            </w:tabs>
            <w:autoSpaceDE w:val="0"/>
            <w:spacing w:after="120" w:line="276" w:lineRule="auto"/>
            <w:ind w:left="426" w:hanging="360"/>
            <w:jc w:val="both"/>
          </w:pPr>
        </w:pPrChange>
      </w:pPr>
      <w:r w:rsidRPr="00342EF3">
        <w:rPr>
          <w:rFonts w:ascii="Arial" w:hAnsi="Arial" w:cs="Arial"/>
          <w:color w:val="auto"/>
          <w:sz w:val="20"/>
          <w:szCs w:val="20"/>
        </w:rPr>
        <w:t>Zmluvu</w:t>
      </w:r>
      <w:r w:rsidR="00237ABD" w:rsidRPr="00342EF3">
        <w:rPr>
          <w:rFonts w:ascii="Arial" w:hAnsi="Arial" w:cs="Arial"/>
          <w:color w:val="auto"/>
          <w:sz w:val="20"/>
          <w:szCs w:val="20"/>
        </w:rPr>
        <w:t xml:space="preserve"> možno ukončiť:</w:t>
      </w:r>
    </w:p>
    <w:p w14:paraId="4FC3F68B" w14:textId="5B1E3E48" w:rsidR="00237ABD" w:rsidRPr="00342EF3" w:rsidDel="00C60B9A" w:rsidRDefault="00237ABD">
      <w:pPr>
        <w:pStyle w:val="Default"/>
        <w:numPr>
          <w:ilvl w:val="0"/>
          <w:numId w:val="26"/>
        </w:numPr>
        <w:tabs>
          <w:tab w:val="clear" w:pos="6173"/>
          <w:tab w:val="num" w:pos="0"/>
          <w:tab w:val="num" w:pos="567"/>
        </w:tabs>
        <w:autoSpaceDE w:val="0"/>
        <w:spacing w:after="120" w:line="276" w:lineRule="auto"/>
        <w:ind w:left="567" w:hanging="141"/>
        <w:jc w:val="both"/>
        <w:rPr>
          <w:del w:id="127" w:author="Obstaravanie" w:date="2022-07-12T10:41:00Z"/>
          <w:rFonts w:ascii="Arial" w:hAnsi="Arial" w:cs="Arial"/>
          <w:color w:val="auto"/>
          <w:sz w:val="20"/>
          <w:szCs w:val="20"/>
        </w:rPr>
        <w:pPrChange w:id="128" w:author="Obstaravanie" w:date="2022-07-12T10:41:00Z">
          <w:pPr>
            <w:pStyle w:val="Default"/>
            <w:numPr>
              <w:numId w:val="26"/>
            </w:numPr>
            <w:tabs>
              <w:tab w:val="num" w:pos="0"/>
              <w:tab w:val="num" w:pos="6173"/>
            </w:tabs>
            <w:autoSpaceDE w:val="0"/>
            <w:spacing w:after="120" w:line="276" w:lineRule="auto"/>
            <w:ind w:left="709" w:hanging="283"/>
            <w:jc w:val="both"/>
          </w:pPr>
        </w:pPrChange>
      </w:pPr>
      <w:r w:rsidRPr="00C60B9A">
        <w:rPr>
          <w:rFonts w:ascii="Arial" w:hAnsi="Arial" w:cs="Arial"/>
          <w:color w:val="auto"/>
          <w:sz w:val="20"/>
          <w:szCs w:val="20"/>
        </w:rPr>
        <w:t>dohodou,</w:t>
      </w:r>
    </w:p>
    <w:p w14:paraId="26005081" w14:textId="77777777" w:rsidR="00C60B9A" w:rsidRDefault="00C60B9A" w:rsidP="00732473">
      <w:pPr>
        <w:pStyle w:val="Default"/>
        <w:numPr>
          <w:ilvl w:val="0"/>
          <w:numId w:val="26"/>
        </w:numPr>
        <w:tabs>
          <w:tab w:val="clear" w:pos="6173"/>
          <w:tab w:val="num" w:pos="0"/>
          <w:tab w:val="num" w:pos="567"/>
        </w:tabs>
        <w:autoSpaceDE w:val="0"/>
        <w:spacing w:after="120" w:line="276" w:lineRule="auto"/>
        <w:ind w:left="567" w:hanging="141"/>
        <w:jc w:val="both"/>
        <w:rPr>
          <w:ins w:id="129" w:author="Obstaravanie" w:date="2022-07-12T10:41:00Z"/>
          <w:rFonts w:ascii="Arial" w:hAnsi="Arial" w:cs="Arial"/>
          <w:color w:val="auto"/>
          <w:sz w:val="20"/>
          <w:szCs w:val="20"/>
        </w:rPr>
      </w:pPr>
    </w:p>
    <w:p w14:paraId="2BD61EEB" w14:textId="510ACA50" w:rsidR="00C26EF4" w:rsidRPr="00C60B9A" w:rsidRDefault="00C26EF4">
      <w:pPr>
        <w:pStyle w:val="Default"/>
        <w:numPr>
          <w:ilvl w:val="0"/>
          <w:numId w:val="26"/>
        </w:numPr>
        <w:tabs>
          <w:tab w:val="clear" w:pos="6173"/>
          <w:tab w:val="num" w:pos="708"/>
        </w:tabs>
        <w:autoSpaceDE w:val="0"/>
        <w:spacing w:after="120" w:line="276" w:lineRule="auto"/>
        <w:ind w:left="708" w:hanging="282"/>
        <w:jc w:val="both"/>
        <w:rPr>
          <w:rFonts w:ascii="Arial" w:hAnsi="Arial" w:cs="Arial"/>
          <w:color w:val="auto"/>
          <w:sz w:val="20"/>
          <w:szCs w:val="20"/>
        </w:rPr>
        <w:pPrChange w:id="130" w:author="Obstaravanie" w:date="2022-07-12T10:41:00Z">
          <w:pPr>
            <w:pStyle w:val="Default"/>
            <w:numPr>
              <w:numId w:val="26"/>
            </w:numPr>
            <w:tabs>
              <w:tab w:val="num" w:pos="0"/>
              <w:tab w:val="num" w:pos="6173"/>
            </w:tabs>
            <w:autoSpaceDE w:val="0"/>
            <w:spacing w:after="120" w:line="276" w:lineRule="auto"/>
            <w:ind w:left="709" w:hanging="283"/>
            <w:jc w:val="both"/>
          </w:pPr>
        </w:pPrChange>
      </w:pPr>
      <w:r w:rsidRPr="00C60B9A">
        <w:rPr>
          <w:rFonts w:ascii="Arial" w:hAnsi="Arial" w:cs="Arial"/>
          <w:color w:val="auto"/>
          <w:sz w:val="20"/>
          <w:szCs w:val="20"/>
        </w:rPr>
        <w:t xml:space="preserve">výpoveďou zmluvných strán s výpovednou dobou </w:t>
      </w:r>
      <w:r w:rsidR="00A51DF2" w:rsidRPr="00C60B9A">
        <w:rPr>
          <w:rFonts w:ascii="Arial" w:hAnsi="Arial" w:cs="Arial"/>
          <w:color w:val="auto"/>
          <w:sz w:val="20"/>
          <w:szCs w:val="20"/>
        </w:rPr>
        <w:t>2</w:t>
      </w:r>
      <w:r w:rsidRPr="00C60B9A">
        <w:rPr>
          <w:rFonts w:ascii="Arial" w:hAnsi="Arial" w:cs="Arial"/>
          <w:color w:val="auto"/>
          <w:sz w:val="20"/>
          <w:szCs w:val="20"/>
        </w:rPr>
        <w:t xml:space="preserve"> mesiac</w:t>
      </w:r>
      <w:r w:rsidR="00A51DF2" w:rsidRPr="00C60B9A">
        <w:rPr>
          <w:rFonts w:ascii="Arial" w:hAnsi="Arial" w:cs="Arial"/>
          <w:color w:val="auto"/>
          <w:sz w:val="20"/>
          <w:szCs w:val="20"/>
        </w:rPr>
        <w:t>e</w:t>
      </w:r>
      <w:r w:rsidRPr="00C60B9A">
        <w:rPr>
          <w:rFonts w:ascii="Arial" w:hAnsi="Arial" w:cs="Arial"/>
          <w:color w:val="auto"/>
          <w:sz w:val="20"/>
          <w:szCs w:val="20"/>
        </w:rPr>
        <w:t xml:space="preserve">, pričom výpovedná doba začne </w:t>
      </w:r>
      <w:ins w:id="131" w:author="Obstaravanie" w:date="2022-07-12T10:41:00Z">
        <w:r w:rsidR="00C60B9A" w:rsidRPr="00C60B9A">
          <w:rPr>
            <w:rFonts w:ascii="Arial" w:hAnsi="Arial" w:cs="Arial"/>
            <w:color w:val="auto"/>
            <w:sz w:val="20"/>
            <w:szCs w:val="20"/>
          </w:rPr>
          <w:t xml:space="preserve"> </w:t>
        </w:r>
      </w:ins>
      <w:r w:rsidRPr="00C60B9A">
        <w:rPr>
          <w:rFonts w:ascii="Arial" w:hAnsi="Arial" w:cs="Arial"/>
          <w:color w:val="auto"/>
          <w:sz w:val="20"/>
          <w:szCs w:val="20"/>
        </w:rPr>
        <w:t>plynúť dňom nasledujúcim po dni doručenia výpovede druhej zmluvnej strane,</w:t>
      </w:r>
    </w:p>
    <w:p w14:paraId="506CF0D7" w14:textId="77777777" w:rsidR="00237ABD" w:rsidRPr="00342EF3" w:rsidRDefault="000650E2">
      <w:pPr>
        <w:pStyle w:val="Default"/>
        <w:numPr>
          <w:ilvl w:val="0"/>
          <w:numId w:val="26"/>
        </w:numPr>
        <w:tabs>
          <w:tab w:val="clear" w:pos="6173"/>
          <w:tab w:val="num" w:pos="0"/>
          <w:tab w:val="num" w:pos="567"/>
        </w:tabs>
        <w:autoSpaceDE w:val="0"/>
        <w:spacing w:after="120" w:line="276" w:lineRule="auto"/>
        <w:ind w:left="567" w:hanging="141"/>
        <w:jc w:val="both"/>
        <w:rPr>
          <w:rFonts w:ascii="Arial" w:hAnsi="Arial" w:cs="Arial"/>
          <w:color w:val="auto"/>
          <w:sz w:val="20"/>
          <w:szCs w:val="20"/>
        </w:rPr>
        <w:pPrChange w:id="132" w:author="Obstaravanie" w:date="2022-07-12T10:41:00Z">
          <w:pPr>
            <w:pStyle w:val="Default"/>
            <w:numPr>
              <w:numId w:val="26"/>
            </w:numPr>
            <w:tabs>
              <w:tab w:val="num" w:pos="0"/>
              <w:tab w:val="num" w:pos="6173"/>
            </w:tabs>
            <w:autoSpaceDE w:val="0"/>
            <w:spacing w:after="120" w:line="276" w:lineRule="auto"/>
            <w:ind w:left="709" w:hanging="283"/>
            <w:jc w:val="both"/>
          </w:pPr>
        </w:pPrChange>
      </w:pPr>
      <w:r w:rsidRPr="00342EF3">
        <w:rPr>
          <w:rFonts w:ascii="Arial" w:hAnsi="Arial" w:cs="Arial"/>
          <w:color w:val="auto"/>
          <w:sz w:val="20"/>
          <w:szCs w:val="20"/>
        </w:rPr>
        <w:t xml:space="preserve">odstúpením od </w:t>
      </w:r>
      <w:r w:rsidR="00E7362B" w:rsidRPr="00342EF3">
        <w:rPr>
          <w:rFonts w:ascii="Arial" w:hAnsi="Arial" w:cs="Arial"/>
          <w:color w:val="auto"/>
          <w:sz w:val="20"/>
          <w:szCs w:val="20"/>
        </w:rPr>
        <w:t>Zmluvy</w:t>
      </w:r>
      <w:r w:rsidR="00237ABD" w:rsidRPr="00342EF3">
        <w:rPr>
          <w:rFonts w:ascii="Arial" w:hAnsi="Arial" w:cs="Arial"/>
          <w:color w:val="auto"/>
          <w:sz w:val="20"/>
          <w:szCs w:val="20"/>
        </w:rPr>
        <w:t xml:space="preserve"> </w:t>
      </w:r>
      <w:r w:rsidRPr="00342EF3">
        <w:rPr>
          <w:rFonts w:ascii="Arial" w:hAnsi="Arial" w:cs="Arial"/>
          <w:color w:val="auto"/>
          <w:sz w:val="20"/>
          <w:szCs w:val="20"/>
        </w:rPr>
        <w:t xml:space="preserve">za podmienok uvedených v tejto </w:t>
      </w:r>
      <w:r w:rsidR="00E7362B" w:rsidRPr="00342EF3">
        <w:rPr>
          <w:rFonts w:ascii="Arial" w:hAnsi="Arial" w:cs="Arial"/>
          <w:color w:val="auto"/>
          <w:sz w:val="20"/>
          <w:szCs w:val="20"/>
        </w:rPr>
        <w:t>Zmluve</w:t>
      </w:r>
      <w:r w:rsidR="00237ABD" w:rsidRPr="00342EF3">
        <w:rPr>
          <w:rFonts w:ascii="Arial" w:hAnsi="Arial" w:cs="Arial"/>
          <w:color w:val="auto"/>
          <w:sz w:val="20"/>
          <w:szCs w:val="20"/>
        </w:rPr>
        <w:t>.</w:t>
      </w:r>
    </w:p>
    <w:p w14:paraId="7E604F47" w14:textId="77777777" w:rsidR="00237ABD" w:rsidRPr="00342EF3" w:rsidRDefault="000650E2">
      <w:pPr>
        <w:numPr>
          <w:ilvl w:val="0"/>
          <w:numId w:val="15"/>
        </w:numPr>
        <w:spacing w:after="120"/>
        <w:ind w:left="426" w:hanging="426"/>
        <w:jc w:val="both"/>
        <w:rPr>
          <w:rFonts w:ascii="Arial" w:hAnsi="Arial" w:cs="Arial"/>
          <w:sz w:val="20"/>
          <w:szCs w:val="20"/>
        </w:rPr>
        <w:pPrChange w:id="133" w:author="Obstaravanie" w:date="2022-07-12T10:37:00Z">
          <w:pPr>
            <w:numPr>
              <w:numId w:val="15"/>
            </w:numPr>
            <w:tabs>
              <w:tab w:val="num" w:pos="2051"/>
            </w:tabs>
            <w:spacing w:after="120"/>
            <w:ind w:left="426" w:hanging="360"/>
            <w:jc w:val="both"/>
          </w:pPr>
        </w:pPrChange>
      </w:pPr>
      <w:r w:rsidRPr="00342EF3">
        <w:rPr>
          <w:rFonts w:ascii="Arial" w:hAnsi="Arial" w:cs="Arial"/>
          <w:sz w:val="20"/>
          <w:szCs w:val="20"/>
        </w:rPr>
        <w:t xml:space="preserve">Obsah </w:t>
      </w:r>
      <w:r w:rsidR="00E7362B" w:rsidRPr="00342EF3">
        <w:rPr>
          <w:rFonts w:ascii="Arial" w:hAnsi="Arial" w:cs="Arial"/>
          <w:sz w:val="20"/>
          <w:szCs w:val="20"/>
        </w:rPr>
        <w:t>Zmluvy</w:t>
      </w:r>
      <w:r w:rsidR="00237ABD" w:rsidRPr="00342EF3">
        <w:rPr>
          <w:rFonts w:ascii="Arial" w:hAnsi="Arial" w:cs="Arial"/>
          <w:sz w:val="20"/>
          <w:szCs w:val="20"/>
        </w:rPr>
        <w:t xml:space="preserve"> je možné po dohode oboch účastníkov meniť a dopĺňať číselne označenými písomnými dodatkami, ktoré musia byť podpísané oboma  zmluvnými stranami. Dodatky musia byť zverejnené v CRZ a ich účinky nastávajú dňom nasledujúcim po dni ich zverejnenia v CRZ.</w:t>
      </w:r>
      <w:r w:rsidR="00B1384B" w:rsidRPr="00342EF3">
        <w:rPr>
          <w:rFonts w:ascii="Arial" w:hAnsi="Arial" w:cs="Arial"/>
          <w:sz w:val="20"/>
          <w:szCs w:val="20"/>
        </w:rPr>
        <w:t xml:space="preserve"> Akékoľvek zmeny zmluvy musia byť v súlade s § 18 zákona o verejnom obstarávaní.</w:t>
      </w:r>
    </w:p>
    <w:p w14:paraId="4FCE5B91" w14:textId="6616023C" w:rsidR="00695F6F" w:rsidRPr="00342EF3" w:rsidDel="00953BEA" w:rsidRDefault="00237ABD">
      <w:pPr>
        <w:numPr>
          <w:ilvl w:val="0"/>
          <w:numId w:val="15"/>
        </w:numPr>
        <w:spacing w:after="120"/>
        <w:ind w:left="426" w:hanging="426"/>
        <w:jc w:val="both"/>
        <w:rPr>
          <w:del w:id="134" w:author="Obstaravanie_Simona Gondžalová" w:date="2022-07-08T12:04:00Z"/>
          <w:rFonts w:ascii="Arial" w:hAnsi="Arial" w:cs="Arial"/>
          <w:sz w:val="20"/>
          <w:szCs w:val="20"/>
        </w:rPr>
        <w:pPrChange w:id="135" w:author="Obstaravanie" w:date="2022-07-12T10:37:00Z">
          <w:pPr>
            <w:numPr>
              <w:numId w:val="15"/>
            </w:numPr>
            <w:tabs>
              <w:tab w:val="num" w:pos="2051"/>
            </w:tabs>
            <w:spacing w:after="120"/>
            <w:ind w:left="426" w:hanging="360"/>
            <w:jc w:val="both"/>
          </w:pPr>
        </w:pPrChange>
      </w:pPr>
      <w:commentRangeStart w:id="136"/>
      <w:del w:id="137" w:author="Obstaravanie_Simona Gondžalová" w:date="2022-07-08T12:04:00Z">
        <w:r w:rsidRPr="00342EF3" w:rsidDel="00953BEA">
          <w:rPr>
            <w:rFonts w:ascii="Arial" w:hAnsi="Arial" w:cs="Arial"/>
            <w:sz w:val="20"/>
            <w:szCs w:val="20"/>
          </w:rPr>
          <w:delText>Kupujúci je opráv</w:delText>
        </w:r>
        <w:r w:rsidR="008C10C0" w:rsidRPr="00342EF3" w:rsidDel="00953BEA">
          <w:rPr>
            <w:rFonts w:ascii="Arial" w:hAnsi="Arial" w:cs="Arial"/>
            <w:sz w:val="20"/>
            <w:szCs w:val="20"/>
          </w:rPr>
          <w:delText xml:space="preserve">nený okamžite odstúpiť od </w:delText>
        </w:r>
        <w:r w:rsidR="00E7362B" w:rsidRPr="00342EF3" w:rsidDel="00953BEA">
          <w:rPr>
            <w:rFonts w:ascii="Arial" w:hAnsi="Arial" w:cs="Arial"/>
            <w:sz w:val="20"/>
            <w:szCs w:val="20"/>
          </w:rPr>
          <w:delText>Zmluvy</w:delText>
        </w:r>
        <w:r w:rsidRPr="00342EF3" w:rsidDel="00953BEA">
          <w:rPr>
            <w:rFonts w:ascii="Arial" w:hAnsi="Arial" w:cs="Arial"/>
            <w:sz w:val="20"/>
            <w:szCs w:val="20"/>
          </w:rPr>
          <w:delText xml:space="preserve"> v prípade, ak predávajúc</w:delText>
        </w:r>
        <w:r w:rsidR="00FD7E8C" w:rsidRPr="00342EF3" w:rsidDel="00953BEA">
          <w:rPr>
            <w:rFonts w:ascii="Arial" w:hAnsi="Arial" w:cs="Arial"/>
            <w:sz w:val="20"/>
            <w:szCs w:val="20"/>
          </w:rPr>
          <w:delText xml:space="preserve">i vstúpil do likvidácie alebo </w:delText>
        </w:r>
        <w:r w:rsidRPr="00342EF3" w:rsidDel="00953BEA">
          <w:rPr>
            <w:rFonts w:ascii="Arial" w:hAnsi="Arial" w:cs="Arial"/>
            <w:sz w:val="20"/>
            <w:szCs w:val="20"/>
          </w:rPr>
          <w:delText xml:space="preserve"> na jeho majetok bol vyhlásený konkurz</w:delText>
        </w:r>
        <w:r w:rsidR="002D6BAF" w:rsidRPr="00342EF3" w:rsidDel="00953BEA">
          <w:rPr>
            <w:rFonts w:ascii="Arial" w:hAnsi="Arial" w:cs="Arial"/>
            <w:sz w:val="20"/>
            <w:szCs w:val="20"/>
          </w:rPr>
          <w:delText xml:space="preserve"> alebo ak subdodávatelia, ktorí majú povinnosť zapisovať sa do registra verejného sektora, nie sú zapísaní v registri partnerov verejného sektora.</w:delText>
        </w:r>
        <w:r w:rsidRPr="00342EF3" w:rsidDel="00953BEA">
          <w:rPr>
            <w:rFonts w:ascii="Arial" w:hAnsi="Arial" w:cs="Arial"/>
            <w:sz w:val="20"/>
            <w:szCs w:val="20"/>
          </w:rPr>
          <w:delText xml:space="preserve"> </w:delText>
        </w:r>
        <w:r w:rsidR="00695F6F" w:rsidRPr="00342EF3" w:rsidDel="00953BEA">
          <w:rPr>
            <w:rFonts w:ascii="Arial" w:hAnsi="Arial" w:cs="Arial"/>
            <w:sz w:val="20"/>
            <w:szCs w:val="20"/>
          </w:rPr>
          <w:delText xml:space="preserve">Kupujúci môže odstúpiť od zmluvy </w:delText>
        </w:r>
        <w:r w:rsidR="002D6BAF" w:rsidRPr="00342EF3" w:rsidDel="00953BEA">
          <w:rPr>
            <w:rFonts w:ascii="Arial" w:hAnsi="Arial" w:cs="Arial"/>
            <w:sz w:val="20"/>
            <w:szCs w:val="20"/>
          </w:rPr>
          <w:delText xml:space="preserve">aj </w:delText>
        </w:r>
        <w:r w:rsidR="00695F6F" w:rsidRPr="00342EF3" w:rsidDel="00953BEA">
          <w:rPr>
            <w:rFonts w:ascii="Arial" w:hAnsi="Arial" w:cs="Arial"/>
            <w:sz w:val="20"/>
            <w:szCs w:val="20"/>
          </w:rPr>
          <w:delText>na základe dôvodov uvedených v § 19 zákona o verejnom obstarávaní.</w:delText>
        </w:r>
      </w:del>
      <w:commentRangeEnd w:id="136"/>
      <w:r w:rsidR="00953BEA">
        <w:rPr>
          <w:rStyle w:val="Odkaznakomentr"/>
        </w:rPr>
        <w:commentReference w:id="136"/>
      </w:r>
    </w:p>
    <w:p w14:paraId="3A9B9E6C" w14:textId="77777777" w:rsidR="00237ABD" w:rsidRPr="00342EF3" w:rsidRDefault="00237ABD">
      <w:pPr>
        <w:numPr>
          <w:ilvl w:val="0"/>
          <w:numId w:val="15"/>
        </w:numPr>
        <w:spacing w:after="120"/>
        <w:ind w:left="426" w:hanging="426"/>
        <w:jc w:val="both"/>
        <w:rPr>
          <w:rFonts w:ascii="Arial" w:hAnsi="Arial" w:cs="Arial"/>
          <w:sz w:val="20"/>
          <w:szCs w:val="20"/>
        </w:rPr>
        <w:pPrChange w:id="138" w:author="Obstaravanie" w:date="2022-07-12T10:37:00Z">
          <w:pPr>
            <w:numPr>
              <w:numId w:val="15"/>
            </w:numPr>
            <w:tabs>
              <w:tab w:val="num" w:pos="2051"/>
            </w:tabs>
            <w:spacing w:after="120"/>
            <w:ind w:left="426" w:hanging="360"/>
            <w:jc w:val="both"/>
          </w:pPr>
        </w:pPrChange>
      </w:pPr>
      <w:r w:rsidRPr="00342EF3">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w:t>
      </w:r>
      <w:r w:rsidR="008C10C0" w:rsidRPr="00342EF3">
        <w:rPr>
          <w:rFonts w:ascii="Arial" w:hAnsi="Arial" w:cs="Arial"/>
          <w:noProof/>
          <w:sz w:val="20"/>
          <w:szCs w:val="20"/>
          <w:lang w:eastAsia="sk-SK"/>
        </w:rPr>
        <w:t xml:space="preserve">kamžite odstúpiť od tejto </w:t>
      </w:r>
      <w:r w:rsidR="00E7362B" w:rsidRPr="00342EF3">
        <w:rPr>
          <w:rFonts w:ascii="Arial" w:hAnsi="Arial" w:cs="Arial"/>
          <w:noProof/>
          <w:sz w:val="20"/>
          <w:szCs w:val="20"/>
          <w:lang w:eastAsia="sk-SK"/>
        </w:rPr>
        <w:t>Zmluvy</w:t>
      </w:r>
      <w:r w:rsidRPr="00342EF3">
        <w:rPr>
          <w:rFonts w:ascii="Arial" w:hAnsi="Arial" w:cs="Arial"/>
          <w:noProof/>
          <w:sz w:val="20"/>
          <w:szCs w:val="20"/>
          <w:lang w:eastAsia="sk-SK"/>
        </w:rPr>
        <w:t>.</w:t>
      </w:r>
    </w:p>
    <w:p w14:paraId="7F19596A" w14:textId="77777777" w:rsidR="00C932D8" w:rsidRPr="00342EF3" w:rsidRDefault="00C932D8">
      <w:pPr>
        <w:numPr>
          <w:ilvl w:val="0"/>
          <w:numId w:val="15"/>
        </w:numPr>
        <w:spacing w:after="120"/>
        <w:ind w:left="426" w:hanging="426"/>
        <w:jc w:val="both"/>
        <w:rPr>
          <w:rFonts w:ascii="Arial" w:hAnsi="Arial" w:cs="Arial"/>
          <w:sz w:val="20"/>
          <w:szCs w:val="20"/>
        </w:rPr>
        <w:pPrChange w:id="139" w:author="Obstaravanie" w:date="2022-07-12T10:37:00Z">
          <w:pPr>
            <w:numPr>
              <w:numId w:val="15"/>
            </w:numPr>
            <w:tabs>
              <w:tab w:val="num" w:pos="2051"/>
            </w:tabs>
            <w:spacing w:after="120"/>
            <w:ind w:left="426" w:hanging="360"/>
            <w:jc w:val="both"/>
          </w:pPr>
        </w:pPrChange>
      </w:pPr>
      <w:r w:rsidRPr="00342EF3">
        <w:rPr>
          <w:rFonts w:ascii="Arial" w:eastAsia="TT6299o00" w:hAnsi="Arial" w:cs="Arial"/>
          <w:sz w:val="20"/>
          <w:szCs w:val="20"/>
        </w:rPr>
        <w:t>Po splnení predmetu zmluvy je predávajúci povinný vystaviť na vyžiadanie kupujúceho do 14 dni pí</w:t>
      </w:r>
      <w:r w:rsidR="00F05618" w:rsidRPr="00342EF3">
        <w:rPr>
          <w:rFonts w:ascii="Arial" w:eastAsia="TT6299o00" w:hAnsi="Arial" w:cs="Arial"/>
          <w:sz w:val="20"/>
          <w:szCs w:val="20"/>
        </w:rPr>
        <w:t>somné</w:t>
      </w:r>
      <w:r w:rsidRPr="00342EF3">
        <w:rPr>
          <w:rFonts w:ascii="Arial" w:eastAsia="TT6299o00" w:hAnsi="Arial" w:cs="Arial"/>
          <w:sz w:val="20"/>
          <w:szCs w:val="20"/>
        </w:rPr>
        <w:t xml:space="preserve"> potvrdenie /do</w:t>
      </w:r>
      <w:r w:rsidR="00F05618" w:rsidRPr="00342EF3">
        <w:rPr>
          <w:rFonts w:ascii="Arial" w:eastAsia="TT6299o00" w:hAnsi="Arial" w:cs="Arial"/>
          <w:sz w:val="20"/>
          <w:szCs w:val="20"/>
        </w:rPr>
        <w:t>kument/, v ktorom uvedie celkové skutočné</w:t>
      </w:r>
      <w:r w:rsidRPr="00342EF3">
        <w:rPr>
          <w:rFonts w:ascii="Arial" w:eastAsia="TT6299o00" w:hAnsi="Arial" w:cs="Arial"/>
          <w:sz w:val="20"/>
          <w:szCs w:val="20"/>
        </w:rPr>
        <w:t xml:space="preserve"> plnenie predmetu zmluvy za celé obdobie platnosti zmluvy s uvedením množstva a druhu tovaru v členení podľa prílohy č. 1 zmluvy.</w:t>
      </w:r>
    </w:p>
    <w:p w14:paraId="0A8842F4" w14:textId="77777777" w:rsidR="00237ABD" w:rsidRPr="00342EF3" w:rsidRDefault="00237ABD">
      <w:pPr>
        <w:numPr>
          <w:ilvl w:val="0"/>
          <w:numId w:val="15"/>
        </w:numPr>
        <w:spacing w:after="120"/>
        <w:ind w:left="426" w:hanging="426"/>
        <w:jc w:val="both"/>
        <w:rPr>
          <w:rFonts w:ascii="Arial" w:hAnsi="Arial" w:cs="Arial"/>
          <w:sz w:val="20"/>
          <w:szCs w:val="20"/>
        </w:rPr>
        <w:pPrChange w:id="140" w:author="Obstaravanie" w:date="2022-07-12T10:37:00Z">
          <w:pPr>
            <w:numPr>
              <w:numId w:val="15"/>
            </w:numPr>
            <w:tabs>
              <w:tab w:val="num" w:pos="2051"/>
            </w:tabs>
            <w:spacing w:after="120"/>
            <w:ind w:left="426" w:hanging="360"/>
            <w:jc w:val="both"/>
          </w:pPr>
        </w:pPrChange>
      </w:pPr>
      <w:r w:rsidRPr="00342EF3">
        <w:rPr>
          <w:rFonts w:ascii="Arial" w:hAnsi="Arial" w:cs="Arial"/>
          <w:sz w:val="20"/>
          <w:szCs w:val="20"/>
        </w:rPr>
        <w:t>Zmluvné strany sú povinné navzájom si oznámiť každú zmenu, kt</w:t>
      </w:r>
      <w:r w:rsidR="008C10C0" w:rsidRPr="00342EF3">
        <w:rPr>
          <w:rFonts w:ascii="Arial" w:hAnsi="Arial" w:cs="Arial"/>
          <w:sz w:val="20"/>
          <w:szCs w:val="20"/>
        </w:rPr>
        <w:t xml:space="preserve">orá by mohla ovplyvniť v tejto </w:t>
      </w:r>
      <w:r w:rsidR="00E7362B" w:rsidRPr="00342EF3">
        <w:rPr>
          <w:rFonts w:ascii="Arial" w:hAnsi="Arial" w:cs="Arial"/>
          <w:sz w:val="20"/>
          <w:szCs w:val="20"/>
        </w:rPr>
        <w:t>Zmluve</w:t>
      </w:r>
      <w:r w:rsidRPr="00342EF3">
        <w:rPr>
          <w:rFonts w:ascii="Arial" w:hAnsi="Arial" w:cs="Arial"/>
          <w:sz w:val="20"/>
          <w:szCs w:val="20"/>
        </w:rPr>
        <w:t xml:space="preserve"> dohodnuté podmienky. </w:t>
      </w:r>
      <w:r w:rsidR="000650E2" w:rsidRPr="00342EF3">
        <w:rPr>
          <w:rFonts w:ascii="Arial" w:hAnsi="Arial" w:cs="Arial"/>
          <w:sz w:val="20"/>
          <w:szCs w:val="20"/>
        </w:rPr>
        <w:t xml:space="preserve">Pokiaľ ktorákoľvek časť tejto </w:t>
      </w:r>
      <w:r w:rsidR="00E7362B" w:rsidRPr="00342EF3">
        <w:rPr>
          <w:rFonts w:ascii="Arial" w:hAnsi="Arial" w:cs="Arial"/>
          <w:sz w:val="20"/>
          <w:szCs w:val="20"/>
        </w:rPr>
        <w:t>Zmluvy</w:t>
      </w:r>
      <w:r w:rsidRPr="00342EF3">
        <w:rPr>
          <w:rFonts w:ascii="Arial" w:hAnsi="Arial" w:cs="Arial"/>
          <w:sz w:val="20"/>
          <w:szCs w:val="20"/>
        </w:rPr>
        <w:t xml:space="preserve"> na základe zmeny právnych predpisov stratí svoju platnosť a dôjde k jej zmene, bude táto časť upravená p</w:t>
      </w:r>
      <w:r w:rsidR="008C10C0" w:rsidRPr="00342EF3">
        <w:rPr>
          <w:rFonts w:ascii="Arial" w:hAnsi="Arial" w:cs="Arial"/>
          <w:sz w:val="20"/>
          <w:szCs w:val="20"/>
        </w:rPr>
        <w:t xml:space="preserve">ísomným dodatkom k tejto </w:t>
      </w:r>
      <w:r w:rsidR="00E7362B" w:rsidRPr="00342EF3">
        <w:rPr>
          <w:rFonts w:ascii="Arial" w:hAnsi="Arial" w:cs="Arial"/>
          <w:sz w:val="20"/>
          <w:szCs w:val="20"/>
        </w:rPr>
        <w:t>Zmluve</w:t>
      </w:r>
      <w:r w:rsidR="000650E2" w:rsidRPr="00342EF3">
        <w:rPr>
          <w:rFonts w:ascii="Arial" w:hAnsi="Arial" w:cs="Arial"/>
          <w:sz w:val="20"/>
          <w:szCs w:val="20"/>
        </w:rPr>
        <w:t xml:space="preserve">, pričom ostatné časti </w:t>
      </w:r>
      <w:r w:rsidR="00E7362B" w:rsidRPr="00342EF3">
        <w:rPr>
          <w:rFonts w:ascii="Arial" w:hAnsi="Arial" w:cs="Arial"/>
          <w:sz w:val="20"/>
          <w:szCs w:val="20"/>
        </w:rPr>
        <w:t>Zmluvy</w:t>
      </w:r>
      <w:r w:rsidRPr="00342EF3">
        <w:rPr>
          <w:rFonts w:ascii="Arial" w:hAnsi="Arial" w:cs="Arial"/>
          <w:sz w:val="20"/>
          <w:szCs w:val="20"/>
        </w:rPr>
        <w:t xml:space="preserve"> zostávajú bez zmeny.</w:t>
      </w:r>
      <w:r w:rsidR="004769E6" w:rsidRPr="00342EF3">
        <w:rPr>
          <w:rFonts w:ascii="Arial" w:hAnsi="Arial" w:cs="Arial"/>
          <w:sz w:val="20"/>
          <w:szCs w:val="20"/>
        </w:rPr>
        <w:t xml:space="preserve"> </w:t>
      </w:r>
    </w:p>
    <w:p w14:paraId="287D3F78" w14:textId="77777777" w:rsidR="00237ABD" w:rsidRPr="00342EF3" w:rsidRDefault="00237ABD">
      <w:pPr>
        <w:numPr>
          <w:ilvl w:val="0"/>
          <w:numId w:val="15"/>
        </w:numPr>
        <w:spacing w:after="120"/>
        <w:ind w:left="426" w:hanging="426"/>
        <w:jc w:val="both"/>
        <w:rPr>
          <w:rFonts w:ascii="Arial" w:hAnsi="Arial" w:cs="Arial"/>
          <w:sz w:val="20"/>
          <w:szCs w:val="20"/>
        </w:rPr>
        <w:pPrChange w:id="141" w:author="Obstaravanie" w:date="2022-07-12T10:37:00Z">
          <w:pPr>
            <w:numPr>
              <w:numId w:val="15"/>
            </w:numPr>
            <w:tabs>
              <w:tab w:val="num" w:pos="2051"/>
            </w:tabs>
            <w:spacing w:after="120"/>
            <w:ind w:left="426" w:hanging="360"/>
            <w:jc w:val="both"/>
          </w:pPr>
        </w:pPrChange>
      </w:pPr>
      <w:r w:rsidRPr="00342EF3">
        <w:rPr>
          <w:rFonts w:ascii="Arial" w:hAnsi="Arial" w:cs="Arial"/>
          <w:sz w:val="20"/>
          <w:szCs w:val="20"/>
        </w:rPr>
        <w:t>Vzájomné majetkové vzťahy zmluv</w:t>
      </w:r>
      <w:r w:rsidR="008C10C0" w:rsidRPr="00342EF3">
        <w:rPr>
          <w:rFonts w:ascii="Arial" w:hAnsi="Arial" w:cs="Arial"/>
          <w:sz w:val="20"/>
          <w:szCs w:val="20"/>
        </w:rPr>
        <w:t xml:space="preserve">ných strán vyplývajúce z tejto </w:t>
      </w:r>
      <w:r w:rsidR="00E7362B" w:rsidRPr="00342EF3">
        <w:rPr>
          <w:rFonts w:ascii="Arial" w:hAnsi="Arial" w:cs="Arial"/>
          <w:sz w:val="20"/>
          <w:szCs w:val="20"/>
        </w:rPr>
        <w:t>Zmluvy</w:t>
      </w:r>
      <w:r w:rsidRPr="00342EF3">
        <w:rPr>
          <w:rFonts w:ascii="Arial" w:hAnsi="Arial" w:cs="Arial"/>
          <w:sz w:val="20"/>
          <w:szCs w:val="20"/>
        </w:rPr>
        <w:t xml:space="preserve"> sa riadia právnym poriadkom Slovenskej republi</w:t>
      </w:r>
      <w:r w:rsidR="008C10C0" w:rsidRPr="00342EF3">
        <w:rPr>
          <w:rFonts w:ascii="Arial" w:hAnsi="Arial" w:cs="Arial"/>
          <w:sz w:val="20"/>
          <w:szCs w:val="20"/>
        </w:rPr>
        <w:t xml:space="preserve">ky. Na riešenie sporov z tejto </w:t>
      </w:r>
      <w:r w:rsidR="00E7362B" w:rsidRPr="00342EF3">
        <w:rPr>
          <w:rFonts w:ascii="Arial" w:hAnsi="Arial" w:cs="Arial"/>
          <w:sz w:val="20"/>
          <w:szCs w:val="20"/>
        </w:rPr>
        <w:t>Zmluvy</w:t>
      </w:r>
      <w:r w:rsidRPr="00342EF3">
        <w:rPr>
          <w:rFonts w:ascii="Arial" w:hAnsi="Arial" w:cs="Arial"/>
          <w:sz w:val="20"/>
          <w:szCs w:val="20"/>
        </w:rPr>
        <w:t xml:space="preserve"> dohody a z nároku na náhradu škody má právomoc Okresný súd Nové Zámky. </w:t>
      </w:r>
    </w:p>
    <w:p w14:paraId="67F8943E" w14:textId="77777777" w:rsidR="00237ABD" w:rsidRPr="00342EF3" w:rsidRDefault="008C10C0">
      <w:pPr>
        <w:pStyle w:val="Default"/>
        <w:numPr>
          <w:ilvl w:val="0"/>
          <w:numId w:val="15"/>
        </w:numPr>
        <w:autoSpaceDE w:val="0"/>
        <w:spacing w:after="120" w:line="276" w:lineRule="auto"/>
        <w:ind w:left="426" w:hanging="426"/>
        <w:jc w:val="both"/>
        <w:rPr>
          <w:rFonts w:ascii="Arial" w:hAnsi="Arial" w:cs="Arial"/>
          <w:color w:val="auto"/>
          <w:sz w:val="20"/>
          <w:szCs w:val="20"/>
        </w:rPr>
        <w:pPrChange w:id="142" w:author="Obstaravanie" w:date="2022-07-12T10:37:00Z">
          <w:pPr>
            <w:pStyle w:val="Default"/>
            <w:numPr>
              <w:numId w:val="15"/>
            </w:numPr>
            <w:tabs>
              <w:tab w:val="num" w:pos="2051"/>
            </w:tabs>
            <w:autoSpaceDE w:val="0"/>
            <w:spacing w:after="120" w:line="276" w:lineRule="auto"/>
            <w:ind w:left="426" w:hanging="360"/>
            <w:jc w:val="both"/>
          </w:pPr>
        </w:pPrChange>
      </w:pPr>
      <w:r w:rsidRPr="00342EF3">
        <w:rPr>
          <w:rFonts w:ascii="Arial" w:hAnsi="Arial" w:cs="Arial"/>
          <w:color w:val="auto"/>
          <w:sz w:val="20"/>
          <w:szCs w:val="20"/>
        </w:rPr>
        <w:t xml:space="preserve">Táto </w:t>
      </w:r>
      <w:r w:rsidR="00E7362B" w:rsidRPr="00342EF3">
        <w:rPr>
          <w:rFonts w:ascii="Arial" w:hAnsi="Arial" w:cs="Arial"/>
          <w:color w:val="auto"/>
          <w:sz w:val="20"/>
          <w:szCs w:val="20"/>
        </w:rPr>
        <w:t>Zmluva</w:t>
      </w:r>
      <w:r w:rsidR="00237ABD" w:rsidRPr="00342EF3">
        <w:rPr>
          <w:rFonts w:ascii="Arial" w:hAnsi="Arial" w:cs="Arial"/>
          <w:color w:val="auto"/>
          <w:sz w:val="20"/>
          <w:szCs w:val="20"/>
        </w:rPr>
        <w:t xml:space="preserve"> je vyhotovená v </w:t>
      </w:r>
      <w:r w:rsidR="005005A8" w:rsidRPr="00342EF3">
        <w:rPr>
          <w:rFonts w:ascii="Arial" w:hAnsi="Arial" w:cs="Arial"/>
          <w:color w:val="auto"/>
          <w:sz w:val="20"/>
          <w:szCs w:val="20"/>
        </w:rPr>
        <w:t>troch</w:t>
      </w:r>
      <w:r w:rsidR="00237ABD" w:rsidRPr="00342EF3">
        <w:rPr>
          <w:rFonts w:ascii="Arial" w:hAnsi="Arial" w:cs="Arial"/>
          <w:color w:val="auto"/>
          <w:sz w:val="20"/>
          <w:szCs w:val="20"/>
        </w:rPr>
        <w:t xml:space="preserve"> rovnopisoch, z ktorých predávajúci obdrží </w:t>
      </w:r>
      <w:r w:rsidR="005005A8" w:rsidRPr="00342EF3">
        <w:rPr>
          <w:rFonts w:ascii="Arial" w:hAnsi="Arial" w:cs="Arial"/>
          <w:color w:val="auto"/>
          <w:sz w:val="20"/>
          <w:szCs w:val="20"/>
        </w:rPr>
        <w:t xml:space="preserve">jeden </w:t>
      </w:r>
      <w:r w:rsidR="00237ABD" w:rsidRPr="00342EF3">
        <w:rPr>
          <w:rFonts w:ascii="Arial" w:hAnsi="Arial" w:cs="Arial"/>
          <w:color w:val="auto"/>
          <w:sz w:val="20"/>
          <w:szCs w:val="20"/>
        </w:rPr>
        <w:t xml:space="preserve">a kupujúci obdrží </w:t>
      </w:r>
      <w:r w:rsidR="005005A8" w:rsidRPr="00342EF3">
        <w:rPr>
          <w:rFonts w:ascii="Arial" w:hAnsi="Arial" w:cs="Arial"/>
          <w:color w:val="auto"/>
          <w:sz w:val="20"/>
          <w:szCs w:val="20"/>
        </w:rPr>
        <w:t>dva</w:t>
      </w:r>
      <w:r w:rsidR="00237ABD" w:rsidRPr="00342EF3">
        <w:rPr>
          <w:rFonts w:ascii="Arial" w:hAnsi="Arial" w:cs="Arial"/>
          <w:color w:val="auto"/>
          <w:sz w:val="20"/>
          <w:szCs w:val="20"/>
        </w:rPr>
        <w:t xml:space="preserve"> rovnopisy. </w:t>
      </w:r>
    </w:p>
    <w:p w14:paraId="465BEA76" w14:textId="77777777" w:rsidR="00617A15" w:rsidRPr="00342EF3" w:rsidRDefault="00237ABD">
      <w:pPr>
        <w:pStyle w:val="Default"/>
        <w:numPr>
          <w:ilvl w:val="0"/>
          <w:numId w:val="15"/>
        </w:numPr>
        <w:autoSpaceDE w:val="0"/>
        <w:spacing w:after="120" w:line="276" w:lineRule="auto"/>
        <w:ind w:left="426" w:hanging="426"/>
        <w:jc w:val="both"/>
        <w:rPr>
          <w:rFonts w:ascii="Arial" w:hAnsi="Arial" w:cs="Arial"/>
          <w:color w:val="auto"/>
          <w:sz w:val="20"/>
          <w:szCs w:val="20"/>
        </w:rPr>
        <w:pPrChange w:id="143" w:author="Obstaravanie" w:date="2022-07-12T10:37:00Z">
          <w:pPr>
            <w:pStyle w:val="Default"/>
            <w:numPr>
              <w:numId w:val="15"/>
            </w:numPr>
            <w:tabs>
              <w:tab w:val="num" w:pos="2051"/>
            </w:tabs>
            <w:autoSpaceDE w:val="0"/>
            <w:spacing w:after="120" w:line="276" w:lineRule="auto"/>
            <w:ind w:left="426" w:hanging="360"/>
            <w:jc w:val="both"/>
          </w:pPr>
        </w:pPrChange>
      </w:pPr>
      <w:r w:rsidRPr="00342EF3">
        <w:rPr>
          <w:rFonts w:ascii="Arial" w:hAnsi="Arial" w:cs="Arial"/>
          <w:sz w:val="20"/>
          <w:szCs w:val="20"/>
        </w:rPr>
        <w:t>Zmluvné strany (každá za seba) zhodne záväzne vyhlasujú,</w:t>
      </w:r>
      <w:r w:rsidR="000650E2" w:rsidRPr="00342EF3">
        <w:rPr>
          <w:rFonts w:ascii="Arial" w:hAnsi="Arial" w:cs="Arial"/>
          <w:sz w:val="20"/>
          <w:szCs w:val="20"/>
        </w:rPr>
        <w:t xml:space="preserve"> že sú oprávnené uzavrieť túto </w:t>
      </w:r>
      <w:r w:rsidR="00E7362B" w:rsidRPr="00342EF3">
        <w:rPr>
          <w:rFonts w:ascii="Arial" w:hAnsi="Arial" w:cs="Arial"/>
          <w:sz w:val="20"/>
          <w:szCs w:val="20"/>
        </w:rPr>
        <w:t>Zmluvu</w:t>
      </w:r>
      <w:r w:rsidR="000650E2" w:rsidRPr="00342EF3">
        <w:rPr>
          <w:rFonts w:ascii="Arial" w:hAnsi="Arial" w:cs="Arial"/>
          <w:sz w:val="20"/>
          <w:szCs w:val="20"/>
        </w:rPr>
        <w:t xml:space="preserve">, a že táto </w:t>
      </w:r>
      <w:r w:rsidR="00E7362B" w:rsidRPr="00342EF3">
        <w:rPr>
          <w:rFonts w:ascii="Arial" w:hAnsi="Arial" w:cs="Arial"/>
          <w:sz w:val="20"/>
          <w:szCs w:val="20"/>
        </w:rPr>
        <w:t>Zmluva</w:t>
      </w:r>
      <w:r w:rsidRPr="00342EF3">
        <w:rPr>
          <w:rFonts w:ascii="Arial" w:hAnsi="Arial" w:cs="Arial"/>
          <w:sz w:val="20"/>
          <w:szCs w:val="20"/>
        </w:rPr>
        <w:t xml:space="preserve"> nebola uzavretá za nevýhodných ani nevyhovujúcich podmienok pre žiadnu zmluvnú stranu. Súčasne zmluvné strany (každá za seba) zhodne zá</w:t>
      </w:r>
      <w:r w:rsidR="000650E2" w:rsidRPr="00342EF3">
        <w:rPr>
          <w:rFonts w:ascii="Arial" w:hAnsi="Arial" w:cs="Arial"/>
          <w:sz w:val="20"/>
          <w:szCs w:val="20"/>
        </w:rPr>
        <w:t xml:space="preserve">väzne vyhlasujú, že sa s touto </w:t>
      </w:r>
      <w:r w:rsidR="00E7362B" w:rsidRPr="00342EF3">
        <w:rPr>
          <w:rFonts w:ascii="Arial" w:hAnsi="Arial" w:cs="Arial"/>
          <w:sz w:val="20"/>
          <w:szCs w:val="20"/>
        </w:rPr>
        <w:t>Zmluvou</w:t>
      </w:r>
      <w:r w:rsidRPr="00342EF3">
        <w:rPr>
          <w:rFonts w:ascii="Arial" w:hAnsi="Arial" w:cs="Arial"/>
          <w:sz w:val="20"/>
          <w:szCs w:val="20"/>
        </w:rPr>
        <w:t xml:space="preserve"> dôkladne oboznámili a jej obsahu porozumeli, súhlasia s ňou,</w:t>
      </w:r>
      <w:r w:rsidR="000650E2" w:rsidRPr="00342EF3">
        <w:rPr>
          <w:rFonts w:ascii="Arial" w:hAnsi="Arial" w:cs="Arial"/>
          <w:sz w:val="20"/>
          <w:szCs w:val="20"/>
        </w:rPr>
        <w:t xml:space="preserve"> zaväzujú sa ustanovenia tejto D</w:t>
      </w:r>
      <w:r w:rsidRPr="00342EF3">
        <w:rPr>
          <w:rFonts w:ascii="Arial" w:hAnsi="Arial" w:cs="Arial"/>
          <w:sz w:val="20"/>
          <w:szCs w:val="20"/>
        </w:rPr>
        <w:t>ohody plniť, pričom zmluvn</w:t>
      </w:r>
      <w:r w:rsidR="008C10C0" w:rsidRPr="00342EF3">
        <w:rPr>
          <w:rFonts w:ascii="Arial" w:hAnsi="Arial" w:cs="Arial"/>
          <w:sz w:val="20"/>
          <w:szCs w:val="20"/>
        </w:rPr>
        <w:t xml:space="preserve">é strany na znak toho, že táto </w:t>
      </w:r>
      <w:r w:rsidR="00E7362B" w:rsidRPr="00342EF3">
        <w:rPr>
          <w:rFonts w:ascii="Arial" w:hAnsi="Arial" w:cs="Arial"/>
          <w:sz w:val="20"/>
          <w:szCs w:val="20"/>
        </w:rPr>
        <w:t>Zmluva</w:t>
      </w:r>
      <w:r w:rsidRPr="00342EF3">
        <w:rPr>
          <w:rFonts w:ascii="Arial" w:hAnsi="Arial" w:cs="Arial"/>
          <w:sz w:val="20"/>
          <w:szCs w:val="20"/>
        </w:rPr>
        <w:t xml:space="preserve"> je určitá, zrozumiteľná a zodpovedá ich slobodnej vôl</w:t>
      </w:r>
      <w:r w:rsidR="000650E2" w:rsidRPr="00342EF3">
        <w:rPr>
          <w:rFonts w:ascii="Arial" w:hAnsi="Arial" w:cs="Arial"/>
          <w:sz w:val="20"/>
          <w:szCs w:val="20"/>
        </w:rPr>
        <w:t xml:space="preserve">i, vlastnoručne podpísali túto </w:t>
      </w:r>
      <w:r w:rsidR="00E7362B" w:rsidRPr="00342EF3">
        <w:rPr>
          <w:rFonts w:ascii="Arial" w:hAnsi="Arial" w:cs="Arial"/>
          <w:sz w:val="20"/>
          <w:szCs w:val="20"/>
        </w:rPr>
        <w:t>Zmluvu</w:t>
      </w:r>
      <w:r w:rsidRPr="00342EF3">
        <w:rPr>
          <w:rFonts w:ascii="Arial" w:hAnsi="Arial" w:cs="Arial"/>
          <w:sz w:val="20"/>
          <w:szCs w:val="20"/>
        </w:rPr>
        <w:t xml:space="preserve"> prostredníctvom svojich oprávnených zástupcov.</w:t>
      </w:r>
    </w:p>
    <w:p w14:paraId="4F3E85D6" w14:textId="0EFAC0D6" w:rsidR="009502B3" w:rsidRPr="00342EF3" w:rsidRDefault="00345B91">
      <w:pPr>
        <w:pStyle w:val="Default"/>
        <w:numPr>
          <w:ilvl w:val="0"/>
          <w:numId w:val="15"/>
        </w:numPr>
        <w:autoSpaceDE w:val="0"/>
        <w:spacing w:after="120" w:line="276" w:lineRule="auto"/>
        <w:ind w:left="426" w:hanging="426"/>
        <w:jc w:val="both"/>
        <w:rPr>
          <w:rFonts w:ascii="Arial" w:hAnsi="Arial" w:cs="Arial"/>
          <w:color w:val="auto"/>
          <w:sz w:val="20"/>
          <w:szCs w:val="20"/>
        </w:rPr>
        <w:pPrChange w:id="144" w:author="Obstaravanie" w:date="2022-07-12T10:37:00Z">
          <w:pPr>
            <w:pStyle w:val="Default"/>
            <w:numPr>
              <w:numId w:val="15"/>
            </w:numPr>
            <w:tabs>
              <w:tab w:val="num" w:pos="2051"/>
            </w:tabs>
            <w:autoSpaceDE w:val="0"/>
            <w:spacing w:after="120" w:line="276" w:lineRule="auto"/>
            <w:ind w:left="426" w:hanging="360"/>
            <w:jc w:val="both"/>
          </w:pPr>
        </w:pPrChange>
      </w:pPr>
      <w:r w:rsidRPr="00342EF3">
        <w:rPr>
          <w:rFonts w:ascii="Arial" w:hAnsi="Arial" w:cs="Arial"/>
          <w:sz w:val="20"/>
          <w:szCs w:val="20"/>
        </w:rPr>
        <w:t>Neodd</w:t>
      </w:r>
      <w:r w:rsidR="009502B3" w:rsidRPr="00342EF3">
        <w:rPr>
          <w:rFonts w:ascii="Arial" w:hAnsi="Arial" w:cs="Arial"/>
          <w:sz w:val="20"/>
          <w:szCs w:val="20"/>
        </w:rPr>
        <w:t xml:space="preserve">eliteľnou časťou tejto </w:t>
      </w:r>
      <w:r w:rsidR="00E7362B" w:rsidRPr="00342EF3">
        <w:rPr>
          <w:rFonts w:ascii="Arial" w:hAnsi="Arial" w:cs="Arial"/>
          <w:sz w:val="20"/>
          <w:szCs w:val="20"/>
        </w:rPr>
        <w:t>Zmluvy</w:t>
      </w:r>
      <w:r w:rsidR="009502B3" w:rsidRPr="00342EF3">
        <w:rPr>
          <w:rFonts w:ascii="Arial" w:hAnsi="Arial" w:cs="Arial"/>
          <w:sz w:val="20"/>
          <w:szCs w:val="20"/>
        </w:rPr>
        <w:t xml:space="preserve"> sú: </w:t>
      </w:r>
      <w:r w:rsidRPr="00342EF3">
        <w:rPr>
          <w:rFonts w:ascii="Arial" w:hAnsi="Arial" w:cs="Arial"/>
          <w:sz w:val="20"/>
          <w:szCs w:val="20"/>
        </w:rPr>
        <w:t xml:space="preserve"> príloha č. 1 –</w:t>
      </w:r>
      <w:r w:rsidR="008D4951" w:rsidRPr="00342EF3">
        <w:rPr>
          <w:rFonts w:ascii="Arial" w:hAnsi="Arial" w:cs="Arial"/>
          <w:sz w:val="20"/>
          <w:szCs w:val="20"/>
        </w:rPr>
        <w:t xml:space="preserve"> </w:t>
      </w:r>
      <w:del w:id="145" w:author="Obstaravanie" w:date="2022-07-12T12:36:00Z">
        <w:r w:rsidR="008D4951" w:rsidRPr="00342EF3" w:rsidDel="00DD2BFE">
          <w:rPr>
            <w:rFonts w:ascii="Arial" w:hAnsi="Arial" w:cs="Arial"/>
            <w:sz w:val="20"/>
            <w:szCs w:val="20"/>
          </w:rPr>
          <w:delText xml:space="preserve">špecifikácia </w:delText>
        </w:r>
        <w:r w:rsidR="005005A8" w:rsidRPr="00342EF3" w:rsidDel="00DD2BFE">
          <w:rPr>
            <w:rFonts w:ascii="Arial" w:hAnsi="Arial" w:cs="Arial"/>
            <w:sz w:val="20"/>
            <w:szCs w:val="20"/>
          </w:rPr>
          <w:delText>tovaru</w:delText>
        </w:r>
        <w:r w:rsidR="008D4951" w:rsidRPr="00342EF3" w:rsidDel="00DD2BFE">
          <w:rPr>
            <w:rFonts w:ascii="Arial" w:hAnsi="Arial" w:cs="Arial"/>
            <w:sz w:val="20"/>
            <w:szCs w:val="20"/>
          </w:rPr>
          <w:delText xml:space="preserve"> a</w:delText>
        </w:r>
        <w:r w:rsidR="009502B3" w:rsidRPr="00342EF3" w:rsidDel="00DD2BFE">
          <w:rPr>
            <w:rFonts w:ascii="Arial" w:hAnsi="Arial" w:cs="Arial"/>
            <w:sz w:val="20"/>
            <w:szCs w:val="20"/>
          </w:rPr>
          <w:delText> </w:delText>
        </w:r>
        <w:r w:rsidR="008D4951" w:rsidRPr="00342EF3" w:rsidDel="00DD2BFE">
          <w:rPr>
            <w:rFonts w:ascii="Arial" w:hAnsi="Arial" w:cs="Arial"/>
            <w:sz w:val="20"/>
            <w:szCs w:val="20"/>
          </w:rPr>
          <w:delText>cenník</w:delText>
        </w:r>
      </w:del>
      <w:ins w:id="146" w:author="Obstaravanie" w:date="2022-07-12T12:36:00Z">
        <w:r w:rsidR="00DD2BFE">
          <w:rPr>
            <w:rFonts w:ascii="Arial" w:hAnsi="Arial" w:cs="Arial"/>
            <w:sz w:val="20"/>
            <w:szCs w:val="20"/>
          </w:rPr>
          <w:t>Návrh plnenia</w:t>
        </w:r>
      </w:ins>
      <w:r w:rsidR="009502B3" w:rsidRPr="00342EF3">
        <w:rPr>
          <w:rFonts w:ascii="Arial" w:hAnsi="Arial" w:cs="Arial"/>
          <w:sz w:val="20"/>
          <w:szCs w:val="20"/>
        </w:rPr>
        <w:t>, </w:t>
      </w:r>
      <w:ins w:id="147" w:author="Obstaravanie" w:date="2022-07-12T12:36:00Z">
        <w:r w:rsidR="00DD2BFE">
          <w:rPr>
            <w:rFonts w:ascii="Arial" w:hAnsi="Arial" w:cs="Arial"/>
            <w:sz w:val="20"/>
            <w:szCs w:val="20"/>
          </w:rPr>
          <w:t>cenník</w:t>
        </w:r>
      </w:ins>
    </w:p>
    <w:p w14:paraId="2CA13BD5" w14:textId="5E4A3CE0" w:rsidR="00345B91" w:rsidRPr="00342EF3" w:rsidRDefault="009502B3" w:rsidP="002557CF">
      <w:pPr>
        <w:pStyle w:val="Default"/>
        <w:autoSpaceDE w:val="0"/>
        <w:spacing w:after="120" w:line="276" w:lineRule="auto"/>
        <w:ind w:left="426"/>
        <w:jc w:val="both"/>
        <w:rPr>
          <w:rFonts w:ascii="Arial" w:hAnsi="Arial" w:cs="Arial"/>
          <w:color w:val="auto"/>
          <w:sz w:val="20"/>
          <w:szCs w:val="20"/>
        </w:rPr>
      </w:pPr>
      <w:r w:rsidRPr="00342EF3">
        <w:rPr>
          <w:rFonts w:ascii="Arial" w:hAnsi="Arial" w:cs="Arial"/>
          <w:sz w:val="20"/>
          <w:szCs w:val="20"/>
        </w:rPr>
        <w:t xml:space="preserve">                                                             </w:t>
      </w:r>
      <w:r w:rsidR="007F2106" w:rsidRPr="00342EF3">
        <w:rPr>
          <w:rFonts w:ascii="Arial" w:hAnsi="Arial" w:cs="Arial"/>
          <w:sz w:val="20"/>
          <w:szCs w:val="20"/>
        </w:rPr>
        <w:t xml:space="preserve">  </w:t>
      </w:r>
      <w:del w:id="148" w:author="Obstaravanie" w:date="2022-07-12T10:42:00Z">
        <w:r w:rsidR="007F2106" w:rsidRPr="00342EF3" w:rsidDel="00C60B9A">
          <w:rPr>
            <w:rFonts w:ascii="Arial" w:hAnsi="Arial" w:cs="Arial"/>
            <w:sz w:val="20"/>
            <w:szCs w:val="20"/>
          </w:rPr>
          <w:delText xml:space="preserve"> </w:delText>
        </w:r>
      </w:del>
      <w:ins w:id="149" w:author="Obstaravanie" w:date="2022-07-12T10:42:00Z">
        <w:r w:rsidR="00C60B9A">
          <w:rPr>
            <w:rFonts w:ascii="Arial" w:hAnsi="Arial" w:cs="Arial"/>
            <w:sz w:val="20"/>
            <w:szCs w:val="20"/>
          </w:rPr>
          <w:t xml:space="preserve"> </w:t>
        </w:r>
      </w:ins>
      <w:r w:rsidR="007F2106" w:rsidRPr="00342EF3">
        <w:rPr>
          <w:rFonts w:ascii="Arial" w:hAnsi="Arial" w:cs="Arial"/>
          <w:sz w:val="20"/>
          <w:szCs w:val="20"/>
        </w:rPr>
        <w:t xml:space="preserve"> </w:t>
      </w:r>
      <w:r w:rsidRPr="00342EF3">
        <w:rPr>
          <w:rFonts w:ascii="Arial" w:hAnsi="Arial" w:cs="Arial"/>
          <w:sz w:val="20"/>
          <w:szCs w:val="20"/>
        </w:rPr>
        <w:t>príloha č. 2 – zoznam subdodávateľov</w:t>
      </w:r>
    </w:p>
    <w:p w14:paraId="40813318" w14:textId="4AC7A9F4" w:rsidR="00237ABD" w:rsidRPr="00342EF3" w:rsidDel="0097237F" w:rsidRDefault="00237ABD" w:rsidP="00342EF3">
      <w:pPr>
        <w:pStyle w:val="Default"/>
        <w:spacing w:after="120" w:line="276" w:lineRule="auto"/>
        <w:ind w:left="426"/>
        <w:jc w:val="both"/>
        <w:rPr>
          <w:del w:id="150" w:author="Obstaravanie" w:date="2022-07-12T10:42:00Z"/>
          <w:rFonts w:ascii="Arial" w:hAnsi="Arial" w:cs="Arial"/>
          <w:color w:val="auto"/>
          <w:sz w:val="20"/>
          <w:szCs w:val="20"/>
        </w:rPr>
      </w:pPr>
    </w:p>
    <w:p w14:paraId="022E4DA8" w14:textId="77777777" w:rsidR="00237ABD" w:rsidRPr="00342EF3" w:rsidRDefault="00237ABD" w:rsidP="00342EF3">
      <w:pPr>
        <w:pStyle w:val="Default"/>
        <w:spacing w:after="120" w:line="276" w:lineRule="auto"/>
        <w:ind w:left="426"/>
        <w:jc w:val="both"/>
        <w:rPr>
          <w:rFonts w:ascii="Arial" w:hAnsi="Arial" w:cs="Arial"/>
          <w:i/>
          <w:sz w:val="20"/>
          <w:szCs w:val="20"/>
        </w:rPr>
      </w:pPr>
      <w:r w:rsidRPr="00342EF3">
        <w:rPr>
          <w:rFonts w:ascii="Arial" w:hAnsi="Arial" w:cs="Arial"/>
          <w:color w:val="auto"/>
          <w:sz w:val="20"/>
          <w:szCs w:val="20"/>
        </w:rPr>
        <w:t>V ..........................</w:t>
      </w:r>
      <w:r w:rsidR="00617A15" w:rsidRPr="00342EF3">
        <w:rPr>
          <w:rFonts w:ascii="Arial" w:hAnsi="Arial" w:cs="Arial"/>
          <w:color w:val="auto"/>
          <w:sz w:val="20"/>
          <w:szCs w:val="20"/>
        </w:rPr>
        <w:t>... dňa ...........</w:t>
      </w:r>
      <w:r w:rsidRPr="00342EF3">
        <w:rPr>
          <w:rFonts w:ascii="Arial" w:hAnsi="Arial" w:cs="Arial"/>
          <w:color w:val="auto"/>
          <w:sz w:val="20"/>
          <w:szCs w:val="20"/>
        </w:rPr>
        <w:tab/>
        <w:t xml:space="preserve">                          Nových Zámkoch, dňa................</w:t>
      </w:r>
    </w:p>
    <w:p w14:paraId="4565D9F5" w14:textId="77010DF1" w:rsidR="00237ABD" w:rsidRPr="00342EF3" w:rsidDel="00C60B9A" w:rsidRDefault="00237ABD" w:rsidP="00342EF3">
      <w:pPr>
        <w:spacing w:after="120"/>
        <w:ind w:left="426"/>
        <w:jc w:val="both"/>
        <w:rPr>
          <w:del w:id="151" w:author="Obstaravanie" w:date="2022-07-12T10:41:00Z"/>
          <w:rFonts w:ascii="Arial" w:hAnsi="Arial" w:cs="Arial"/>
          <w:sz w:val="20"/>
          <w:szCs w:val="20"/>
        </w:rPr>
      </w:pPr>
    </w:p>
    <w:p w14:paraId="6F67611F" w14:textId="6D88BAA0" w:rsidR="00617A15" w:rsidRPr="00342EF3" w:rsidDel="00C60B9A" w:rsidRDefault="00617A15" w:rsidP="00342EF3">
      <w:pPr>
        <w:spacing w:after="120"/>
        <w:ind w:left="426"/>
        <w:jc w:val="both"/>
        <w:rPr>
          <w:del w:id="152" w:author="Obstaravanie" w:date="2022-07-12T10:41:00Z"/>
          <w:rFonts w:ascii="Arial" w:hAnsi="Arial" w:cs="Arial"/>
          <w:sz w:val="20"/>
          <w:szCs w:val="20"/>
        </w:rPr>
      </w:pPr>
    </w:p>
    <w:p w14:paraId="6C05E04A" w14:textId="77777777" w:rsidR="00617A15" w:rsidRPr="00342EF3" w:rsidRDefault="00617A15" w:rsidP="00342EF3">
      <w:pPr>
        <w:spacing w:after="120"/>
        <w:ind w:left="426"/>
        <w:jc w:val="both"/>
        <w:rPr>
          <w:rFonts w:ascii="Arial" w:hAnsi="Arial" w:cs="Arial"/>
          <w:sz w:val="20"/>
          <w:szCs w:val="20"/>
        </w:rPr>
      </w:pPr>
    </w:p>
    <w:p w14:paraId="387A64CE" w14:textId="44254FCC" w:rsidR="00617A15" w:rsidRPr="00342EF3" w:rsidRDefault="00617A15" w:rsidP="00342EF3">
      <w:pPr>
        <w:spacing w:after="120"/>
        <w:ind w:left="426"/>
        <w:jc w:val="both"/>
        <w:rPr>
          <w:rFonts w:ascii="Arial" w:eastAsia="Arial" w:hAnsi="Arial" w:cs="Arial"/>
          <w:sz w:val="20"/>
          <w:szCs w:val="20"/>
        </w:rPr>
      </w:pPr>
      <w:r w:rsidRPr="00342EF3">
        <w:rPr>
          <w:rFonts w:ascii="Arial" w:hAnsi="Arial" w:cs="Arial"/>
          <w:b/>
          <w:i/>
          <w:sz w:val="20"/>
          <w:szCs w:val="20"/>
        </w:rPr>
        <w:t xml:space="preserve">v mene predávajúceho:                            </w:t>
      </w:r>
      <w:r w:rsidR="002557CF">
        <w:rPr>
          <w:rFonts w:ascii="Arial" w:hAnsi="Arial" w:cs="Arial"/>
          <w:b/>
          <w:i/>
          <w:sz w:val="20"/>
          <w:szCs w:val="20"/>
        </w:rPr>
        <w:tab/>
      </w:r>
      <w:r w:rsidR="002557CF">
        <w:rPr>
          <w:rFonts w:ascii="Arial" w:hAnsi="Arial" w:cs="Arial"/>
          <w:b/>
          <w:i/>
          <w:sz w:val="20"/>
          <w:szCs w:val="20"/>
        </w:rPr>
        <w:tab/>
      </w:r>
      <w:r w:rsidRPr="00342EF3">
        <w:rPr>
          <w:rFonts w:ascii="Arial" w:hAnsi="Arial" w:cs="Arial"/>
          <w:b/>
          <w:i/>
          <w:sz w:val="20"/>
          <w:szCs w:val="20"/>
        </w:rPr>
        <w:t xml:space="preserve">v mene  kupujúceho: </w:t>
      </w:r>
    </w:p>
    <w:p w14:paraId="4A79F84B" w14:textId="6C9D9578" w:rsidR="00617A15" w:rsidRPr="00342EF3" w:rsidDel="0097237F" w:rsidRDefault="00617A15" w:rsidP="00342EF3">
      <w:pPr>
        <w:spacing w:after="120"/>
        <w:ind w:left="426"/>
        <w:jc w:val="both"/>
        <w:rPr>
          <w:del w:id="153" w:author="Obstaravanie" w:date="2022-07-12T10:42:00Z"/>
          <w:rFonts w:ascii="Arial" w:hAnsi="Arial" w:cs="Arial"/>
          <w:sz w:val="20"/>
          <w:szCs w:val="20"/>
        </w:rPr>
      </w:pPr>
    </w:p>
    <w:p w14:paraId="44373DB2" w14:textId="19195028" w:rsidR="00617A15" w:rsidRPr="00342EF3" w:rsidDel="00C60B9A" w:rsidRDefault="00617A15" w:rsidP="00342EF3">
      <w:pPr>
        <w:spacing w:after="120"/>
        <w:ind w:left="426"/>
        <w:jc w:val="both"/>
        <w:rPr>
          <w:del w:id="154" w:author="Obstaravanie" w:date="2022-07-12T10:41:00Z"/>
          <w:rFonts w:ascii="Arial" w:hAnsi="Arial" w:cs="Arial"/>
          <w:sz w:val="20"/>
          <w:szCs w:val="20"/>
        </w:rPr>
      </w:pPr>
    </w:p>
    <w:p w14:paraId="1646B773" w14:textId="6DB25DE6" w:rsidR="00617A15" w:rsidRPr="00342EF3" w:rsidDel="0097237F" w:rsidRDefault="00617A15" w:rsidP="00342EF3">
      <w:pPr>
        <w:spacing w:after="120"/>
        <w:ind w:left="426"/>
        <w:jc w:val="both"/>
        <w:rPr>
          <w:del w:id="155" w:author="Obstaravanie" w:date="2022-07-12T10:43:00Z"/>
          <w:rFonts w:ascii="Arial" w:hAnsi="Arial" w:cs="Arial"/>
          <w:sz w:val="20"/>
          <w:szCs w:val="20"/>
        </w:rPr>
      </w:pPr>
    </w:p>
    <w:p w14:paraId="31F86BD4" w14:textId="58DCD021" w:rsidR="00237ABD" w:rsidRDefault="00237ABD" w:rsidP="00342EF3">
      <w:pPr>
        <w:spacing w:after="120"/>
        <w:ind w:left="426"/>
        <w:jc w:val="both"/>
        <w:rPr>
          <w:ins w:id="156" w:author="Obstaravanie" w:date="2022-07-12T10:43:00Z"/>
          <w:rFonts w:ascii="Arial" w:hAnsi="Arial" w:cs="Arial"/>
          <w:sz w:val="20"/>
          <w:szCs w:val="20"/>
        </w:rPr>
      </w:pPr>
      <w:r w:rsidRPr="00342EF3">
        <w:rPr>
          <w:rFonts w:ascii="Arial" w:hAnsi="Arial" w:cs="Arial"/>
          <w:sz w:val="20"/>
          <w:szCs w:val="20"/>
        </w:rPr>
        <w:t>..</w:t>
      </w:r>
      <w:r w:rsidR="002557CF">
        <w:rPr>
          <w:rFonts w:ascii="Arial" w:hAnsi="Arial" w:cs="Arial"/>
          <w:sz w:val="20"/>
          <w:szCs w:val="20"/>
        </w:rPr>
        <w:t>....</w:t>
      </w:r>
      <w:r w:rsidRPr="00342EF3">
        <w:rPr>
          <w:rFonts w:ascii="Arial" w:hAnsi="Arial" w:cs="Arial"/>
          <w:sz w:val="20"/>
          <w:szCs w:val="20"/>
        </w:rPr>
        <w:t>.............</w:t>
      </w:r>
      <w:r w:rsidR="00617A15" w:rsidRPr="00342EF3">
        <w:rPr>
          <w:rFonts w:ascii="Arial" w:hAnsi="Arial" w:cs="Arial"/>
          <w:sz w:val="20"/>
          <w:szCs w:val="20"/>
        </w:rPr>
        <w:t>.....................</w:t>
      </w:r>
      <w:r w:rsidRPr="00342EF3">
        <w:rPr>
          <w:rFonts w:ascii="Arial" w:hAnsi="Arial" w:cs="Arial"/>
          <w:sz w:val="20"/>
          <w:szCs w:val="20"/>
        </w:rPr>
        <w:t xml:space="preserve"> </w:t>
      </w:r>
      <w:r w:rsidR="00617A15" w:rsidRPr="00342EF3">
        <w:rPr>
          <w:rFonts w:ascii="Arial" w:hAnsi="Arial" w:cs="Arial"/>
          <w:sz w:val="20"/>
          <w:szCs w:val="20"/>
        </w:rPr>
        <w:t xml:space="preserve">                                         </w:t>
      </w:r>
      <w:r w:rsidR="007F2106" w:rsidRPr="00342EF3">
        <w:rPr>
          <w:rFonts w:ascii="Arial" w:hAnsi="Arial" w:cs="Arial"/>
          <w:sz w:val="20"/>
          <w:szCs w:val="20"/>
        </w:rPr>
        <w:t>...</w:t>
      </w:r>
      <w:r w:rsidR="00617A15" w:rsidRPr="00342EF3">
        <w:rPr>
          <w:rFonts w:ascii="Arial" w:hAnsi="Arial" w:cs="Arial"/>
          <w:sz w:val="20"/>
          <w:szCs w:val="20"/>
        </w:rPr>
        <w:t>....................................</w:t>
      </w:r>
    </w:p>
    <w:p w14:paraId="2A29578F" w14:textId="77777777" w:rsidR="0097237F" w:rsidRPr="0097237F" w:rsidRDefault="0097237F" w:rsidP="00342EF3">
      <w:pPr>
        <w:spacing w:after="120"/>
        <w:ind w:left="426"/>
        <w:jc w:val="both"/>
        <w:rPr>
          <w:rFonts w:ascii="Arial" w:eastAsia="Arial" w:hAnsi="Arial" w:cs="Arial"/>
          <w:b/>
          <w:i/>
          <w:sz w:val="16"/>
          <w:szCs w:val="16"/>
          <w:rPrChange w:id="157" w:author="Obstaravanie" w:date="2022-07-12T10:43:00Z">
            <w:rPr>
              <w:rFonts w:ascii="Arial" w:eastAsia="Arial" w:hAnsi="Arial" w:cs="Arial"/>
              <w:b/>
              <w:i/>
              <w:sz w:val="20"/>
              <w:szCs w:val="20"/>
            </w:rPr>
          </w:rPrChange>
        </w:rPr>
      </w:pPr>
    </w:p>
    <w:p w14:paraId="6AB4DF83" w14:textId="4129873D" w:rsidR="00617A15" w:rsidRPr="0097237F" w:rsidDel="00C60B9A" w:rsidRDefault="00617A15" w:rsidP="00342EF3">
      <w:pPr>
        <w:spacing w:after="120"/>
        <w:ind w:left="426"/>
        <w:jc w:val="both"/>
        <w:rPr>
          <w:del w:id="158" w:author="Obstaravanie" w:date="2022-07-12T10:41:00Z"/>
          <w:rFonts w:ascii="Arial" w:hAnsi="Arial" w:cs="Arial"/>
          <w:sz w:val="18"/>
          <w:szCs w:val="18"/>
          <w:rPrChange w:id="159" w:author="Obstaravanie" w:date="2022-07-12T10:43:00Z">
            <w:rPr>
              <w:del w:id="160" w:author="Obstaravanie" w:date="2022-07-12T10:41:00Z"/>
              <w:rFonts w:ascii="Arial" w:hAnsi="Arial" w:cs="Arial"/>
              <w:sz w:val="20"/>
              <w:szCs w:val="20"/>
            </w:rPr>
          </w:rPrChange>
        </w:rPr>
      </w:pPr>
    </w:p>
    <w:p w14:paraId="37EF8C37" w14:textId="6E875898" w:rsidR="00617A15" w:rsidRPr="0097237F" w:rsidDel="00C60B9A" w:rsidRDefault="00617A15" w:rsidP="00342EF3">
      <w:pPr>
        <w:spacing w:after="120"/>
        <w:ind w:left="426"/>
        <w:jc w:val="both"/>
        <w:rPr>
          <w:del w:id="161" w:author="Obstaravanie" w:date="2022-07-12T10:41:00Z"/>
          <w:rFonts w:ascii="Arial" w:hAnsi="Arial" w:cs="Arial"/>
          <w:sz w:val="18"/>
          <w:szCs w:val="18"/>
          <w:rPrChange w:id="162" w:author="Obstaravanie" w:date="2022-07-12T10:43:00Z">
            <w:rPr>
              <w:del w:id="163" w:author="Obstaravanie" w:date="2022-07-12T10:41:00Z"/>
              <w:rFonts w:ascii="Arial" w:hAnsi="Arial" w:cs="Arial"/>
              <w:sz w:val="20"/>
              <w:szCs w:val="20"/>
            </w:rPr>
          </w:rPrChange>
        </w:rPr>
      </w:pPr>
    </w:p>
    <w:p w14:paraId="7BE2FBD5" w14:textId="007604BF" w:rsidR="00617A15" w:rsidRPr="0097237F" w:rsidDel="00C60B9A" w:rsidRDefault="00617A15" w:rsidP="00342EF3">
      <w:pPr>
        <w:spacing w:after="120"/>
        <w:ind w:left="426"/>
        <w:jc w:val="both"/>
        <w:rPr>
          <w:del w:id="164" w:author="Obstaravanie" w:date="2022-07-12T10:42:00Z"/>
          <w:rFonts w:ascii="Arial" w:hAnsi="Arial" w:cs="Arial"/>
          <w:sz w:val="18"/>
          <w:szCs w:val="18"/>
          <w:rPrChange w:id="165" w:author="Obstaravanie" w:date="2022-07-12T10:43:00Z">
            <w:rPr>
              <w:del w:id="166" w:author="Obstaravanie" w:date="2022-07-12T10:42:00Z"/>
              <w:rFonts w:ascii="Arial" w:hAnsi="Arial" w:cs="Arial"/>
              <w:sz w:val="20"/>
              <w:szCs w:val="20"/>
            </w:rPr>
          </w:rPrChange>
        </w:rPr>
      </w:pPr>
      <w:del w:id="167" w:author="Obstaravanie" w:date="2022-07-12T10:41:00Z">
        <w:r w:rsidRPr="0097237F" w:rsidDel="00C60B9A">
          <w:rPr>
            <w:rFonts w:ascii="Arial" w:hAnsi="Arial" w:cs="Arial"/>
            <w:sz w:val="18"/>
            <w:szCs w:val="18"/>
            <w:rPrChange w:id="168" w:author="Obstaravanie" w:date="2022-07-12T10:43:00Z">
              <w:rPr>
                <w:rFonts w:ascii="Arial" w:hAnsi="Arial" w:cs="Arial"/>
                <w:sz w:val="20"/>
                <w:szCs w:val="20"/>
              </w:rPr>
            </w:rPrChange>
          </w:rPr>
          <w:delText xml:space="preserve">  </w:delText>
        </w:r>
      </w:del>
      <w:del w:id="169" w:author="Obstaravanie" w:date="2022-07-12T10:42:00Z">
        <w:r w:rsidRPr="0097237F" w:rsidDel="00C60B9A">
          <w:rPr>
            <w:rFonts w:ascii="Arial" w:hAnsi="Arial" w:cs="Arial"/>
            <w:sz w:val="18"/>
            <w:szCs w:val="18"/>
            <w:rPrChange w:id="170" w:author="Obstaravanie" w:date="2022-07-12T10:43:00Z">
              <w:rPr>
                <w:rFonts w:ascii="Arial" w:hAnsi="Arial" w:cs="Arial"/>
                <w:sz w:val="20"/>
                <w:szCs w:val="20"/>
              </w:rPr>
            </w:rPrChange>
          </w:rPr>
          <w:delText xml:space="preserve">                                                                                             </w:delText>
        </w:r>
      </w:del>
    </w:p>
    <w:p w14:paraId="44244922" w14:textId="3A054A5F" w:rsidR="008D4951" w:rsidRPr="0097237F" w:rsidRDefault="008D4951">
      <w:pPr>
        <w:spacing w:after="120"/>
        <w:jc w:val="both"/>
        <w:rPr>
          <w:rFonts w:ascii="Arial" w:hAnsi="Arial" w:cs="Arial"/>
          <w:sz w:val="18"/>
          <w:szCs w:val="18"/>
          <w:rPrChange w:id="171" w:author="Obstaravanie" w:date="2022-07-12T10:43:00Z">
            <w:rPr>
              <w:rFonts w:ascii="Arial" w:hAnsi="Arial" w:cs="Arial"/>
              <w:sz w:val="20"/>
              <w:szCs w:val="20"/>
            </w:rPr>
          </w:rPrChange>
        </w:rPr>
        <w:pPrChange w:id="172" w:author="Obstaravanie" w:date="2022-07-12T10:42:00Z">
          <w:pPr>
            <w:pStyle w:val="Default"/>
            <w:spacing w:after="120" w:line="276" w:lineRule="auto"/>
            <w:outlineLvl w:val="0"/>
          </w:pPr>
        </w:pPrChange>
      </w:pPr>
      <w:r w:rsidRPr="0097237F">
        <w:rPr>
          <w:rFonts w:ascii="Arial" w:hAnsi="Arial" w:cs="Arial"/>
          <w:sz w:val="18"/>
          <w:szCs w:val="18"/>
          <w:rPrChange w:id="173" w:author="Obstaravanie" w:date="2022-07-12T10:43:00Z">
            <w:rPr>
              <w:rFonts w:ascii="Arial" w:hAnsi="Arial" w:cs="Arial"/>
              <w:sz w:val="20"/>
              <w:szCs w:val="20"/>
            </w:rPr>
          </w:rPrChange>
        </w:rPr>
        <w:t xml:space="preserve">Príloha č. 1 – </w:t>
      </w:r>
      <w:del w:id="174" w:author="Obstaravanie" w:date="2022-07-12T12:36:00Z">
        <w:r w:rsidRPr="0097237F" w:rsidDel="00DD2BFE">
          <w:rPr>
            <w:rFonts w:ascii="Arial" w:hAnsi="Arial" w:cs="Arial"/>
            <w:sz w:val="18"/>
            <w:szCs w:val="18"/>
            <w:rPrChange w:id="175" w:author="Obstaravanie" w:date="2022-07-12T10:43:00Z">
              <w:rPr>
                <w:rFonts w:ascii="Arial" w:hAnsi="Arial" w:cs="Arial"/>
                <w:sz w:val="20"/>
                <w:szCs w:val="20"/>
              </w:rPr>
            </w:rPrChange>
          </w:rPr>
          <w:delText xml:space="preserve">špecifikácia </w:delText>
        </w:r>
        <w:r w:rsidR="005005A8" w:rsidRPr="0097237F" w:rsidDel="00DD2BFE">
          <w:rPr>
            <w:rFonts w:ascii="Arial" w:hAnsi="Arial" w:cs="Arial"/>
            <w:sz w:val="18"/>
            <w:szCs w:val="18"/>
            <w:rPrChange w:id="176" w:author="Obstaravanie" w:date="2022-07-12T10:43:00Z">
              <w:rPr>
                <w:rFonts w:ascii="Arial" w:hAnsi="Arial" w:cs="Arial"/>
                <w:sz w:val="20"/>
                <w:szCs w:val="20"/>
              </w:rPr>
            </w:rPrChange>
          </w:rPr>
          <w:delText>tovaru</w:delText>
        </w:r>
        <w:r w:rsidRPr="0097237F" w:rsidDel="00DD2BFE">
          <w:rPr>
            <w:rFonts w:ascii="Arial" w:hAnsi="Arial" w:cs="Arial"/>
            <w:sz w:val="18"/>
            <w:szCs w:val="18"/>
            <w:rPrChange w:id="177" w:author="Obstaravanie" w:date="2022-07-12T10:43:00Z">
              <w:rPr>
                <w:rFonts w:ascii="Arial" w:hAnsi="Arial" w:cs="Arial"/>
                <w:sz w:val="20"/>
                <w:szCs w:val="20"/>
              </w:rPr>
            </w:rPrChange>
          </w:rPr>
          <w:delText xml:space="preserve"> a</w:delText>
        </w:r>
        <w:r w:rsidR="00BB43F0" w:rsidRPr="0097237F" w:rsidDel="00DD2BFE">
          <w:rPr>
            <w:rFonts w:ascii="Arial" w:hAnsi="Arial" w:cs="Arial"/>
            <w:sz w:val="18"/>
            <w:szCs w:val="18"/>
            <w:rPrChange w:id="178" w:author="Obstaravanie" w:date="2022-07-12T10:43:00Z">
              <w:rPr>
                <w:rFonts w:ascii="Arial" w:hAnsi="Arial" w:cs="Arial"/>
                <w:sz w:val="20"/>
                <w:szCs w:val="20"/>
              </w:rPr>
            </w:rPrChange>
          </w:rPr>
          <w:delText> </w:delText>
        </w:r>
        <w:r w:rsidRPr="0097237F" w:rsidDel="00DD2BFE">
          <w:rPr>
            <w:rFonts w:ascii="Arial" w:hAnsi="Arial" w:cs="Arial"/>
            <w:sz w:val="18"/>
            <w:szCs w:val="18"/>
            <w:rPrChange w:id="179" w:author="Obstaravanie" w:date="2022-07-12T10:43:00Z">
              <w:rPr>
                <w:rFonts w:ascii="Arial" w:hAnsi="Arial" w:cs="Arial"/>
                <w:sz w:val="20"/>
                <w:szCs w:val="20"/>
              </w:rPr>
            </w:rPrChange>
          </w:rPr>
          <w:delText>cenník</w:delText>
        </w:r>
      </w:del>
      <w:bookmarkStart w:id="180" w:name="_Hlk108522420"/>
      <w:ins w:id="181" w:author="Obstaravanie" w:date="2022-07-12T12:36:00Z">
        <w:r w:rsidR="00DD2BFE">
          <w:rPr>
            <w:rFonts w:ascii="Arial" w:hAnsi="Arial" w:cs="Arial"/>
            <w:sz w:val="18"/>
            <w:szCs w:val="18"/>
          </w:rPr>
          <w:t>Návrh plnenia, cenník</w:t>
        </w:r>
      </w:ins>
      <w:bookmarkEnd w:id="180"/>
      <w:del w:id="182" w:author="Obstaravanie" w:date="2022-07-12T12:35:00Z">
        <w:r w:rsidR="00BB43F0" w:rsidRPr="0097237F" w:rsidDel="00941F94">
          <w:rPr>
            <w:rFonts w:ascii="Arial" w:hAnsi="Arial" w:cs="Arial"/>
            <w:sz w:val="18"/>
            <w:szCs w:val="18"/>
            <w:rPrChange w:id="183" w:author="Obstaravanie" w:date="2022-07-12T10:43:00Z">
              <w:rPr>
                <w:rFonts w:ascii="Arial" w:hAnsi="Arial" w:cs="Arial"/>
                <w:sz w:val="20"/>
                <w:szCs w:val="20"/>
              </w:rPr>
            </w:rPrChange>
          </w:rPr>
          <w:delText>.</w:delText>
        </w:r>
      </w:del>
    </w:p>
    <w:p w14:paraId="3FBF8550" w14:textId="1EBD7E28" w:rsidR="009502B3" w:rsidRPr="00342EF3" w:rsidRDefault="009502B3" w:rsidP="00342EF3">
      <w:pPr>
        <w:pStyle w:val="Default"/>
        <w:spacing w:after="120" w:line="276" w:lineRule="auto"/>
        <w:outlineLvl w:val="0"/>
        <w:rPr>
          <w:rFonts w:ascii="Arial" w:hAnsi="Arial" w:cs="Arial"/>
          <w:sz w:val="20"/>
          <w:szCs w:val="20"/>
        </w:rPr>
      </w:pPr>
      <w:bookmarkStart w:id="184" w:name="_Hlk108521865"/>
      <w:r w:rsidRPr="0097237F">
        <w:rPr>
          <w:rFonts w:ascii="Arial" w:hAnsi="Arial" w:cs="Arial"/>
          <w:sz w:val="18"/>
          <w:szCs w:val="18"/>
          <w:rPrChange w:id="185" w:author="Obstaravanie" w:date="2022-07-12T10:43:00Z">
            <w:rPr>
              <w:rFonts w:ascii="Arial" w:hAnsi="Arial" w:cs="Arial"/>
              <w:sz w:val="20"/>
              <w:szCs w:val="20"/>
            </w:rPr>
          </w:rPrChange>
        </w:rPr>
        <w:t>Príloha č. 2 – zoznam subdodávateľov</w:t>
      </w:r>
      <w:r w:rsidRPr="00342EF3">
        <w:rPr>
          <w:rFonts w:ascii="Arial" w:hAnsi="Arial" w:cs="Arial"/>
          <w:sz w:val="20"/>
          <w:szCs w:val="20"/>
        </w:rPr>
        <w:t xml:space="preserve"> </w:t>
      </w:r>
    </w:p>
    <w:bookmarkEnd w:id="184"/>
    <w:p w14:paraId="02EF95E0" w14:textId="563AE092" w:rsidR="00342EF3" w:rsidRPr="00342EF3" w:rsidDel="0097237F" w:rsidRDefault="00342EF3" w:rsidP="00342EF3">
      <w:pPr>
        <w:pStyle w:val="Default"/>
        <w:spacing w:after="120" w:line="276" w:lineRule="auto"/>
        <w:outlineLvl w:val="0"/>
        <w:rPr>
          <w:del w:id="186" w:author="Obstaravanie" w:date="2022-07-12T10:43:00Z"/>
          <w:rFonts w:ascii="Arial" w:hAnsi="Arial" w:cs="Arial"/>
          <w:sz w:val="20"/>
          <w:szCs w:val="20"/>
        </w:rPr>
      </w:pPr>
    </w:p>
    <w:p w14:paraId="310946B4" w14:textId="0BF01388" w:rsidR="00342EF3" w:rsidRPr="00342EF3" w:rsidDel="0097237F" w:rsidRDefault="00342EF3" w:rsidP="00342EF3">
      <w:pPr>
        <w:pStyle w:val="Default"/>
        <w:spacing w:after="120" w:line="276" w:lineRule="auto"/>
        <w:outlineLvl w:val="0"/>
        <w:rPr>
          <w:del w:id="187" w:author="Obstaravanie" w:date="2022-07-12T10:43:00Z"/>
          <w:rFonts w:ascii="Arial" w:hAnsi="Arial" w:cs="Arial"/>
          <w:sz w:val="20"/>
          <w:szCs w:val="20"/>
        </w:rPr>
      </w:pPr>
    </w:p>
    <w:p w14:paraId="704EDA39" w14:textId="4E5F9533" w:rsidR="00342EF3" w:rsidRPr="00342EF3" w:rsidDel="0097237F" w:rsidRDefault="00342EF3" w:rsidP="00342EF3">
      <w:pPr>
        <w:pStyle w:val="Default"/>
        <w:spacing w:after="120" w:line="276" w:lineRule="auto"/>
        <w:outlineLvl w:val="0"/>
        <w:rPr>
          <w:del w:id="188" w:author="Obstaravanie" w:date="2022-07-12T10:43:00Z"/>
          <w:rFonts w:ascii="Arial" w:hAnsi="Arial" w:cs="Arial"/>
          <w:sz w:val="20"/>
          <w:szCs w:val="20"/>
        </w:rPr>
      </w:pPr>
    </w:p>
    <w:p w14:paraId="2B355830" w14:textId="6E099474" w:rsidR="00342EF3" w:rsidRPr="00342EF3" w:rsidDel="0097237F" w:rsidRDefault="00342EF3" w:rsidP="00342EF3">
      <w:pPr>
        <w:pStyle w:val="Default"/>
        <w:spacing w:after="120" w:line="276" w:lineRule="auto"/>
        <w:outlineLvl w:val="0"/>
        <w:rPr>
          <w:del w:id="189" w:author="Obstaravanie" w:date="2022-07-12T10:43:00Z"/>
          <w:rFonts w:ascii="Arial" w:hAnsi="Arial" w:cs="Arial"/>
          <w:sz w:val="20"/>
          <w:szCs w:val="20"/>
        </w:rPr>
      </w:pPr>
    </w:p>
    <w:p w14:paraId="61CD2D1C" w14:textId="3ADFE578" w:rsidR="00342EF3" w:rsidRPr="00342EF3" w:rsidDel="0097237F" w:rsidRDefault="00342EF3" w:rsidP="00342EF3">
      <w:pPr>
        <w:pStyle w:val="Default"/>
        <w:spacing w:after="120" w:line="276" w:lineRule="auto"/>
        <w:outlineLvl w:val="0"/>
        <w:rPr>
          <w:del w:id="190" w:author="Obstaravanie" w:date="2022-07-12T10:43:00Z"/>
          <w:rFonts w:ascii="Arial" w:hAnsi="Arial" w:cs="Arial"/>
          <w:sz w:val="20"/>
          <w:szCs w:val="20"/>
        </w:rPr>
      </w:pPr>
    </w:p>
    <w:p w14:paraId="525D32F9" w14:textId="63379FE5" w:rsidR="00342EF3" w:rsidRPr="00342EF3" w:rsidDel="0097237F" w:rsidRDefault="00342EF3" w:rsidP="00342EF3">
      <w:pPr>
        <w:pStyle w:val="Default"/>
        <w:spacing w:after="120" w:line="276" w:lineRule="auto"/>
        <w:outlineLvl w:val="0"/>
        <w:rPr>
          <w:del w:id="191" w:author="Obstaravanie" w:date="2022-07-12T10:43:00Z"/>
          <w:rFonts w:ascii="Arial" w:hAnsi="Arial" w:cs="Arial"/>
          <w:sz w:val="20"/>
          <w:szCs w:val="20"/>
        </w:rPr>
      </w:pPr>
    </w:p>
    <w:p w14:paraId="362AD334" w14:textId="72941440" w:rsidR="00342EF3" w:rsidRPr="00342EF3" w:rsidDel="0097237F" w:rsidRDefault="00342EF3" w:rsidP="00342EF3">
      <w:pPr>
        <w:pStyle w:val="Default"/>
        <w:spacing w:after="120" w:line="276" w:lineRule="auto"/>
        <w:outlineLvl w:val="0"/>
        <w:rPr>
          <w:del w:id="192" w:author="Obstaravanie" w:date="2022-07-12T10:43:00Z"/>
          <w:rFonts w:ascii="Arial" w:hAnsi="Arial" w:cs="Arial"/>
          <w:sz w:val="20"/>
          <w:szCs w:val="20"/>
        </w:rPr>
      </w:pPr>
    </w:p>
    <w:p w14:paraId="140DFA9E" w14:textId="7F841946" w:rsidR="00342EF3" w:rsidRPr="00342EF3" w:rsidDel="0097237F" w:rsidRDefault="00342EF3" w:rsidP="00342EF3">
      <w:pPr>
        <w:pStyle w:val="Default"/>
        <w:spacing w:after="120" w:line="276" w:lineRule="auto"/>
        <w:outlineLvl w:val="0"/>
        <w:rPr>
          <w:del w:id="193" w:author="Obstaravanie" w:date="2022-07-12T10:43:00Z"/>
          <w:rFonts w:ascii="Arial" w:hAnsi="Arial" w:cs="Arial"/>
          <w:sz w:val="20"/>
          <w:szCs w:val="20"/>
        </w:rPr>
      </w:pPr>
    </w:p>
    <w:p w14:paraId="760517F7" w14:textId="2E03FE66" w:rsidR="00342EF3" w:rsidRPr="00342EF3" w:rsidDel="0097237F" w:rsidRDefault="00342EF3" w:rsidP="00342EF3">
      <w:pPr>
        <w:pStyle w:val="Default"/>
        <w:spacing w:after="120" w:line="276" w:lineRule="auto"/>
        <w:outlineLvl w:val="0"/>
        <w:rPr>
          <w:del w:id="194" w:author="Obstaravanie" w:date="2022-07-12T10:43:00Z"/>
          <w:rFonts w:ascii="Arial" w:hAnsi="Arial" w:cs="Arial"/>
          <w:sz w:val="20"/>
          <w:szCs w:val="20"/>
        </w:rPr>
      </w:pPr>
    </w:p>
    <w:p w14:paraId="7ACB2AF8" w14:textId="0839FF39" w:rsidR="00342EF3" w:rsidRPr="00342EF3" w:rsidDel="0097237F" w:rsidRDefault="00342EF3" w:rsidP="00342EF3">
      <w:pPr>
        <w:pStyle w:val="Default"/>
        <w:spacing w:after="120" w:line="276" w:lineRule="auto"/>
        <w:outlineLvl w:val="0"/>
        <w:rPr>
          <w:del w:id="195" w:author="Obstaravanie" w:date="2022-07-12T10:43:00Z"/>
          <w:rFonts w:ascii="Arial" w:hAnsi="Arial" w:cs="Arial"/>
          <w:sz w:val="20"/>
          <w:szCs w:val="20"/>
        </w:rPr>
      </w:pPr>
    </w:p>
    <w:p w14:paraId="2A9AE239" w14:textId="0F2DF557" w:rsidR="00342EF3" w:rsidRPr="00342EF3" w:rsidDel="0097237F" w:rsidRDefault="00342EF3" w:rsidP="00342EF3">
      <w:pPr>
        <w:pStyle w:val="Default"/>
        <w:spacing w:after="120" w:line="276" w:lineRule="auto"/>
        <w:outlineLvl w:val="0"/>
        <w:rPr>
          <w:del w:id="196" w:author="Obstaravanie" w:date="2022-07-12T10:43:00Z"/>
          <w:rFonts w:ascii="Arial" w:hAnsi="Arial" w:cs="Arial"/>
          <w:sz w:val="20"/>
          <w:szCs w:val="20"/>
        </w:rPr>
      </w:pPr>
    </w:p>
    <w:p w14:paraId="098DAE87" w14:textId="6C96B72A" w:rsidR="00342EF3" w:rsidRPr="00342EF3" w:rsidDel="0097237F" w:rsidRDefault="00342EF3" w:rsidP="00342EF3">
      <w:pPr>
        <w:pStyle w:val="Default"/>
        <w:spacing w:after="120" w:line="276" w:lineRule="auto"/>
        <w:outlineLvl w:val="0"/>
        <w:rPr>
          <w:del w:id="197" w:author="Obstaravanie" w:date="2022-07-12T10:43:00Z"/>
          <w:rFonts w:ascii="Arial" w:hAnsi="Arial" w:cs="Arial"/>
          <w:sz w:val="20"/>
          <w:szCs w:val="20"/>
        </w:rPr>
      </w:pPr>
    </w:p>
    <w:p w14:paraId="4327CA9F" w14:textId="42E1476F" w:rsidR="00342EF3" w:rsidRPr="00342EF3" w:rsidDel="0097237F" w:rsidRDefault="00342EF3" w:rsidP="00342EF3">
      <w:pPr>
        <w:pStyle w:val="Default"/>
        <w:spacing w:after="120" w:line="276" w:lineRule="auto"/>
        <w:outlineLvl w:val="0"/>
        <w:rPr>
          <w:del w:id="198" w:author="Obstaravanie" w:date="2022-07-12T10:43:00Z"/>
          <w:rFonts w:ascii="Arial" w:hAnsi="Arial" w:cs="Arial"/>
          <w:sz w:val="20"/>
          <w:szCs w:val="20"/>
        </w:rPr>
      </w:pPr>
    </w:p>
    <w:p w14:paraId="384B06B7" w14:textId="4B7423AF" w:rsidR="00342EF3" w:rsidRPr="00342EF3" w:rsidDel="0097237F" w:rsidRDefault="00342EF3" w:rsidP="00342EF3">
      <w:pPr>
        <w:pStyle w:val="Default"/>
        <w:spacing w:after="120" w:line="276" w:lineRule="auto"/>
        <w:outlineLvl w:val="0"/>
        <w:rPr>
          <w:del w:id="199" w:author="Obstaravanie" w:date="2022-07-12T10:43:00Z"/>
          <w:rFonts w:ascii="Arial" w:hAnsi="Arial" w:cs="Arial"/>
          <w:sz w:val="20"/>
          <w:szCs w:val="20"/>
        </w:rPr>
      </w:pPr>
    </w:p>
    <w:p w14:paraId="01B6B383" w14:textId="11445EB8" w:rsidR="00342EF3" w:rsidRPr="00342EF3" w:rsidDel="0097237F" w:rsidRDefault="00342EF3" w:rsidP="00342EF3">
      <w:pPr>
        <w:pStyle w:val="Default"/>
        <w:spacing w:after="120" w:line="276" w:lineRule="auto"/>
        <w:outlineLvl w:val="0"/>
        <w:rPr>
          <w:del w:id="200" w:author="Obstaravanie" w:date="2022-07-12T10:43:00Z"/>
          <w:rFonts w:ascii="Arial" w:hAnsi="Arial" w:cs="Arial"/>
          <w:sz w:val="20"/>
          <w:szCs w:val="20"/>
        </w:rPr>
      </w:pPr>
    </w:p>
    <w:p w14:paraId="6553D3C9" w14:textId="160ABF57" w:rsidR="00342EF3" w:rsidRPr="00342EF3" w:rsidDel="0097237F" w:rsidRDefault="00342EF3" w:rsidP="00342EF3">
      <w:pPr>
        <w:pStyle w:val="Default"/>
        <w:spacing w:after="120" w:line="276" w:lineRule="auto"/>
        <w:outlineLvl w:val="0"/>
        <w:rPr>
          <w:del w:id="201" w:author="Obstaravanie" w:date="2022-07-12T10:43:00Z"/>
          <w:rFonts w:ascii="Arial" w:hAnsi="Arial" w:cs="Arial"/>
          <w:sz w:val="20"/>
          <w:szCs w:val="20"/>
        </w:rPr>
      </w:pPr>
    </w:p>
    <w:p w14:paraId="3C704738" w14:textId="3AAD7551" w:rsidR="00342EF3" w:rsidRPr="00342EF3" w:rsidDel="0097237F" w:rsidRDefault="00342EF3" w:rsidP="00342EF3">
      <w:pPr>
        <w:pStyle w:val="Default"/>
        <w:spacing w:after="120" w:line="276" w:lineRule="auto"/>
        <w:outlineLvl w:val="0"/>
        <w:rPr>
          <w:del w:id="202" w:author="Obstaravanie" w:date="2022-07-12T10:43:00Z"/>
          <w:rFonts w:ascii="Arial" w:hAnsi="Arial" w:cs="Arial"/>
          <w:sz w:val="20"/>
          <w:szCs w:val="20"/>
        </w:rPr>
      </w:pPr>
    </w:p>
    <w:p w14:paraId="6A3EC57F" w14:textId="7C0B80BC" w:rsidR="00342EF3" w:rsidRPr="00342EF3" w:rsidDel="0097237F" w:rsidRDefault="00342EF3" w:rsidP="00342EF3">
      <w:pPr>
        <w:pStyle w:val="Default"/>
        <w:spacing w:after="120" w:line="276" w:lineRule="auto"/>
        <w:outlineLvl w:val="0"/>
        <w:rPr>
          <w:del w:id="203" w:author="Obstaravanie" w:date="2022-07-12T10:43:00Z"/>
          <w:rFonts w:ascii="Arial" w:hAnsi="Arial" w:cs="Arial"/>
          <w:sz w:val="20"/>
          <w:szCs w:val="20"/>
        </w:rPr>
      </w:pPr>
    </w:p>
    <w:p w14:paraId="423154FA" w14:textId="35839062" w:rsidR="00342EF3" w:rsidRPr="00342EF3" w:rsidRDefault="00342EF3" w:rsidP="00342EF3">
      <w:pPr>
        <w:pStyle w:val="Default"/>
        <w:spacing w:after="120" w:line="276" w:lineRule="auto"/>
        <w:outlineLvl w:val="0"/>
        <w:rPr>
          <w:rFonts w:ascii="Arial" w:hAnsi="Arial" w:cs="Arial"/>
          <w:sz w:val="20"/>
          <w:szCs w:val="20"/>
        </w:rPr>
      </w:pPr>
      <w:bookmarkStart w:id="204" w:name="_Hlk108521878"/>
      <w:r w:rsidRPr="00342EF3">
        <w:rPr>
          <w:rFonts w:ascii="Arial" w:hAnsi="Arial" w:cs="Arial"/>
          <w:sz w:val="20"/>
          <w:szCs w:val="20"/>
        </w:rPr>
        <w:t xml:space="preserve">Príloha č. 2 – zoznam subdodávateľov </w:t>
      </w:r>
    </w:p>
    <w:p w14:paraId="669D78D4" w14:textId="77777777" w:rsidR="00342EF3" w:rsidRPr="00342EF3" w:rsidRDefault="00342EF3" w:rsidP="00342EF3">
      <w:pPr>
        <w:pStyle w:val="Default"/>
        <w:spacing w:after="120" w:line="276" w:lineRule="auto"/>
        <w:outlineLvl w:val="0"/>
        <w:rPr>
          <w:rFonts w:ascii="Arial" w:hAnsi="Arial" w:cs="Arial"/>
          <w:sz w:val="20"/>
          <w:szCs w:val="20"/>
        </w:rPr>
      </w:pPr>
    </w:p>
    <w:p w14:paraId="77ACBB6C" w14:textId="77777777" w:rsidR="009075E9" w:rsidRPr="00342EF3" w:rsidRDefault="009075E9" w:rsidP="00342EF3">
      <w:pPr>
        <w:suppressAutoHyphens w:val="0"/>
        <w:autoSpaceDE w:val="0"/>
        <w:autoSpaceDN w:val="0"/>
        <w:adjustRightInd w:val="0"/>
        <w:spacing w:after="120"/>
        <w:jc w:val="center"/>
        <w:rPr>
          <w:rFonts w:ascii="Arial" w:hAnsi="Arial" w:cs="Arial"/>
          <w:b/>
          <w:bCs/>
          <w:color w:val="000000"/>
          <w:sz w:val="20"/>
          <w:szCs w:val="20"/>
        </w:rPr>
      </w:pPr>
      <w:r w:rsidRPr="00342EF3">
        <w:rPr>
          <w:rFonts w:ascii="Arial" w:hAnsi="Arial" w:cs="Arial"/>
          <w:b/>
          <w:bCs/>
          <w:color w:val="000000"/>
          <w:sz w:val="20"/>
          <w:szCs w:val="20"/>
        </w:rPr>
        <w:t>Zoznam subdodávateľov</w:t>
      </w:r>
    </w:p>
    <w:p w14:paraId="493A790F" w14:textId="77777777" w:rsidR="009075E9" w:rsidRPr="00342EF3" w:rsidRDefault="009075E9" w:rsidP="00342EF3">
      <w:pPr>
        <w:suppressAutoHyphens w:val="0"/>
        <w:autoSpaceDE w:val="0"/>
        <w:autoSpaceDN w:val="0"/>
        <w:adjustRightInd w:val="0"/>
        <w:spacing w:after="120"/>
        <w:jc w:val="center"/>
        <w:rPr>
          <w:rFonts w:ascii="Arial" w:hAnsi="Arial" w:cs="Arial"/>
          <w:color w:val="000000"/>
          <w:sz w:val="20"/>
          <w:szCs w:val="20"/>
        </w:rPr>
      </w:pPr>
    </w:p>
    <w:p w14:paraId="634321B1"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w:t>
      </w:r>
    </w:p>
    <w:p w14:paraId="737A88A8"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w:t>
      </w:r>
    </w:p>
    <w:p w14:paraId="37CCA3C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budeme plniť prostredníctvom týchto subdodávateľov: </w:t>
      </w:r>
    </w:p>
    <w:p w14:paraId="31B25F5E"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subdodávateľa uvedené v Obchodnom registri: </w:t>
      </w:r>
    </w:p>
    <w:p w14:paraId="099C85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uvedené v Obchodnom registri: </w:t>
      </w:r>
    </w:p>
    <w:p w14:paraId="3FAC31EF"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IČO subdodávateľa: </w:t>
      </w:r>
    </w:p>
    <w:p w14:paraId="61E86C8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Meno, priezvisko, adresa pobytu a dátum narodenia osoby, oprávnenej konať za subdodávateľa: </w:t>
      </w:r>
    </w:p>
    <w:p w14:paraId="4DDBA86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7ED7DC2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Stručný opis zákazky, ktorá bude predmetom subdodávky: </w:t>
      </w:r>
    </w:p>
    <w:p w14:paraId="3A254CC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43FF90AA" w14:textId="77777777" w:rsidR="009075E9" w:rsidRPr="00342EF3" w:rsidRDefault="009075E9" w:rsidP="002557CF">
      <w:pPr>
        <w:suppressAutoHyphens w:val="0"/>
        <w:autoSpaceDE w:val="0"/>
        <w:autoSpaceDN w:val="0"/>
        <w:adjustRightInd w:val="0"/>
        <w:spacing w:after="120" w:line="360" w:lineRule="auto"/>
        <w:jc w:val="both"/>
        <w:rPr>
          <w:rFonts w:ascii="Arial" w:hAnsi="Arial" w:cs="Arial"/>
          <w:color w:val="000000"/>
          <w:sz w:val="20"/>
          <w:szCs w:val="20"/>
        </w:rPr>
      </w:pPr>
      <w:r w:rsidRPr="00342EF3">
        <w:rPr>
          <w:rFonts w:ascii="Arial" w:hAnsi="Arial" w:cs="Arial"/>
          <w:color w:val="000000"/>
          <w:sz w:val="20"/>
          <w:szCs w:val="20"/>
        </w:rPr>
        <w:t xml:space="preserve">Čestne prehlasujem, že subdodávateľ bude v čase plnenia </w:t>
      </w:r>
      <w:r w:rsidR="00944E42" w:rsidRPr="00342EF3">
        <w:rPr>
          <w:rFonts w:ascii="Arial" w:hAnsi="Arial" w:cs="Arial"/>
          <w:color w:val="000000"/>
          <w:sz w:val="20"/>
          <w:szCs w:val="20"/>
        </w:rPr>
        <w:t>Zmluvy</w:t>
      </w:r>
      <w:r w:rsidRPr="00342EF3">
        <w:rPr>
          <w:rFonts w:ascii="Arial" w:hAnsi="Arial" w:cs="Arial"/>
          <w:color w:val="000000"/>
          <w:sz w:val="20"/>
          <w:szCs w:val="20"/>
        </w:rPr>
        <w:t xml:space="preserve"> spĺňať podmienky účasti, týkajúce sa osobného postavenia a neexistujú u neho dôvody na vylúčenie podľa § 40 ods. 6 písm. a) až h) a ods. 7 zákona č. 343/2015 Z. z. o verejnom obstarávaní. </w:t>
      </w:r>
    </w:p>
    <w:p w14:paraId="3E5D94D6"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723AFBC"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nebudeme plniť prostredníctvom subdodávateľov</w:t>
      </w:r>
    </w:p>
    <w:p w14:paraId="1F19788B"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F323DA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327D491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0B6973C3"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Miesto, dňa </w:t>
      </w:r>
    </w:p>
    <w:p w14:paraId="6E28B4B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AAA2162" w14:textId="77777777" w:rsidR="009075E9" w:rsidRPr="00342EF3" w:rsidRDefault="009075E9" w:rsidP="00900E70">
      <w:pPr>
        <w:suppressAutoHyphens w:val="0"/>
        <w:autoSpaceDE w:val="0"/>
        <w:autoSpaceDN w:val="0"/>
        <w:adjustRightInd w:val="0"/>
        <w:spacing w:after="120" w:line="360" w:lineRule="auto"/>
        <w:ind w:left="6237" w:firstLine="135"/>
        <w:rPr>
          <w:rFonts w:ascii="Arial" w:hAnsi="Arial" w:cs="Arial"/>
          <w:color w:val="000000"/>
          <w:sz w:val="20"/>
          <w:szCs w:val="20"/>
        </w:rPr>
      </w:pPr>
      <w:r w:rsidRPr="00342EF3">
        <w:rPr>
          <w:rFonts w:ascii="Arial" w:hAnsi="Arial" w:cs="Arial"/>
          <w:color w:val="000000"/>
          <w:sz w:val="20"/>
          <w:szCs w:val="20"/>
        </w:rPr>
        <w:t xml:space="preserve">........................................... </w:t>
      </w:r>
    </w:p>
    <w:p w14:paraId="756DFC9D" w14:textId="77777777" w:rsidR="00900E70"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Meno, priezvisko </w:t>
      </w:r>
    </w:p>
    <w:p w14:paraId="5BCF6FF6" w14:textId="116BF3A0" w:rsidR="009075E9" w:rsidRPr="00342EF3"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a funkcia oprávneného zástupcu predávajúceho </w:t>
      </w:r>
    </w:p>
    <w:p w14:paraId="7FF826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6DFC2540" w14:textId="77777777" w:rsidR="009075E9" w:rsidRPr="00342EF3" w:rsidRDefault="009075E9" w:rsidP="002557CF">
      <w:pPr>
        <w:pStyle w:val="Default"/>
        <w:spacing w:after="120" w:line="360" w:lineRule="auto"/>
        <w:outlineLvl w:val="0"/>
        <w:rPr>
          <w:rFonts w:ascii="Arial" w:hAnsi="Arial" w:cs="Arial"/>
          <w:sz w:val="20"/>
          <w:szCs w:val="20"/>
        </w:rPr>
      </w:pPr>
    </w:p>
    <w:p w14:paraId="7D2DFFC2" w14:textId="77777777" w:rsidR="009075E9" w:rsidRPr="00342EF3" w:rsidRDefault="009075E9" w:rsidP="002557CF">
      <w:pPr>
        <w:pStyle w:val="Default"/>
        <w:spacing w:after="120" w:line="360" w:lineRule="auto"/>
        <w:outlineLvl w:val="0"/>
        <w:rPr>
          <w:rFonts w:ascii="Arial" w:hAnsi="Arial" w:cs="Arial"/>
          <w:sz w:val="20"/>
          <w:szCs w:val="20"/>
        </w:rPr>
      </w:pPr>
      <w:r w:rsidRPr="00342EF3">
        <w:rPr>
          <w:rFonts w:ascii="Arial" w:hAnsi="Arial" w:cs="Arial"/>
          <w:sz w:val="20"/>
          <w:szCs w:val="20"/>
        </w:rPr>
        <w:t>* zakrúžkovať bod I. alebo bod II.</w:t>
      </w:r>
      <w:bookmarkEnd w:id="204"/>
    </w:p>
    <w:sectPr w:rsidR="009075E9" w:rsidRPr="00342EF3" w:rsidSect="006C70DE">
      <w:footerReference w:type="default" r:id="rId13"/>
      <w:pgSz w:w="11906" w:h="16838"/>
      <w:pgMar w:top="1418" w:right="1418" w:bottom="1418" w:left="1418" w:header="0" w:footer="0" w:gutter="0"/>
      <w:cols w:space="708"/>
      <w:formProt w:val="0"/>
      <w:docGrid w:linePitch="360" w:charSpace="-204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Obstaravanie_Simona Gondžalová" w:date="2022-07-08T11:44:00Z" w:initials="O">
    <w:p w14:paraId="4394DF73" w14:textId="4DB9C0DB" w:rsidR="004B7921" w:rsidRDefault="004B7921">
      <w:pPr>
        <w:pStyle w:val="Textkomentra"/>
      </w:pPr>
      <w:r>
        <w:rPr>
          <w:rStyle w:val="Odkaznakomentr"/>
        </w:rPr>
        <w:annotationRef/>
      </w:r>
      <w:r>
        <w:t>Uvedené ustanovenie je obsiahnuté v čl. IX. v bode 2.</w:t>
      </w:r>
    </w:p>
  </w:comment>
  <w:comment w:id="136" w:author="Obstaravanie_Simona Gondžalová" w:date="2022-07-08T12:05:00Z" w:initials="O">
    <w:p w14:paraId="19F55C10" w14:textId="6CB2424F" w:rsidR="00953BEA" w:rsidRDefault="00953BEA">
      <w:pPr>
        <w:pStyle w:val="Textkomentra"/>
      </w:pPr>
      <w:r>
        <w:rPr>
          <w:rStyle w:val="Odkaznakomentr"/>
        </w:rPr>
        <w:annotationRef/>
      </w:r>
      <w:r>
        <w:t>Upravené v ods. 5 tohto článku zmluvy.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94DF73" w15:done="0"/>
  <w15:commentEx w15:paraId="19F55C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29729" w16cex:dateUtc="2022-07-08T09:44:00Z"/>
  <w16cex:commentExtensible w16cex:durableId="26729C08" w16cex:dateUtc="2022-07-08T1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94DF73" w16cid:durableId="26729729"/>
  <w16cid:commentId w16cid:paraId="19F55C10" w16cid:durableId="26729C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DCED1" w14:textId="77777777" w:rsidR="003B3EAA" w:rsidRDefault="003B3EAA" w:rsidP="00C944F0">
      <w:pPr>
        <w:spacing w:after="0" w:line="240" w:lineRule="auto"/>
      </w:pPr>
      <w:r>
        <w:separator/>
      </w:r>
    </w:p>
  </w:endnote>
  <w:endnote w:type="continuationSeparator" w:id="0">
    <w:p w14:paraId="61B352FA" w14:textId="77777777" w:rsidR="003B3EAA" w:rsidRDefault="003B3EAA" w:rsidP="00C9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T6299o00">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3BBC" w14:textId="68344625" w:rsidR="00F41105" w:rsidRDefault="00F41105">
    <w:pPr>
      <w:pStyle w:val="Pta"/>
    </w:pPr>
  </w:p>
  <w:p w14:paraId="2966FDBA" w14:textId="77777777" w:rsidR="003B3EAA" w:rsidRDefault="003B3E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9AAE3" w14:textId="77777777" w:rsidR="003B3EAA" w:rsidRDefault="003B3EAA" w:rsidP="00C944F0">
      <w:pPr>
        <w:spacing w:after="0" w:line="240" w:lineRule="auto"/>
      </w:pPr>
      <w:r>
        <w:separator/>
      </w:r>
    </w:p>
  </w:footnote>
  <w:footnote w:type="continuationSeparator" w:id="0">
    <w:p w14:paraId="15FEF81C" w14:textId="77777777" w:rsidR="003B3EAA" w:rsidRDefault="003B3EAA" w:rsidP="00C94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284"/>
        </w:tabs>
        <w:ind w:left="76" w:hanging="360"/>
      </w:pPr>
      <w:rPr>
        <w:rFonts w:ascii="Wingdings" w:hAnsi="Wingdings" w:cs="Wingdings"/>
      </w:rPr>
    </w:lvl>
    <w:lvl w:ilvl="1">
      <w:start w:val="1"/>
      <w:numFmt w:val="lowerLetter"/>
      <w:lvlText w:val="%2)"/>
      <w:lvlJc w:val="left"/>
      <w:pPr>
        <w:tabs>
          <w:tab w:val="num" w:pos="1908"/>
        </w:tabs>
        <w:ind w:left="2628" w:hanging="360"/>
      </w:pPr>
      <w:rPr>
        <w:rFonts w:ascii="Arial" w:eastAsia="Times New Roman" w:hAnsi="Arial" w:cs="Arial"/>
      </w:rPr>
    </w:lvl>
    <w:lvl w:ilvl="2">
      <w:start w:val="1"/>
      <w:numFmt w:val="bullet"/>
      <w:lvlText w:val=""/>
      <w:lvlJc w:val="left"/>
      <w:pPr>
        <w:tabs>
          <w:tab w:val="num" w:pos="-284"/>
        </w:tabs>
        <w:ind w:left="796" w:hanging="360"/>
      </w:pPr>
      <w:rPr>
        <w:rFonts w:ascii="Wingdings" w:hAnsi="Wingdings" w:cs="Wingdings"/>
      </w:rPr>
    </w:lvl>
    <w:lvl w:ilvl="3">
      <w:start w:val="1"/>
      <w:numFmt w:val="bullet"/>
      <w:lvlText w:val=""/>
      <w:lvlJc w:val="left"/>
      <w:pPr>
        <w:tabs>
          <w:tab w:val="num" w:pos="-284"/>
        </w:tabs>
        <w:ind w:left="1156" w:hanging="360"/>
      </w:pPr>
      <w:rPr>
        <w:rFonts w:ascii="Symbol" w:hAnsi="Symbol" w:cs="Symbol"/>
      </w:rPr>
    </w:lvl>
    <w:lvl w:ilvl="4">
      <w:start w:val="1"/>
      <w:numFmt w:val="bullet"/>
      <w:lvlText w:val=""/>
      <w:lvlJc w:val="left"/>
      <w:pPr>
        <w:tabs>
          <w:tab w:val="num" w:pos="-284"/>
        </w:tabs>
        <w:ind w:left="1516" w:hanging="360"/>
      </w:pPr>
      <w:rPr>
        <w:rFonts w:ascii="Symbol" w:hAnsi="Symbol" w:cs="Symbol"/>
      </w:rPr>
    </w:lvl>
    <w:lvl w:ilvl="5">
      <w:start w:val="1"/>
      <w:numFmt w:val="bullet"/>
      <w:lvlText w:val=""/>
      <w:lvlJc w:val="left"/>
      <w:pPr>
        <w:tabs>
          <w:tab w:val="num" w:pos="-284"/>
        </w:tabs>
        <w:ind w:left="1876" w:hanging="360"/>
      </w:pPr>
      <w:rPr>
        <w:rFonts w:ascii="Wingdings" w:hAnsi="Wingdings" w:cs="Wingdings"/>
      </w:rPr>
    </w:lvl>
    <w:lvl w:ilvl="6">
      <w:start w:val="1"/>
      <w:numFmt w:val="bullet"/>
      <w:lvlText w:val=""/>
      <w:lvlJc w:val="left"/>
      <w:pPr>
        <w:tabs>
          <w:tab w:val="num" w:pos="-284"/>
        </w:tabs>
        <w:ind w:left="2236" w:hanging="360"/>
      </w:pPr>
      <w:rPr>
        <w:rFonts w:ascii="Wingdings" w:hAnsi="Wingdings" w:cs="Wingdings"/>
      </w:rPr>
    </w:lvl>
    <w:lvl w:ilvl="7">
      <w:start w:val="1"/>
      <w:numFmt w:val="bullet"/>
      <w:lvlText w:val=""/>
      <w:lvlJc w:val="left"/>
      <w:pPr>
        <w:tabs>
          <w:tab w:val="num" w:pos="-284"/>
        </w:tabs>
        <w:ind w:left="2596" w:hanging="360"/>
      </w:pPr>
      <w:rPr>
        <w:rFonts w:ascii="Symbol" w:hAnsi="Symbol" w:cs="Symbol"/>
      </w:rPr>
    </w:lvl>
    <w:lvl w:ilvl="8">
      <w:start w:val="1"/>
      <w:numFmt w:val="bullet"/>
      <w:lvlText w:val=""/>
      <w:lvlJc w:val="left"/>
      <w:pPr>
        <w:tabs>
          <w:tab w:val="num" w:pos="-284"/>
        </w:tabs>
        <w:ind w:left="2956" w:hanging="360"/>
      </w:pPr>
      <w:rPr>
        <w:rFonts w:ascii="Symbol" w:hAnsi="Symbol" w:cs="Symbol"/>
      </w:rPr>
    </w:lvl>
  </w:abstractNum>
  <w:abstractNum w:abstractNumId="1" w15:restartNumberingAfterBreak="0">
    <w:nsid w:val="0000001E"/>
    <w:multiLevelType w:val="singleLevel"/>
    <w:tmpl w:val="0000001E"/>
    <w:name w:val="WW8Num31"/>
    <w:lvl w:ilvl="0">
      <w:start w:val="1"/>
      <w:numFmt w:val="upperRoman"/>
      <w:lvlText w:val="%1."/>
      <w:lvlJc w:val="left"/>
      <w:pPr>
        <w:tabs>
          <w:tab w:val="num" w:pos="0"/>
        </w:tabs>
        <w:ind w:left="1080" w:hanging="720"/>
      </w:pPr>
      <w:rPr>
        <w:rFonts w:eastAsia="Calibri"/>
      </w:rPr>
    </w:lvl>
  </w:abstractNum>
  <w:abstractNum w:abstractNumId="2"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3" w15:restartNumberingAfterBreak="0">
    <w:nsid w:val="00000024"/>
    <w:multiLevelType w:val="multilevel"/>
    <w:tmpl w:val="D17AE9A8"/>
    <w:lvl w:ilvl="0">
      <w:start w:val="1"/>
      <w:numFmt w:val="decimal"/>
      <w:lvlText w:val="%1."/>
      <w:lvlJc w:val="left"/>
      <w:pPr>
        <w:tabs>
          <w:tab w:val="num" w:pos="0"/>
        </w:tabs>
        <w:ind w:left="360" w:hanging="360"/>
      </w:pPr>
      <w:rPr>
        <w:rFonts w:ascii="Arial" w:eastAsia="Times New Roman" w:hAnsi="Arial" w:cs="Arial"/>
        <w:b w:val="0"/>
      </w:rPr>
    </w:lvl>
    <w:lvl w:ilvl="1">
      <w:start w:val="1"/>
      <w:numFmt w:val="decimal"/>
      <w:lvlText w:val="%2."/>
      <w:lvlJc w:val="left"/>
      <w:pPr>
        <w:tabs>
          <w:tab w:val="num" w:pos="360"/>
        </w:tabs>
        <w:ind w:left="360" w:hanging="360"/>
      </w:pPr>
      <w:rPr>
        <w:rFonts w:ascii="Arial" w:eastAsia="Calibri" w:hAnsi="Arial" w:cs="Arial"/>
        <w:b w:val="0"/>
        <w:lang w:eastAsia="sk-SK"/>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000002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2A"/>
    <w:multiLevelType w:val="multilevel"/>
    <w:tmpl w:val="0000002A"/>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B"/>
    <w:multiLevelType w:val="multilevel"/>
    <w:tmpl w:val="F3802414"/>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010A0466"/>
    <w:multiLevelType w:val="multilevel"/>
    <w:tmpl w:val="B83087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4" w15:restartNumberingAfterBreak="0">
    <w:nsid w:val="0D442975"/>
    <w:multiLevelType w:val="multilevel"/>
    <w:tmpl w:val="9E7EEEE0"/>
    <w:lvl w:ilvl="0">
      <w:start w:val="1"/>
      <w:numFmt w:val="decimal"/>
      <w:lvlText w:val="4.%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190C3D"/>
    <w:multiLevelType w:val="multilevel"/>
    <w:tmpl w:val="00000026"/>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1776BD"/>
    <w:multiLevelType w:val="multilevel"/>
    <w:tmpl w:val="039254BE"/>
    <w:lvl w:ilvl="0">
      <w:start w:val="1"/>
      <w:numFmt w:val="decimal"/>
      <w:lvlText w:val="9.%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15:restartNumberingAfterBreak="0">
    <w:nsid w:val="1D07596C"/>
    <w:multiLevelType w:val="multilevel"/>
    <w:tmpl w:val="BB485ED4"/>
    <w:lvl w:ilvl="0">
      <w:start w:val="1"/>
      <w:numFmt w:val="decimal"/>
      <w:lvlText w:val="8.%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0784835"/>
    <w:multiLevelType w:val="multilevel"/>
    <w:tmpl w:val="B2EC9376"/>
    <w:lvl w:ilvl="0">
      <w:start w:val="1"/>
      <w:numFmt w:val="decimal"/>
      <w:lvlText w:val="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8D513E"/>
    <w:multiLevelType w:val="multilevel"/>
    <w:tmpl w:val="FEF46C42"/>
    <w:lvl w:ilvl="0">
      <w:start w:val="1"/>
      <w:numFmt w:val="decimal"/>
      <w:lvlText w:val="10.%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6E0BF3"/>
    <w:multiLevelType w:val="hybridMultilevel"/>
    <w:tmpl w:val="3A4283C4"/>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1" w15:restartNumberingAfterBreak="0">
    <w:nsid w:val="2A885735"/>
    <w:multiLevelType w:val="multilevel"/>
    <w:tmpl w:val="0000002B"/>
    <w:lvl w:ilvl="0">
      <w:start w:val="1"/>
      <w:numFmt w:val="decimal"/>
      <w:lvlText w:val="%1."/>
      <w:lvlJc w:val="left"/>
      <w:pPr>
        <w:tabs>
          <w:tab w:val="num" w:pos="0"/>
        </w:tabs>
        <w:ind w:left="720" w:hanging="360"/>
      </w:pPr>
      <w:rPr>
        <w:rFonts w:ascii="Arial" w:hAnsi="Arial" w:cs="Arial"/>
        <w:b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7D8289B"/>
    <w:multiLevelType w:val="hybridMultilevel"/>
    <w:tmpl w:val="04D0E4EE"/>
    <w:lvl w:ilvl="0" w:tplc="EF4E3978">
      <w:start w:val="837"/>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3" w15:restartNumberingAfterBreak="0">
    <w:nsid w:val="37DA6796"/>
    <w:multiLevelType w:val="multilevel"/>
    <w:tmpl w:val="4B6CBB16"/>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E344C3"/>
    <w:multiLevelType w:val="multilevel"/>
    <w:tmpl w:val="71A2EE4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B417C90"/>
    <w:multiLevelType w:val="multilevel"/>
    <w:tmpl w:val="0C7662CA"/>
    <w:lvl w:ilvl="0">
      <w:start w:val="3"/>
      <w:numFmt w:val="bullet"/>
      <w:lvlText w:val="-"/>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CDD3B1A"/>
    <w:multiLevelType w:val="singleLevel"/>
    <w:tmpl w:val="7B5E6080"/>
    <w:lvl w:ilvl="0">
      <w:start w:val="1"/>
      <w:numFmt w:val="lowerLetter"/>
      <w:lvlText w:val="%1)"/>
      <w:lvlJc w:val="left"/>
      <w:pPr>
        <w:tabs>
          <w:tab w:val="num" w:pos="6173"/>
        </w:tabs>
        <w:ind w:left="6173" w:hanging="360"/>
      </w:pPr>
      <w:rPr>
        <w:rFonts w:ascii="Arial" w:eastAsia="Times New Roman" w:hAnsi="Arial" w:cs="Times New Roman"/>
        <w:color w:val="auto"/>
        <w:sz w:val="20"/>
        <w:szCs w:val="20"/>
        <w:lang w:eastAsia="sk-SK"/>
      </w:rPr>
    </w:lvl>
  </w:abstractNum>
  <w:abstractNum w:abstractNumId="27" w15:restartNumberingAfterBreak="0">
    <w:nsid w:val="3E9353AB"/>
    <w:multiLevelType w:val="hybridMultilevel"/>
    <w:tmpl w:val="121AD228"/>
    <w:lvl w:ilvl="0" w:tplc="D1AAE4B6">
      <w:start w:val="1"/>
      <w:numFmt w:val="lowerLetter"/>
      <w:lvlText w:val="%1)"/>
      <w:lvlJc w:val="left"/>
      <w:pPr>
        <w:ind w:left="720" w:hanging="360"/>
      </w:pPr>
      <w:rPr>
        <w:rFonts w:ascii="Arial" w:eastAsia="Times New Roman" w:hAnsi="Arial" w:cs="Arial"/>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2090819"/>
    <w:multiLevelType w:val="hybridMultilevel"/>
    <w:tmpl w:val="C59EE4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84839BE"/>
    <w:multiLevelType w:val="multilevel"/>
    <w:tmpl w:val="DE7E368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6150BB"/>
    <w:multiLevelType w:val="hybridMultilevel"/>
    <w:tmpl w:val="35EE3ABA"/>
    <w:lvl w:ilvl="0" w:tplc="B756F69A">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12181A"/>
    <w:multiLevelType w:val="multilevel"/>
    <w:tmpl w:val="9BA48B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8BD181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598209DE"/>
    <w:multiLevelType w:val="multilevel"/>
    <w:tmpl w:val="671C1A3E"/>
    <w:lvl w:ilvl="0">
      <w:start w:val="1"/>
      <w:numFmt w:val="decimal"/>
      <w:lvlText w:val="7.%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5359C5"/>
    <w:multiLevelType w:val="multilevel"/>
    <w:tmpl w:val="3990D76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68257877">
    <w:abstractNumId w:val="14"/>
  </w:num>
  <w:num w:numId="2" w16cid:durableId="965547971">
    <w:abstractNumId w:val="34"/>
  </w:num>
  <w:num w:numId="3" w16cid:durableId="136918223">
    <w:abstractNumId w:val="17"/>
  </w:num>
  <w:num w:numId="4" w16cid:durableId="2028479574">
    <w:abstractNumId w:val="18"/>
  </w:num>
  <w:num w:numId="5" w16cid:durableId="30763550">
    <w:abstractNumId w:val="30"/>
  </w:num>
  <w:num w:numId="6" w16cid:durableId="627198410">
    <w:abstractNumId w:val="25"/>
  </w:num>
  <w:num w:numId="7" w16cid:durableId="1988631449">
    <w:abstractNumId w:val="23"/>
  </w:num>
  <w:num w:numId="8" w16cid:durableId="1943537001">
    <w:abstractNumId w:val="35"/>
  </w:num>
  <w:num w:numId="9" w16cid:durableId="2055616730">
    <w:abstractNumId w:val="16"/>
  </w:num>
  <w:num w:numId="10" w16cid:durableId="1166745367">
    <w:abstractNumId w:val="19"/>
  </w:num>
  <w:num w:numId="11" w16cid:durableId="2120907545">
    <w:abstractNumId w:val="32"/>
  </w:num>
  <w:num w:numId="12" w16cid:durableId="768042690">
    <w:abstractNumId w:val="12"/>
  </w:num>
  <w:num w:numId="13" w16cid:durableId="2044941008">
    <w:abstractNumId w:val="0"/>
  </w:num>
  <w:num w:numId="14" w16cid:durableId="2043241545">
    <w:abstractNumId w:val="1"/>
  </w:num>
  <w:num w:numId="15" w16cid:durableId="664626800">
    <w:abstractNumId w:val="2"/>
  </w:num>
  <w:num w:numId="16" w16cid:durableId="2087454997">
    <w:abstractNumId w:val="3"/>
  </w:num>
  <w:num w:numId="17" w16cid:durableId="888880423">
    <w:abstractNumId w:val="4"/>
  </w:num>
  <w:num w:numId="18" w16cid:durableId="534974622">
    <w:abstractNumId w:val="5"/>
  </w:num>
  <w:num w:numId="19" w16cid:durableId="1754744985">
    <w:abstractNumId w:val="6"/>
  </w:num>
  <w:num w:numId="20" w16cid:durableId="782264018">
    <w:abstractNumId w:val="7"/>
  </w:num>
  <w:num w:numId="21" w16cid:durableId="2040927615">
    <w:abstractNumId w:val="8"/>
  </w:num>
  <w:num w:numId="22" w16cid:durableId="1391882619">
    <w:abstractNumId w:val="9"/>
  </w:num>
  <w:num w:numId="23" w16cid:durableId="874535854">
    <w:abstractNumId w:val="10"/>
  </w:num>
  <w:num w:numId="24" w16cid:durableId="497425936">
    <w:abstractNumId w:val="11"/>
  </w:num>
  <w:num w:numId="25" w16cid:durableId="1106926857">
    <w:abstractNumId w:val="27"/>
  </w:num>
  <w:num w:numId="26" w16cid:durableId="29765353">
    <w:abstractNumId w:val="26"/>
  </w:num>
  <w:num w:numId="27" w16cid:durableId="1636330626">
    <w:abstractNumId w:val="36"/>
  </w:num>
  <w:num w:numId="28" w16cid:durableId="1068575402">
    <w:abstractNumId w:val="31"/>
  </w:num>
  <w:num w:numId="29" w16cid:durableId="1918513557">
    <w:abstractNumId w:val="22"/>
  </w:num>
  <w:num w:numId="30" w16cid:durableId="315649625">
    <w:abstractNumId w:val="24"/>
  </w:num>
  <w:num w:numId="31" w16cid:durableId="253586727">
    <w:abstractNumId w:val="33"/>
  </w:num>
  <w:num w:numId="32" w16cid:durableId="1838882154">
    <w:abstractNumId w:val="15"/>
  </w:num>
  <w:num w:numId="33" w16cid:durableId="2004552139">
    <w:abstractNumId w:val="21"/>
  </w:num>
  <w:num w:numId="34" w16cid:durableId="20740422">
    <w:abstractNumId w:val="13"/>
  </w:num>
  <w:num w:numId="35" w16cid:durableId="548884681">
    <w:abstractNumId w:val="20"/>
  </w:num>
  <w:num w:numId="36" w16cid:durableId="733968776">
    <w:abstractNumId w:val="2"/>
    <w:lvlOverride w:ilvl="0">
      <w:startOverride w:val="1"/>
    </w:lvlOverride>
  </w:num>
  <w:num w:numId="37" w16cid:durableId="1320034368">
    <w:abstractNumId w:val="29"/>
  </w:num>
  <w:num w:numId="38" w16cid:durableId="95547900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_Simona Gondžalová">
    <w15:presenceInfo w15:providerId="None" w15:userId="Obstaravanie_Simona Gondžalová"/>
  </w15:person>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DE"/>
    <w:rsid w:val="00014E9D"/>
    <w:rsid w:val="00024C6B"/>
    <w:rsid w:val="000431B7"/>
    <w:rsid w:val="000613F2"/>
    <w:rsid w:val="00062D46"/>
    <w:rsid w:val="000650E2"/>
    <w:rsid w:val="00070C30"/>
    <w:rsid w:val="000752C8"/>
    <w:rsid w:val="0008749C"/>
    <w:rsid w:val="000C1636"/>
    <w:rsid w:val="000E0028"/>
    <w:rsid w:val="000E39A8"/>
    <w:rsid w:val="000E42AC"/>
    <w:rsid w:val="0010140B"/>
    <w:rsid w:val="00101454"/>
    <w:rsid w:val="00107A30"/>
    <w:rsid w:val="001101F8"/>
    <w:rsid w:val="00112154"/>
    <w:rsid w:val="00114AEC"/>
    <w:rsid w:val="00123A91"/>
    <w:rsid w:val="00126866"/>
    <w:rsid w:val="00131A55"/>
    <w:rsid w:val="00134357"/>
    <w:rsid w:val="001460D6"/>
    <w:rsid w:val="001470FB"/>
    <w:rsid w:val="00161E98"/>
    <w:rsid w:val="00173DDB"/>
    <w:rsid w:val="001849B9"/>
    <w:rsid w:val="001A3128"/>
    <w:rsid w:val="001B5537"/>
    <w:rsid w:val="001D4190"/>
    <w:rsid w:val="001E452F"/>
    <w:rsid w:val="001F0F66"/>
    <w:rsid w:val="0020171D"/>
    <w:rsid w:val="00205DD6"/>
    <w:rsid w:val="00207FC3"/>
    <w:rsid w:val="00211943"/>
    <w:rsid w:val="0022447D"/>
    <w:rsid w:val="00231EEE"/>
    <w:rsid w:val="00237ABD"/>
    <w:rsid w:val="00241F8D"/>
    <w:rsid w:val="002520A1"/>
    <w:rsid w:val="00252BFC"/>
    <w:rsid w:val="002557CF"/>
    <w:rsid w:val="00271A11"/>
    <w:rsid w:val="00274F28"/>
    <w:rsid w:val="00291889"/>
    <w:rsid w:val="00293E0B"/>
    <w:rsid w:val="002A481D"/>
    <w:rsid w:val="002B52B3"/>
    <w:rsid w:val="002B7693"/>
    <w:rsid w:val="002B7F1C"/>
    <w:rsid w:val="002C34BA"/>
    <w:rsid w:val="002D6BAF"/>
    <w:rsid w:val="002E3E8B"/>
    <w:rsid w:val="002E414B"/>
    <w:rsid w:val="002E68C7"/>
    <w:rsid w:val="002F685E"/>
    <w:rsid w:val="00300EF4"/>
    <w:rsid w:val="00303165"/>
    <w:rsid w:val="00305616"/>
    <w:rsid w:val="003248EB"/>
    <w:rsid w:val="00324BD6"/>
    <w:rsid w:val="0033400D"/>
    <w:rsid w:val="003426F7"/>
    <w:rsid w:val="00342EF3"/>
    <w:rsid w:val="00345B91"/>
    <w:rsid w:val="00361088"/>
    <w:rsid w:val="00363793"/>
    <w:rsid w:val="00367F86"/>
    <w:rsid w:val="00375F61"/>
    <w:rsid w:val="00375FBE"/>
    <w:rsid w:val="00377474"/>
    <w:rsid w:val="00377E33"/>
    <w:rsid w:val="00383B86"/>
    <w:rsid w:val="00386CF7"/>
    <w:rsid w:val="00391C26"/>
    <w:rsid w:val="00395F84"/>
    <w:rsid w:val="003B3EAA"/>
    <w:rsid w:val="003D0D8F"/>
    <w:rsid w:val="003D3EFA"/>
    <w:rsid w:val="003F01CE"/>
    <w:rsid w:val="00407091"/>
    <w:rsid w:val="004163D8"/>
    <w:rsid w:val="0043003C"/>
    <w:rsid w:val="00446FF7"/>
    <w:rsid w:val="004678E1"/>
    <w:rsid w:val="004769E6"/>
    <w:rsid w:val="00480447"/>
    <w:rsid w:val="00480D69"/>
    <w:rsid w:val="00484493"/>
    <w:rsid w:val="004A5868"/>
    <w:rsid w:val="004A662D"/>
    <w:rsid w:val="004A7A47"/>
    <w:rsid w:val="004B04D9"/>
    <w:rsid w:val="004B7921"/>
    <w:rsid w:val="004D4E95"/>
    <w:rsid w:val="004D653D"/>
    <w:rsid w:val="004E1108"/>
    <w:rsid w:val="004E4F30"/>
    <w:rsid w:val="005005A8"/>
    <w:rsid w:val="005148C7"/>
    <w:rsid w:val="00517968"/>
    <w:rsid w:val="00521EFA"/>
    <w:rsid w:val="00546FF8"/>
    <w:rsid w:val="00550F6D"/>
    <w:rsid w:val="00565668"/>
    <w:rsid w:val="005714DB"/>
    <w:rsid w:val="00575789"/>
    <w:rsid w:val="00586BED"/>
    <w:rsid w:val="005D7385"/>
    <w:rsid w:val="005D79A8"/>
    <w:rsid w:val="005E41CE"/>
    <w:rsid w:val="005E44DD"/>
    <w:rsid w:val="005E4555"/>
    <w:rsid w:val="005E5FC7"/>
    <w:rsid w:val="00617A15"/>
    <w:rsid w:val="006266C7"/>
    <w:rsid w:val="00633CAB"/>
    <w:rsid w:val="006450B3"/>
    <w:rsid w:val="0064653C"/>
    <w:rsid w:val="0064722E"/>
    <w:rsid w:val="00650059"/>
    <w:rsid w:val="006547A8"/>
    <w:rsid w:val="006727B2"/>
    <w:rsid w:val="0067732D"/>
    <w:rsid w:val="00684227"/>
    <w:rsid w:val="00695F6F"/>
    <w:rsid w:val="006964C0"/>
    <w:rsid w:val="0069713C"/>
    <w:rsid w:val="006A39EA"/>
    <w:rsid w:val="006A4F0D"/>
    <w:rsid w:val="006B3506"/>
    <w:rsid w:val="006C3240"/>
    <w:rsid w:val="006C4C49"/>
    <w:rsid w:val="006C70DE"/>
    <w:rsid w:val="006C7D0C"/>
    <w:rsid w:val="006F28E3"/>
    <w:rsid w:val="00707A15"/>
    <w:rsid w:val="00710EEE"/>
    <w:rsid w:val="00717751"/>
    <w:rsid w:val="007231C4"/>
    <w:rsid w:val="00725737"/>
    <w:rsid w:val="007446A7"/>
    <w:rsid w:val="00752D2C"/>
    <w:rsid w:val="00767F37"/>
    <w:rsid w:val="00774A24"/>
    <w:rsid w:val="007752FA"/>
    <w:rsid w:val="007823BC"/>
    <w:rsid w:val="0078795E"/>
    <w:rsid w:val="0079062F"/>
    <w:rsid w:val="007A343C"/>
    <w:rsid w:val="007B1A6D"/>
    <w:rsid w:val="007C676A"/>
    <w:rsid w:val="007F2106"/>
    <w:rsid w:val="007F4A46"/>
    <w:rsid w:val="007F7608"/>
    <w:rsid w:val="00813D1C"/>
    <w:rsid w:val="00824321"/>
    <w:rsid w:val="008328B4"/>
    <w:rsid w:val="008353CD"/>
    <w:rsid w:val="0084143C"/>
    <w:rsid w:val="00845E53"/>
    <w:rsid w:val="00851450"/>
    <w:rsid w:val="0085566F"/>
    <w:rsid w:val="008609E0"/>
    <w:rsid w:val="00870473"/>
    <w:rsid w:val="00871C14"/>
    <w:rsid w:val="00885F8A"/>
    <w:rsid w:val="00895070"/>
    <w:rsid w:val="008A48FC"/>
    <w:rsid w:val="008A63B5"/>
    <w:rsid w:val="008B6B90"/>
    <w:rsid w:val="008C10C0"/>
    <w:rsid w:val="008C1600"/>
    <w:rsid w:val="008D1DC4"/>
    <w:rsid w:val="008D2B99"/>
    <w:rsid w:val="008D37F6"/>
    <w:rsid w:val="008D4951"/>
    <w:rsid w:val="008E1541"/>
    <w:rsid w:val="008E1574"/>
    <w:rsid w:val="008F43C5"/>
    <w:rsid w:val="00900E70"/>
    <w:rsid w:val="009075E9"/>
    <w:rsid w:val="00917B57"/>
    <w:rsid w:val="00937CB5"/>
    <w:rsid w:val="00941F94"/>
    <w:rsid w:val="00944E42"/>
    <w:rsid w:val="00946396"/>
    <w:rsid w:val="009502B3"/>
    <w:rsid w:val="00952D64"/>
    <w:rsid w:val="00953BEA"/>
    <w:rsid w:val="00955AB7"/>
    <w:rsid w:val="00964FF3"/>
    <w:rsid w:val="0097237F"/>
    <w:rsid w:val="00976CDA"/>
    <w:rsid w:val="009C0C6F"/>
    <w:rsid w:val="009C551C"/>
    <w:rsid w:val="009C7C2F"/>
    <w:rsid w:val="009D1B68"/>
    <w:rsid w:val="009D7C50"/>
    <w:rsid w:val="009E2A14"/>
    <w:rsid w:val="00A0159F"/>
    <w:rsid w:val="00A05D4F"/>
    <w:rsid w:val="00A13B36"/>
    <w:rsid w:val="00A1688C"/>
    <w:rsid w:val="00A51DF2"/>
    <w:rsid w:val="00A70FA5"/>
    <w:rsid w:val="00A74177"/>
    <w:rsid w:val="00A949D9"/>
    <w:rsid w:val="00AD68CC"/>
    <w:rsid w:val="00AF1785"/>
    <w:rsid w:val="00AF5C4C"/>
    <w:rsid w:val="00AF7948"/>
    <w:rsid w:val="00B0700D"/>
    <w:rsid w:val="00B10183"/>
    <w:rsid w:val="00B10F8A"/>
    <w:rsid w:val="00B12FB7"/>
    <w:rsid w:val="00B1384B"/>
    <w:rsid w:val="00B13FFC"/>
    <w:rsid w:val="00B17F35"/>
    <w:rsid w:val="00B40AED"/>
    <w:rsid w:val="00B424EB"/>
    <w:rsid w:val="00B47DC9"/>
    <w:rsid w:val="00B52FDB"/>
    <w:rsid w:val="00B93732"/>
    <w:rsid w:val="00B96983"/>
    <w:rsid w:val="00BA4E95"/>
    <w:rsid w:val="00BA6CA1"/>
    <w:rsid w:val="00BB43F0"/>
    <w:rsid w:val="00BC3551"/>
    <w:rsid w:val="00BC7F8E"/>
    <w:rsid w:val="00BF0089"/>
    <w:rsid w:val="00BF2E67"/>
    <w:rsid w:val="00C07104"/>
    <w:rsid w:val="00C26EF4"/>
    <w:rsid w:val="00C5038F"/>
    <w:rsid w:val="00C548AB"/>
    <w:rsid w:val="00C60B9A"/>
    <w:rsid w:val="00C67C67"/>
    <w:rsid w:val="00C7067D"/>
    <w:rsid w:val="00C74AEA"/>
    <w:rsid w:val="00C80DE7"/>
    <w:rsid w:val="00C825F1"/>
    <w:rsid w:val="00C82C7D"/>
    <w:rsid w:val="00C836C6"/>
    <w:rsid w:val="00C932D8"/>
    <w:rsid w:val="00C944F0"/>
    <w:rsid w:val="00CA3BAE"/>
    <w:rsid w:val="00CC444C"/>
    <w:rsid w:val="00CD442C"/>
    <w:rsid w:val="00CD5DDF"/>
    <w:rsid w:val="00CE46F6"/>
    <w:rsid w:val="00CE7CFF"/>
    <w:rsid w:val="00CE7EE7"/>
    <w:rsid w:val="00CF68C2"/>
    <w:rsid w:val="00D03EC2"/>
    <w:rsid w:val="00D1682E"/>
    <w:rsid w:val="00D23AB4"/>
    <w:rsid w:val="00D26599"/>
    <w:rsid w:val="00D501DD"/>
    <w:rsid w:val="00D575C2"/>
    <w:rsid w:val="00D734E0"/>
    <w:rsid w:val="00D82204"/>
    <w:rsid w:val="00D83326"/>
    <w:rsid w:val="00D92B6C"/>
    <w:rsid w:val="00DA4EDC"/>
    <w:rsid w:val="00DB1F46"/>
    <w:rsid w:val="00DD2BFE"/>
    <w:rsid w:val="00DF21DE"/>
    <w:rsid w:val="00DF3006"/>
    <w:rsid w:val="00DF60F4"/>
    <w:rsid w:val="00E06D85"/>
    <w:rsid w:val="00E273B9"/>
    <w:rsid w:val="00E41DA8"/>
    <w:rsid w:val="00E46A9E"/>
    <w:rsid w:val="00E47C3F"/>
    <w:rsid w:val="00E50F1E"/>
    <w:rsid w:val="00E55C9E"/>
    <w:rsid w:val="00E56C28"/>
    <w:rsid w:val="00E62878"/>
    <w:rsid w:val="00E711F3"/>
    <w:rsid w:val="00E7362B"/>
    <w:rsid w:val="00E84C1A"/>
    <w:rsid w:val="00E87E0A"/>
    <w:rsid w:val="00EA15DF"/>
    <w:rsid w:val="00EB5552"/>
    <w:rsid w:val="00EC7407"/>
    <w:rsid w:val="00ED5C4C"/>
    <w:rsid w:val="00EE73AA"/>
    <w:rsid w:val="00EF462F"/>
    <w:rsid w:val="00EF4B6B"/>
    <w:rsid w:val="00EF7FF5"/>
    <w:rsid w:val="00F05618"/>
    <w:rsid w:val="00F0762F"/>
    <w:rsid w:val="00F11895"/>
    <w:rsid w:val="00F23D4A"/>
    <w:rsid w:val="00F32BDA"/>
    <w:rsid w:val="00F37766"/>
    <w:rsid w:val="00F41105"/>
    <w:rsid w:val="00F41393"/>
    <w:rsid w:val="00F52CE9"/>
    <w:rsid w:val="00F54262"/>
    <w:rsid w:val="00F73C49"/>
    <w:rsid w:val="00F82D5C"/>
    <w:rsid w:val="00F870FC"/>
    <w:rsid w:val="00FA1E3B"/>
    <w:rsid w:val="00FA5D0F"/>
    <w:rsid w:val="00FB46E6"/>
    <w:rsid w:val="00FC5072"/>
    <w:rsid w:val="00FD4623"/>
    <w:rsid w:val="00FD52BE"/>
    <w:rsid w:val="00FD7E8C"/>
    <w:rsid w:val="00FE55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591508"/>
  <w15:docId w15:val="{7986F353-79F4-4F1A-A881-C07B653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14E1"/>
    <w:pPr>
      <w:suppressAutoHyphens/>
      <w:spacing w:after="200"/>
    </w:pPr>
  </w:style>
  <w:style w:type="paragraph" w:styleId="Nadpis1">
    <w:name w:val="heading 1"/>
    <w:basedOn w:val="Normlny"/>
    <w:next w:val="Normlny"/>
    <w:link w:val="Nadpis1Char"/>
    <w:qFormat/>
    <w:rsid w:val="00B424EB"/>
    <w:pPr>
      <w:keepNext/>
      <w:tabs>
        <w:tab w:val="num" w:pos="10371"/>
      </w:tabs>
      <w:suppressAutoHyphens w:val="0"/>
      <w:spacing w:after="0" w:line="240" w:lineRule="auto"/>
      <w:ind w:left="8931"/>
      <w:jc w:val="right"/>
      <w:outlineLvl w:val="0"/>
    </w:pPr>
    <w:rPr>
      <w:rFonts w:ascii="Arial" w:eastAsia="Times New Roman" w:hAnsi="Arial" w:cs="Times New Roman"/>
      <w:color w:val="808080"/>
      <w:sz w:val="32"/>
      <w:szCs w:val="20"/>
      <w:lang w:eastAsia="zh-CN"/>
    </w:rPr>
  </w:style>
  <w:style w:type="paragraph" w:styleId="Nadpis2">
    <w:name w:val="heading 2"/>
    <w:basedOn w:val="Normlny"/>
    <w:next w:val="Normlny"/>
    <w:link w:val="Nadpis2Char"/>
    <w:qFormat/>
    <w:rsid w:val="00B424EB"/>
    <w:pPr>
      <w:keepNext/>
      <w:tabs>
        <w:tab w:val="num" w:pos="6893"/>
      </w:tabs>
      <w:suppressAutoHyphens w:val="0"/>
      <w:spacing w:after="0" w:line="240" w:lineRule="auto"/>
      <w:ind w:left="5813"/>
      <w:jc w:val="right"/>
      <w:outlineLvl w:val="1"/>
    </w:pPr>
    <w:rPr>
      <w:rFonts w:ascii="Arial" w:eastAsia="Times New Roman" w:hAnsi="Arial" w:cs="Times New Roman"/>
      <w:color w:val="808080"/>
      <w:sz w:val="32"/>
      <w:szCs w:val="20"/>
      <w:lang w:eastAsia="zh-CN"/>
    </w:rPr>
  </w:style>
  <w:style w:type="paragraph" w:styleId="Nadpis3">
    <w:name w:val="heading 3"/>
    <w:basedOn w:val="Normlny"/>
    <w:next w:val="Normlny"/>
    <w:link w:val="Nadpis3Char"/>
    <w:qFormat/>
    <w:rsid w:val="00B424EB"/>
    <w:pPr>
      <w:keepNext/>
      <w:tabs>
        <w:tab w:val="num" w:pos="720"/>
      </w:tabs>
      <w:suppressAutoHyphens w:val="0"/>
      <w:spacing w:after="0" w:line="240" w:lineRule="auto"/>
      <w:ind w:left="720" w:hanging="432"/>
      <w:jc w:val="right"/>
      <w:outlineLvl w:val="2"/>
    </w:pPr>
    <w:rPr>
      <w:rFonts w:ascii="Arial" w:eastAsia="Times New Roman" w:hAnsi="Arial" w:cs="Times New Roman"/>
      <w:color w:val="808080"/>
      <w:sz w:val="28"/>
      <w:szCs w:val="20"/>
      <w:lang w:eastAsia="zh-CN"/>
    </w:rPr>
  </w:style>
  <w:style w:type="paragraph" w:styleId="Nadpis4">
    <w:name w:val="heading 4"/>
    <w:basedOn w:val="Normlny"/>
    <w:next w:val="Normlny"/>
    <w:link w:val="Nadpis4Char"/>
    <w:qFormat/>
    <w:rsid w:val="00B424EB"/>
    <w:pPr>
      <w:keepNext/>
      <w:tabs>
        <w:tab w:val="num" w:pos="864"/>
      </w:tabs>
      <w:suppressAutoHyphens w:val="0"/>
      <w:spacing w:after="0" w:line="240" w:lineRule="auto"/>
      <w:ind w:left="864" w:hanging="144"/>
      <w:jc w:val="right"/>
      <w:outlineLvl w:val="3"/>
    </w:pPr>
    <w:rPr>
      <w:rFonts w:ascii="Arial" w:eastAsia="Times New Roman" w:hAnsi="Arial" w:cs="Times New Roman"/>
      <w:color w:val="808080"/>
      <w:sz w:val="28"/>
      <w:szCs w:val="20"/>
      <w:lang w:eastAsia="zh-CN"/>
    </w:rPr>
  </w:style>
  <w:style w:type="paragraph" w:styleId="Nadpis5">
    <w:name w:val="heading 5"/>
    <w:basedOn w:val="Normlny"/>
    <w:next w:val="Normlny"/>
    <w:link w:val="Nadpis5Char"/>
    <w:qFormat/>
    <w:rsid w:val="00B424EB"/>
    <w:pPr>
      <w:keepNext/>
      <w:tabs>
        <w:tab w:val="num" w:pos="1008"/>
      </w:tabs>
      <w:suppressAutoHyphens w:val="0"/>
      <w:spacing w:after="0" w:line="240" w:lineRule="auto"/>
      <w:ind w:left="1008" w:hanging="432"/>
      <w:jc w:val="right"/>
      <w:outlineLvl w:val="4"/>
    </w:pPr>
    <w:rPr>
      <w:rFonts w:ascii="Arial" w:eastAsia="Times New Roman" w:hAnsi="Arial" w:cs="Times New Roman"/>
      <w:color w:val="808080"/>
      <w:sz w:val="32"/>
      <w:szCs w:val="20"/>
      <w:lang w:eastAsia="zh-CN"/>
    </w:rPr>
  </w:style>
  <w:style w:type="paragraph" w:styleId="Nadpis6">
    <w:name w:val="heading 6"/>
    <w:basedOn w:val="Normlny"/>
    <w:next w:val="Normlny"/>
    <w:link w:val="Nadpis6Char"/>
    <w:unhideWhenUsed/>
    <w:qFormat/>
    <w:rsid w:val="00FC50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B424EB"/>
    <w:pPr>
      <w:keepNext/>
      <w:tabs>
        <w:tab w:val="num" w:pos="1296"/>
      </w:tabs>
      <w:suppressAutoHyphens w:val="0"/>
      <w:spacing w:after="0" w:line="240" w:lineRule="auto"/>
      <w:ind w:left="1296" w:hanging="288"/>
      <w:jc w:val="center"/>
      <w:outlineLvl w:val="6"/>
    </w:pPr>
    <w:rPr>
      <w:rFonts w:ascii="Times New Roman" w:eastAsia="Times New Roman" w:hAnsi="Times New Roman" w:cs="Times New Roman"/>
      <w:sz w:val="32"/>
      <w:szCs w:val="20"/>
      <w:lang w:eastAsia="zh-CN"/>
    </w:rPr>
  </w:style>
  <w:style w:type="paragraph" w:styleId="Nadpis8">
    <w:name w:val="heading 8"/>
    <w:basedOn w:val="Normlny"/>
    <w:next w:val="Normlny"/>
    <w:link w:val="Nadpis8Char"/>
    <w:qFormat/>
    <w:rsid w:val="00B424EB"/>
    <w:pPr>
      <w:keepNext/>
      <w:tabs>
        <w:tab w:val="num" w:pos="1708"/>
      </w:tabs>
      <w:suppressAutoHyphens w:val="0"/>
      <w:spacing w:after="0" w:line="240" w:lineRule="auto"/>
      <w:ind w:left="1708" w:hanging="432"/>
      <w:outlineLvl w:val="7"/>
    </w:pPr>
    <w:rPr>
      <w:rFonts w:ascii="Arial" w:eastAsia="Times New Roman" w:hAnsi="Arial" w:cs="Times New Roman"/>
      <w:sz w:val="32"/>
      <w:szCs w:val="20"/>
      <w:u w:val="single"/>
      <w:lang w:eastAsia="zh-CN"/>
    </w:rPr>
  </w:style>
  <w:style w:type="paragraph" w:styleId="Nadpis9">
    <w:name w:val="heading 9"/>
    <w:basedOn w:val="Normlny"/>
    <w:next w:val="Normlny"/>
    <w:link w:val="Nadpis9Char"/>
    <w:qFormat/>
    <w:rsid w:val="00B424EB"/>
    <w:pPr>
      <w:keepNext/>
      <w:tabs>
        <w:tab w:val="num" w:pos="1584"/>
      </w:tabs>
      <w:suppressAutoHyphens w:val="0"/>
      <w:spacing w:after="0" w:line="240" w:lineRule="auto"/>
      <w:ind w:left="1584" w:hanging="144"/>
      <w:outlineLvl w:val="8"/>
    </w:pPr>
    <w:rPr>
      <w:rFonts w:ascii="Arial" w:eastAsia="Times New Roman" w:hAnsi="Arial" w:cs="Times New Roman"/>
      <w:sz w:val="32"/>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semiHidden/>
    <w:unhideWhenUsed/>
    <w:rsid w:val="004114E1"/>
    <w:rPr>
      <w:color w:val="0000FF"/>
      <w:u w:val="single"/>
    </w:rPr>
  </w:style>
  <w:style w:type="character" w:customStyle="1" w:styleId="HlavikaChar">
    <w:name w:val="Hlavička Char"/>
    <w:basedOn w:val="Predvolenpsmoodseku"/>
    <w:link w:val="Hlavika"/>
    <w:rsid w:val="004114E1"/>
    <w:rPr>
      <w:rFonts w:ascii="Times New Roman" w:eastAsia="Times New Roman" w:hAnsi="Times New Roman" w:cs="Times New Roman"/>
      <w:sz w:val="20"/>
      <w:szCs w:val="20"/>
      <w:lang w:eastAsia="zh-CN"/>
    </w:rPr>
  </w:style>
  <w:style w:type="character" w:customStyle="1" w:styleId="truktradokumentuChar">
    <w:name w:val="Štruktúra dokumentu Char"/>
    <w:basedOn w:val="Predvolenpsmoodseku"/>
    <w:uiPriority w:val="99"/>
    <w:semiHidden/>
    <w:rsid w:val="00AB53B4"/>
    <w:rPr>
      <w:rFonts w:ascii="Tahoma" w:hAnsi="Tahoma" w:cs="Tahoma"/>
      <w:sz w:val="16"/>
      <w:szCs w:val="16"/>
    </w:rPr>
  </w:style>
  <w:style w:type="character" w:styleId="Odkaznakomentr">
    <w:name w:val="annotation reference"/>
    <w:basedOn w:val="Predvolenpsmoodseku"/>
    <w:uiPriority w:val="99"/>
    <w:semiHidden/>
    <w:unhideWhenUsed/>
    <w:rsid w:val="00654004"/>
    <w:rPr>
      <w:sz w:val="16"/>
      <w:szCs w:val="16"/>
    </w:rPr>
  </w:style>
  <w:style w:type="character" w:customStyle="1" w:styleId="TextkomentraChar">
    <w:name w:val="Text komentára Char"/>
    <w:basedOn w:val="Predvolenpsmoodseku"/>
    <w:link w:val="Textkomentra"/>
    <w:uiPriority w:val="99"/>
    <w:semiHidden/>
    <w:rsid w:val="00654004"/>
    <w:rPr>
      <w:sz w:val="20"/>
      <w:szCs w:val="20"/>
    </w:rPr>
  </w:style>
  <w:style w:type="character" w:customStyle="1" w:styleId="PredmetkomentraChar">
    <w:name w:val="Predmet komentára Char"/>
    <w:basedOn w:val="TextkomentraChar"/>
    <w:link w:val="Predmetkomentra"/>
    <w:uiPriority w:val="99"/>
    <w:semiHidden/>
    <w:rsid w:val="00654004"/>
    <w:rPr>
      <w:b/>
      <w:bCs/>
      <w:sz w:val="20"/>
      <w:szCs w:val="20"/>
    </w:rPr>
  </w:style>
  <w:style w:type="character" w:customStyle="1" w:styleId="TextbublinyChar">
    <w:name w:val="Text bubliny Char"/>
    <w:basedOn w:val="Predvolenpsmoodseku"/>
    <w:link w:val="Textbubliny"/>
    <w:uiPriority w:val="99"/>
    <w:semiHidden/>
    <w:rsid w:val="00654004"/>
    <w:rPr>
      <w:rFonts w:ascii="Tahoma" w:hAnsi="Tahoma" w:cs="Tahoma"/>
      <w:sz w:val="16"/>
      <w:szCs w:val="16"/>
    </w:rPr>
  </w:style>
  <w:style w:type="character" w:customStyle="1" w:styleId="ListLabel1">
    <w:name w:val="ListLabel 1"/>
    <w:rsid w:val="006C70DE"/>
    <w:rPr>
      <w:rFonts w:cs="Arial"/>
    </w:rPr>
  </w:style>
  <w:style w:type="character" w:customStyle="1" w:styleId="ListLabel2">
    <w:name w:val="ListLabel 2"/>
    <w:rsid w:val="006C70DE"/>
    <w:rPr>
      <w:b w:val="0"/>
    </w:rPr>
  </w:style>
  <w:style w:type="character" w:customStyle="1" w:styleId="ListLabel3">
    <w:name w:val="ListLabel 3"/>
    <w:rsid w:val="006C70DE"/>
    <w:rPr>
      <w:rFonts w:cs="Courier New"/>
    </w:rPr>
  </w:style>
  <w:style w:type="paragraph" w:customStyle="1" w:styleId="Nadpis">
    <w:name w:val="Nadpis"/>
    <w:basedOn w:val="Normlny"/>
    <w:next w:val="Telotextu"/>
    <w:rsid w:val="006C70DE"/>
    <w:pPr>
      <w:keepNext/>
      <w:spacing w:before="240" w:after="120"/>
    </w:pPr>
    <w:rPr>
      <w:rFonts w:ascii="Liberation Sans" w:eastAsia="Microsoft YaHei" w:hAnsi="Liberation Sans" w:cs="Mangal"/>
      <w:sz w:val="28"/>
      <w:szCs w:val="28"/>
    </w:rPr>
  </w:style>
  <w:style w:type="paragraph" w:customStyle="1" w:styleId="Telotextu">
    <w:name w:val="Telo textu"/>
    <w:basedOn w:val="Normlny"/>
    <w:rsid w:val="006C70DE"/>
    <w:pPr>
      <w:spacing w:after="140" w:line="288" w:lineRule="auto"/>
    </w:pPr>
  </w:style>
  <w:style w:type="paragraph" w:styleId="Zoznam">
    <w:name w:val="List"/>
    <w:basedOn w:val="Telotextu"/>
    <w:rsid w:val="006C70DE"/>
    <w:rPr>
      <w:rFonts w:cs="Mangal"/>
    </w:rPr>
  </w:style>
  <w:style w:type="paragraph" w:styleId="Popis">
    <w:name w:val="caption"/>
    <w:basedOn w:val="Normlny"/>
    <w:rsid w:val="006C70DE"/>
    <w:pPr>
      <w:suppressLineNumbers/>
      <w:spacing w:before="120" w:after="120"/>
    </w:pPr>
    <w:rPr>
      <w:rFonts w:cs="Mangal"/>
      <w:i/>
      <w:iCs/>
      <w:sz w:val="24"/>
      <w:szCs w:val="24"/>
    </w:rPr>
  </w:style>
  <w:style w:type="paragraph" w:customStyle="1" w:styleId="Index">
    <w:name w:val="Index"/>
    <w:basedOn w:val="Normlny"/>
    <w:rsid w:val="006C70DE"/>
    <w:pPr>
      <w:suppressLineNumbers/>
    </w:pPr>
    <w:rPr>
      <w:rFonts w:cs="Mangal"/>
    </w:rPr>
  </w:style>
  <w:style w:type="paragraph" w:customStyle="1" w:styleId="Default">
    <w:name w:val="Default"/>
    <w:qFormat/>
    <w:rsid w:val="002D770D"/>
    <w:pPr>
      <w:suppressAutoHyphens/>
      <w:spacing w:line="240" w:lineRule="auto"/>
    </w:pPr>
    <w:rPr>
      <w:rFonts w:ascii="Times New Roman" w:hAnsi="Times New Roman" w:cs="Times New Roman"/>
      <w:color w:val="000000"/>
      <w:sz w:val="24"/>
      <w:szCs w:val="24"/>
    </w:rPr>
  </w:style>
  <w:style w:type="paragraph" w:styleId="Hlavika">
    <w:name w:val="header"/>
    <w:basedOn w:val="Normlny"/>
    <w:link w:val="HlavikaChar"/>
    <w:rsid w:val="004114E1"/>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4114E1"/>
    <w:pPr>
      <w:spacing w:after="0" w:line="240" w:lineRule="auto"/>
      <w:ind w:left="708"/>
    </w:pPr>
    <w:rPr>
      <w:rFonts w:ascii="Times New Roman" w:eastAsia="Times New Roman" w:hAnsi="Times New Roman" w:cs="Times New Roman"/>
      <w:sz w:val="20"/>
      <w:szCs w:val="20"/>
      <w:lang w:eastAsia="zh-CN"/>
    </w:rPr>
  </w:style>
  <w:style w:type="paragraph" w:styleId="truktradokumentu">
    <w:name w:val="Document Map"/>
    <w:basedOn w:val="Normlny"/>
    <w:uiPriority w:val="99"/>
    <w:semiHidden/>
    <w:unhideWhenUsed/>
    <w:rsid w:val="00AB53B4"/>
    <w:pPr>
      <w:spacing w:after="0" w:line="240" w:lineRule="auto"/>
    </w:pPr>
    <w:rPr>
      <w:rFonts w:ascii="Tahoma" w:hAnsi="Tahoma" w:cs="Tahoma"/>
      <w:sz w:val="16"/>
      <w:szCs w:val="16"/>
    </w:rPr>
  </w:style>
  <w:style w:type="paragraph" w:styleId="Textkomentra">
    <w:name w:val="annotation text"/>
    <w:basedOn w:val="Normlny"/>
    <w:link w:val="TextkomentraChar"/>
    <w:uiPriority w:val="99"/>
    <w:semiHidden/>
    <w:unhideWhenUsed/>
    <w:rsid w:val="00654004"/>
    <w:pPr>
      <w:spacing w:line="240" w:lineRule="auto"/>
    </w:pPr>
    <w:rPr>
      <w:sz w:val="20"/>
      <w:szCs w:val="20"/>
    </w:rPr>
  </w:style>
  <w:style w:type="paragraph" w:styleId="Predmetkomentra">
    <w:name w:val="annotation subject"/>
    <w:basedOn w:val="Textkomentra"/>
    <w:link w:val="PredmetkomentraChar"/>
    <w:uiPriority w:val="99"/>
    <w:semiHidden/>
    <w:unhideWhenUsed/>
    <w:rsid w:val="00654004"/>
    <w:rPr>
      <w:b/>
      <w:bCs/>
    </w:rPr>
  </w:style>
  <w:style w:type="paragraph" w:styleId="Textbubliny">
    <w:name w:val="Balloon Text"/>
    <w:basedOn w:val="Normlny"/>
    <w:link w:val="TextbublinyChar"/>
    <w:uiPriority w:val="99"/>
    <w:semiHidden/>
    <w:unhideWhenUsed/>
    <w:rsid w:val="00654004"/>
    <w:pPr>
      <w:spacing w:after="0" w:line="240" w:lineRule="auto"/>
    </w:pPr>
    <w:rPr>
      <w:rFonts w:ascii="Tahoma" w:hAnsi="Tahoma" w:cs="Tahoma"/>
      <w:sz w:val="16"/>
      <w:szCs w:val="16"/>
    </w:rPr>
  </w:style>
  <w:style w:type="character" w:customStyle="1" w:styleId="Nadpis6Char">
    <w:name w:val="Nadpis 6 Char"/>
    <w:basedOn w:val="Predvolenpsmoodseku"/>
    <w:link w:val="Nadpis6"/>
    <w:uiPriority w:val="9"/>
    <w:semiHidden/>
    <w:rsid w:val="00FC5072"/>
    <w:rPr>
      <w:rFonts w:asciiTheme="majorHAnsi" w:eastAsiaTheme="majorEastAsia" w:hAnsiTheme="majorHAnsi" w:cstheme="majorBidi"/>
      <w:i/>
      <w:iCs/>
      <w:color w:val="243F60" w:themeColor="accent1" w:themeShade="7F"/>
    </w:rPr>
  </w:style>
  <w:style w:type="paragraph" w:styleId="Pta">
    <w:name w:val="footer"/>
    <w:basedOn w:val="Normlny"/>
    <w:link w:val="PtaChar"/>
    <w:uiPriority w:val="99"/>
    <w:unhideWhenUsed/>
    <w:rsid w:val="00C944F0"/>
    <w:pPr>
      <w:tabs>
        <w:tab w:val="center" w:pos="4536"/>
        <w:tab w:val="right" w:pos="9072"/>
      </w:tabs>
      <w:spacing w:after="0" w:line="240" w:lineRule="auto"/>
    </w:pPr>
  </w:style>
  <w:style w:type="character" w:customStyle="1" w:styleId="PtaChar">
    <w:name w:val="Päta Char"/>
    <w:basedOn w:val="Predvolenpsmoodseku"/>
    <w:link w:val="Pta"/>
    <w:uiPriority w:val="99"/>
    <w:rsid w:val="00C944F0"/>
  </w:style>
  <w:style w:type="character" w:customStyle="1" w:styleId="Nadpis1Char">
    <w:name w:val="Nadpis 1 Char"/>
    <w:basedOn w:val="Predvolenpsmoodseku"/>
    <w:link w:val="Nadpis1"/>
    <w:rsid w:val="00B424EB"/>
    <w:rPr>
      <w:rFonts w:ascii="Arial" w:eastAsia="Times New Roman" w:hAnsi="Arial" w:cs="Times New Roman"/>
      <w:color w:val="808080"/>
      <w:sz w:val="32"/>
      <w:szCs w:val="20"/>
      <w:lang w:eastAsia="zh-CN"/>
    </w:rPr>
  </w:style>
  <w:style w:type="character" w:customStyle="1" w:styleId="Nadpis2Char">
    <w:name w:val="Nadpis 2 Char"/>
    <w:basedOn w:val="Predvolenpsmoodseku"/>
    <w:link w:val="Nadpis2"/>
    <w:rsid w:val="00B424EB"/>
    <w:rPr>
      <w:rFonts w:ascii="Arial" w:eastAsia="Times New Roman" w:hAnsi="Arial" w:cs="Times New Roman"/>
      <w:color w:val="808080"/>
      <w:sz w:val="32"/>
      <w:szCs w:val="20"/>
      <w:lang w:eastAsia="zh-CN"/>
    </w:rPr>
  </w:style>
  <w:style w:type="character" w:customStyle="1" w:styleId="Nadpis3Char">
    <w:name w:val="Nadpis 3 Char"/>
    <w:basedOn w:val="Predvolenpsmoodseku"/>
    <w:link w:val="Nadpis3"/>
    <w:rsid w:val="00B424EB"/>
    <w:rPr>
      <w:rFonts w:ascii="Arial" w:eastAsia="Times New Roman" w:hAnsi="Arial" w:cs="Times New Roman"/>
      <w:color w:val="808080"/>
      <w:sz w:val="28"/>
      <w:szCs w:val="20"/>
      <w:lang w:eastAsia="zh-CN"/>
    </w:rPr>
  </w:style>
  <w:style w:type="character" w:customStyle="1" w:styleId="Nadpis4Char">
    <w:name w:val="Nadpis 4 Char"/>
    <w:basedOn w:val="Predvolenpsmoodseku"/>
    <w:link w:val="Nadpis4"/>
    <w:rsid w:val="00B424EB"/>
    <w:rPr>
      <w:rFonts w:ascii="Arial" w:eastAsia="Times New Roman" w:hAnsi="Arial" w:cs="Times New Roman"/>
      <w:color w:val="808080"/>
      <w:sz w:val="28"/>
      <w:szCs w:val="20"/>
      <w:lang w:eastAsia="zh-CN"/>
    </w:rPr>
  </w:style>
  <w:style w:type="character" w:customStyle="1" w:styleId="Nadpis5Char">
    <w:name w:val="Nadpis 5 Char"/>
    <w:basedOn w:val="Predvolenpsmoodseku"/>
    <w:link w:val="Nadpis5"/>
    <w:rsid w:val="00B424EB"/>
    <w:rPr>
      <w:rFonts w:ascii="Arial" w:eastAsia="Times New Roman" w:hAnsi="Arial" w:cs="Times New Roman"/>
      <w:color w:val="808080"/>
      <w:sz w:val="32"/>
      <w:szCs w:val="20"/>
      <w:lang w:eastAsia="zh-CN"/>
    </w:rPr>
  </w:style>
  <w:style w:type="character" w:customStyle="1" w:styleId="Nadpis7Char">
    <w:name w:val="Nadpis 7 Char"/>
    <w:basedOn w:val="Predvolenpsmoodseku"/>
    <w:link w:val="Nadpis7"/>
    <w:rsid w:val="00B424EB"/>
    <w:rPr>
      <w:rFonts w:ascii="Times New Roman" w:eastAsia="Times New Roman" w:hAnsi="Times New Roman" w:cs="Times New Roman"/>
      <w:sz w:val="32"/>
      <w:szCs w:val="20"/>
      <w:lang w:eastAsia="zh-CN"/>
    </w:rPr>
  </w:style>
  <w:style w:type="character" w:customStyle="1" w:styleId="Nadpis8Char">
    <w:name w:val="Nadpis 8 Char"/>
    <w:basedOn w:val="Predvolenpsmoodseku"/>
    <w:link w:val="Nadpis8"/>
    <w:rsid w:val="00B424EB"/>
    <w:rPr>
      <w:rFonts w:ascii="Arial" w:eastAsia="Times New Roman" w:hAnsi="Arial" w:cs="Times New Roman"/>
      <w:sz w:val="32"/>
      <w:szCs w:val="20"/>
      <w:u w:val="single"/>
      <w:lang w:eastAsia="zh-CN"/>
    </w:rPr>
  </w:style>
  <w:style w:type="character" w:customStyle="1" w:styleId="Nadpis9Char">
    <w:name w:val="Nadpis 9 Char"/>
    <w:basedOn w:val="Predvolenpsmoodseku"/>
    <w:link w:val="Nadpis9"/>
    <w:rsid w:val="00B424EB"/>
    <w:rPr>
      <w:rFonts w:ascii="Arial" w:eastAsia="Times New Roman" w:hAnsi="Arial" w:cs="Times New Roman"/>
      <w:sz w:val="32"/>
      <w:szCs w:val="20"/>
      <w:lang w:eastAsia="zh-CN"/>
    </w:rPr>
  </w:style>
  <w:style w:type="paragraph" w:styleId="Zkladntext3">
    <w:name w:val="Body Text 3"/>
    <w:basedOn w:val="Normlny"/>
    <w:link w:val="Zkladntext3Char"/>
    <w:rsid w:val="00B424EB"/>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B424EB"/>
    <w:rPr>
      <w:rFonts w:ascii="Arial" w:eastAsia="Times New Roman" w:hAnsi="Arial" w:cs="Times New Roman"/>
      <w:sz w:val="20"/>
      <w:szCs w:val="20"/>
      <w:lang w:eastAsia="zh-CN"/>
    </w:rPr>
  </w:style>
  <w:style w:type="character" w:styleId="Hypertextovprepojenie">
    <w:name w:val="Hyperlink"/>
    <w:basedOn w:val="Predvolenpsmoodseku"/>
    <w:uiPriority w:val="99"/>
    <w:unhideWhenUsed/>
    <w:rsid w:val="00377E33"/>
    <w:rPr>
      <w:color w:val="0000FF" w:themeColor="hyperlink"/>
      <w:u w:val="single"/>
    </w:rPr>
  </w:style>
  <w:style w:type="character" w:customStyle="1" w:styleId="Nevyrieenzmienka1">
    <w:name w:val="Nevyriešená zmienka1"/>
    <w:basedOn w:val="Predvolenpsmoodseku"/>
    <w:uiPriority w:val="99"/>
    <w:semiHidden/>
    <w:unhideWhenUsed/>
    <w:rsid w:val="00377E33"/>
    <w:rPr>
      <w:color w:val="605E5C"/>
      <w:shd w:val="clear" w:color="auto" w:fill="E1DFDD"/>
    </w:rPr>
  </w:style>
  <w:style w:type="character" w:customStyle="1" w:styleId="Nevyrieenzmienka2">
    <w:name w:val="Nevyriešená zmienka2"/>
    <w:basedOn w:val="Predvolenpsmoodseku"/>
    <w:uiPriority w:val="99"/>
    <w:semiHidden/>
    <w:unhideWhenUsed/>
    <w:rsid w:val="00A949D9"/>
    <w:rPr>
      <w:color w:val="605E5C"/>
      <w:shd w:val="clear" w:color="auto" w:fill="E1DFDD"/>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8F43C5"/>
    <w:rPr>
      <w:rFonts w:ascii="Times New Roman" w:eastAsia="Times New Roman" w:hAnsi="Times New Roman" w:cs="Times New Roman"/>
      <w:sz w:val="20"/>
      <w:szCs w:val="20"/>
      <w:lang w:eastAsia="zh-CN"/>
    </w:rPr>
  </w:style>
  <w:style w:type="paragraph" w:styleId="Revzia">
    <w:name w:val="Revision"/>
    <w:hidden/>
    <w:uiPriority w:val="99"/>
    <w:semiHidden/>
    <w:rsid w:val="0068422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43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fnspnz.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1D2B1-D2AF-4E42-BDBD-1A06187A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10</Pages>
  <Words>4501</Words>
  <Characters>25658</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30099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Obstaravanie</cp:lastModifiedBy>
  <cp:revision>10</cp:revision>
  <cp:lastPrinted>2021-05-13T08:25:00Z</cp:lastPrinted>
  <dcterms:created xsi:type="dcterms:W3CDTF">2022-07-01T08:24:00Z</dcterms:created>
  <dcterms:modified xsi:type="dcterms:W3CDTF">2022-07-12T10:50:00Z</dcterms:modified>
  <dc:language>sk-SK</dc:language>
</cp:coreProperties>
</file>