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77C5C57A"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Výzva na 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MUDr. Karol Hajnovič,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69907881" w:rsidR="00782824" w:rsidRPr="00362A0C" w:rsidRDefault="003B468F"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sidRPr="00362A0C">
        <w:rPr>
          <w:rFonts w:ascii="Franklin Gothic Book" w:hAnsi="Franklin Gothic Book" w:cs="Times New Roman"/>
          <w:b/>
          <w:bCs/>
          <w:sz w:val="20"/>
          <w:szCs w:val="20"/>
        </w:rPr>
        <w:t>O</w:t>
      </w:r>
      <w:r w:rsidR="0092322C">
        <w:rPr>
          <w:rFonts w:ascii="Franklin Gothic Book" w:hAnsi="Franklin Gothic Book" w:cs="Times New Roman"/>
          <w:b/>
          <w:bCs/>
          <w:sz w:val="20"/>
          <w:szCs w:val="20"/>
        </w:rPr>
        <w:t>ddelenie centrálnej sterilizácie</w:t>
      </w:r>
      <w:r w:rsidRPr="00362A0C">
        <w:rPr>
          <w:rFonts w:ascii="Franklin Gothic Book" w:hAnsi="Franklin Gothic Book" w:cs="Times New Roman"/>
          <w:b/>
          <w:bCs/>
          <w:sz w:val="20"/>
          <w:szCs w:val="20"/>
        </w:rPr>
        <w:t>:</w:t>
      </w:r>
    </w:p>
    <w:p w14:paraId="71B3EEFC" w14:textId="40856F82" w:rsidR="0051638A" w:rsidRPr="00DB3745" w:rsidRDefault="003B468F" w:rsidP="00362A0C">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22C">
        <w:rPr>
          <w:rFonts w:ascii="Franklin Gothic Book" w:hAnsi="Franklin Gothic Book" w:cs="Times New Roman"/>
          <w:sz w:val="20"/>
          <w:szCs w:val="20"/>
        </w:rPr>
        <w:t>PhDr. Mgr. Lívia Kollárová, Phd.</w:t>
      </w:r>
      <w:r w:rsidRPr="00DB3745">
        <w:rPr>
          <w:rFonts w:ascii="Franklin Gothic Book" w:hAnsi="Franklin Gothic Book" w:cs="Times New Roman"/>
          <w:sz w:val="20"/>
          <w:szCs w:val="20"/>
        </w:rPr>
        <w:t xml:space="preserve"> – vedúca sestra</w:t>
      </w:r>
    </w:p>
    <w:p w14:paraId="75FAE6CB" w14:textId="5741A48F" w:rsidR="005701E0" w:rsidRPr="00DB3745" w:rsidRDefault="0051638A" w:rsidP="0092322C">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22C">
        <w:rPr>
          <w:rFonts w:ascii="Franklin Gothic Book" w:hAnsi="Franklin Gothic Book" w:cs="Times New Roman"/>
          <w:sz w:val="20"/>
          <w:szCs w:val="20"/>
        </w:rPr>
        <w:t>147</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22C" w:rsidRPr="00B20A16">
          <w:rPr>
            <w:rStyle w:val="Hypertextovprepojenie"/>
            <w:rFonts w:ascii="Franklin Gothic Book" w:hAnsi="Franklin Gothic Book" w:cs="Times New Roman"/>
            <w:sz w:val="20"/>
            <w:szCs w:val="20"/>
          </w:rPr>
          <w:t>livia.kollarova@nspnz.sk</w:t>
        </w:r>
      </w:hyperlink>
      <w:r w:rsidR="003B468F"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5541990C" w:rsidR="0051638A" w:rsidRPr="00DB3745" w:rsidRDefault="0051638A" w:rsidP="005701E0">
      <w:pPr>
        <w:tabs>
          <w:tab w:val="left" w:pos="284"/>
        </w:tabs>
        <w:jc w:val="center"/>
        <w:rPr>
          <w:rFonts w:ascii="Franklin Gothic Book" w:hAnsi="Franklin Gothic Book" w:cs="Times New Roman"/>
          <w:b/>
          <w:bCs/>
          <w:sz w:val="20"/>
          <w:szCs w:val="20"/>
        </w:rPr>
      </w:pPr>
      <w:r w:rsidRPr="00DB3745">
        <w:rPr>
          <w:rFonts w:ascii="Franklin Gothic Book" w:hAnsi="Franklin Gothic Book" w:cs="Times New Roman"/>
          <w:b/>
          <w:bCs/>
          <w:sz w:val="20"/>
          <w:szCs w:val="20"/>
        </w:rPr>
        <w:t>„</w:t>
      </w:r>
      <w:r w:rsidR="00605FCD">
        <w:rPr>
          <w:rFonts w:ascii="Franklin Gothic Book" w:hAnsi="Franklin Gothic Book" w:cs="Times New Roman"/>
          <w:b/>
          <w:bCs/>
          <w:sz w:val="20"/>
          <w:szCs w:val="20"/>
        </w:rPr>
        <w:t>Formaldehydový sterilizátor</w:t>
      </w:r>
      <w:r w:rsidRPr="00DB3745">
        <w:rPr>
          <w:rFonts w:ascii="Franklin Gothic Book" w:hAnsi="Franklin Gothic Book" w:cs="Times New Roman"/>
          <w:b/>
          <w:bCs/>
          <w:sz w:val="20"/>
          <w:szCs w:val="20"/>
        </w:rPr>
        <w:t>“</w:t>
      </w:r>
      <w:r w:rsidR="00961396">
        <w:rPr>
          <w:rFonts w:ascii="Franklin Gothic Book" w:hAnsi="Franklin Gothic Book" w:cs="Times New Roman"/>
          <w:b/>
          <w:bCs/>
          <w:sz w:val="20"/>
          <w:szCs w:val="20"/>
        </w:rPr>
        <w:t xml:space="preserve"> 1ks</w:t>
      </w:r>
      <w:r w:rsidR="00605FCD">
        <w:rPr>
          <w:rFonts w:ascii="Franklin Gothic Book" w:hAnsi="Franklin Gothic Book" w:cs="Times New Roman"/>
          <w:b/>
          <w:bCs/>
          <w:sz w:val="20"/>
          <w:szCs w:val="20"/>
        </w:rPr>
        <w:t xml:space="preserve"> na Oddelenie </w:t>
      </w:r>
      <w:r w:rsidR="0092322C">
        <w:rPr>
          <w:rFonts w:ascii="Franklin Gothic Book" w:hAnsi="Franklin Gothic Book" w:cs="Times New Roman"/>
          <w:b/>
          <w:bCs/>
          <w:sz w:val="20"/>
          <w:szCs w:val="20"/>
        </w:rPr>
        <w:t>c</w:t>
      </w:r>
      <w:r w:rsidR="00605FCD">
        <w:rPr>
          <w:rFonts w:ascii="Franklin Gothic Book" w:hAnsi="Franklin Gothic Book" w:cs="Times New Roman"/>
          <w:b/>
          <w:bCs/>
          <w:sz w:val="20"/>
          <w:szCs w:val="20"/>
        </w:rPr>
        <w:t>entrálnej sterilizácie</w:t>
      </w:r>
    </w:p>
    <w:p w14:paraId="5A1451E5" w14:textId="62F33081" w:rsidR="0051638A"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2698AB84" w14:textId="097C1259" w:rsidR="00605FCD" w:rsidRPr="00605FCD" w:rsidRDefault="00605FCD" w:rsidP="00362A0C">
      <w:pPr>
        <w:tabs>
          <w:tab w:val="left" w:pos="426"/>
        </w:tabs>
        <w:spacing w:after="0"/>
        <w:jc w:val="both"/>
        <w:rPr>
          <w:rFonts w:ascii="Franklin Gothic Book" w:hAnsi="Franklin Gothic Book" w:cs="Times New Roman"/>
          <w:sz w:val="20"/>
          <w:szCs w:val="20"/>
        </w:rPr>
      </w:pPr>
      <w:r w:rsidRPr="00605FCD">
        <w:rPr>
          <w:rFonts w:ascii="Franklin Gothic Book" w:hAnsi="Franklin Gothic Book" w:cs="Times New Roman"/>
          <w:sz w:val="20"/>
          <w:szCs w:val="20"/>
        </w:rPr>
        <w:tab/>
        <w:t>33191100-6 Sterilizátory</w:t>
      </w:r>
    </w:p>
    <w:p w14:paraId="7617BEC9" w14:textId="459A5D11" w:rsidR="005701E0" w:rsidRPr="00DB3745" w:rsidRDefault="003C341C" w:rsidP="00605FCD">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33100000-1 Zdravotnícke vybavenie</w:t>
      </w:r>
    </w:p>
    <w:p w14:paraId="35ED23A1" w14:textId="1E8B6C59" w:rsidR="005701E0" w:rsidRPr="00DB3745" w:rsidRDefault="005701E0"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51410000-9 Inštalácia lekárskych zariadení</w:t>
      </w:r>
    </w:p>
    <w:p w14:paraId="1720F853" w14:textId="39226E74" w:rsidR="00C410E9" w:rsidRPr="00DB3745" w:rsidRDefault="005701E0" w:rsidP="00362A0C">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t>60000000-8 Dopravné služby (bez prepravy odpadu)</w:t>
      </w: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7C798902" w14:textId="2244606B" w:rsidR="00961396"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92322C">
        <w:rPr>
          <w:rFonts w:ascii="Franklin Gothic Book" w:hAnsi="Franklin Gothic Book" w:cs="Times New Roman"/>
          <w:b/>
          <w:bCs/>
          <w:sz w:val="20"/>
          <w:szCs w:val="20"/>
        </w:rPr>
        <w:t>Formaldehydový sterilizátor</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 počte 1 ks na miesto</w:t>
      </w:r>
      <w:r w:rsidR="002C0709" w:rsidRPr="00DB3745">
        <w:rPr>
          <w:rFonts w:ascii="Franklin Gothic Book" w:hAnsi="Franklin Gothic Book" w:cs="Times New Roman"/>
          <w:sz w:val="20"/>
          <w:szCs w:val="20"/>
        </w:rPr>
        <w:t xml:space="preserve"> určenia,</w:t>
      </w:r>
      <w:r w:rsidR="009C5EC5" w:rsidRPr="00DB3745">
        <w:rPr>
          <w:rFonts w:ascii="Franklin Gothic Book" w:hAnsi="Franklin Gothic Book" w:cs="Times New Roman"/>
          <w:sz w:val="20"/>
          <w:szCs w:val="20"/>
        </w:rPr>
        <w:t xml:space="preserve"> následná inštalácia, uvedenie do prevádzky a s tým súvisiace služby (vrátane funkčnej skúšky, zaškolenia obsluhy, dodania potrebnej dokumentácie).</w:t>
      </w:r>
    </w:p>
    <w:p w14:paraId="7447DC3D" w14:textId="4206AF16" w:rsidR="00961396"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61396">
        <w:rPr>
          <w:rFonts w:ascii="Franklin Gothic Book" w:hAnsi="Franklin Gothic Book" w:cs="Times New Roman"/>
          <w:sz w:val="20"/>
          <w:szCs w:val="20"/>
        </w:rPr>
        <w:t xml:space="preserve">Uchádzač sa v ponuke zaväzuje, že zabezpečí minimálne </w:t>
      </w:r>
      <w:r w:rsidR="00961396" w:rsidRPr="00CE0B91">
        <w:rPr>
          <w:rFonts w:ascii="Franklin Gothic Book" w:hAnsi="Franklin Gothic Book" w:cs="Times New Roman"/>
          <w:b/>
          <w:bCs/>
          <w:sz w:val="20"/>
          <w:szCs w:val="20"/>
        </w:rPr>
        <w:t>po dobu 24 mesiacov od prevzatia prístroja,</w:t>
      </w:r>
      <w:r w:rsidR="00961396">
        <w:rPr>
          <w:rFonts w:ascii="Franklin Gothic Book" w:hAnsi="Franklin Gothic Book" w:cs="Times New Roman"/>
          <w:sz w:val="20"/>
          <w:szCs w:val="20"/>
        </w:rPr>
        <w:t xml:space="preserve"> t. j. od podpisu preberacieho a odovzdávacieho protokolu verejným obstarávateľom a dodávateľom, </w:t>
      </w:r>
      <w:r w:rsidR="00961396" w:rsidRPr="00CE0B91">
        <w:rPr>
          <w:rFonts w:ascii="Franklin Gothic Book" w:hAnsi="Franklin Gothic Book" w:cs="Times New Roman"/>
          <w:b/>
          <w:bCs/>
          <w:sz w:val="20"/>
          <w:szCs w:val="20"/>
        </w:rPr>
        <w:lastRenderedPageBreak/>
        <w:t>bezplatný servis a nástup na servis najneskôr do 48 hodín od nahlásenia poruchy</w:t>
      </w:r>
      <w:r w:rsidR="00961396">
        <w:rPr>
          <w:rFonts w:ascii="Franklin Gothic Book" w:hAnsi="Franklin Gothic Book" w:cs="Times New Roman"/>
          <w:sz w:val="20"/>
          <w:szCs w:val="20"/>
        </w:rPr>
        <w:t xml:space="preserve"> (preventívne prehliadky, validácie, práca servisného technika, jeho náklady na cestové a ceny použitých náhradných dielov k oprave).</w:t>
      </w:r>
    </w:p>
    <w:p w14:paraId="38D71739" w14:textId="77777777" w:rsidR="00961396" w:rsidRPr="00DB3745" w:rsidRDefault="00961396" w:rsidP="00961396">
      <w:pPr>
        <w:tabs>
          <w:tab w:val="left" w:pos="284"/>
        </w:tabs>
        <w:spacing w:after="0"/>
        <w:ind w:left="284"/>
        <w:jc w:val="both"/>
        <w:rPr>
          <w:rFonts w:ascii="Franklin Gothic Book" w:hAnsi="Franklin Gothic Book" w:cs="Times New Roman"/>
          <w:sz w:val="20"/>
          <w:szCs w:val="20"/>
        </w:rPr>
      </w:pPr>
    </w:p>
    <w:p w14:paraId="75B60DCE" w14:textId="7078B61F" w:rsidR="009C5EC5" w:rsidRPr="00DB3745" w:rsidRDefault="002C0709" w:rsidP="00362A0C">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Podrobné vymedzenie predmetu zákazky je uvedené v Prílohe č. 1: Technick</w:t>
      </w:r>
      <w:r w:rsidR="00CE0B91">
        <w:rPr>
          <w:rFonts w:ascii="Franklin Gothic Book" w:hAnsi="Franklin Gothic Book" w:cs="Times New Roman"/>
          <w:sz w:val="20"/>
          <w:szCs w:val="20"/>
        </w:rPr>
        <w:t>á</w:t>
      </w:r>
      <w:r w:rsidRPr="00DB3745">
        <w:rPr>
          <w:rFonts w:ascii="Franklin Gothic Book" w:hAnsi="Franklin Gothic Book" w:cs="Times New Roman"/>
          <w:sz w:val="20"/>
          <w:szCs w:val="20"/>
        </w:rPr>
        <w:t xml:space="preserve"> </w:t>
      </w:r>
      <w:r w:rsidR="00CE0B91">
        <w:rPr>
          <w:rFonts w:ascii="Franklin Gothic Book" w:hAnsi="Franklin Gothic Book" w:cs="Times New Roman"/>
          <w:sz w:val="20"/>
          <w:szCs w:val="20"/>
        </w:rPr>
        <w:t>špecifikácia.</w:t>
      </w:r>
    </w:p>
    <w:p w14:paraId="743A127E" w14:textId="04E2B983" w:rsidR="00032A63" w:rsidRPr="00DB3745" w:rsidRDefault="00CE0B91" w:rsidP="00CE0B91">
      <w:pPr>
        <w:tabs>
          <w:tab w:val="left" w:pos="426"/>
        </w:tabs>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2C0709" w:rsidRPr="00DB3745">
        <w:rPr>
          <w:rFonts w:ascii="Franklin Gothic Book" w:hAnsi="Franklin Gothic Book" w:cs="Times New Roman"/>
          <w:sz w:val="20"/>
          <w:szCs w:val="20"/>
        </w:rPr>
        <w:t xml:space="preserve">Dodávateľ sa zaväzuje </w:t>
      </w:r>
      <w:r w:rsidR="002C0709" w:rsidRPr="00DB3745">
        <w:rPr>
          <w:rFonts w:ascii="Franklin Gothic Book" w:hAnsi="Franklin Gothic Book" w:cs="Times New Roman"/>
          <w:sz w:val="20"/>
          <w:szCs w:val="20"/>
          <w:u w:val="single"/>
        </w:rPr>
        <w:t>dodať</w:t>
      </w:r>
      <w:r w:rsidR="002C0709" w:rsidRPr="00DB3745">
        <w:rPr>
          <w:rFonts w:ascii="Franklin Gothic Book" w:hAnsi="Franklin Gothic Book" w:cs="Times New Roman"/>
          <w:sz w:val="20"/>
          <w:szCs w:val="20"/>
        </w:rPr>
        <w:t xml:space="preserve"> </w:t>
      </w:r>
      <w:r w:rsidR="00032A63" w:rsidRPr="00DB3745">
        <w:rPr>
          <w:rFonts w:ascii="Franklin Gothic Book" w:hAnsi="Franklin Gothic Book" w:cs="Times New Roman"/>
          <w:sz w:val="20"/>
          <w:szCs w:val="20"/>
        </w:rPr>
        <w:t>verejnému obstarávateľovi</w:t>
      </w:r>
      <w:r w:rsidR="002C0709" w:rsidRPr="00DB3745">
        <w:rPr>
          <w:rFonts w:ascii="Franklin Gothic Book" w:hAnsi="Franklin Gothic Book" w:cs="Times New Roman"/>
          <w:sz w:val="20"/>
          <w:szCs w:val="20"/>
        </w:rPr>
        <w:t xml:space="preserve"> predmet zákazky </w:t>
      </w:r>
      <w:r w:rsidR="002C0709" w:rsidRPr="00CE0B91">
        <w:rPr>
          <w:rFonts w:ascii="Franklin Gothic Book" w:hAnsi="Franklin Gothic Book" w:cs="Times New Roman"/>
          <w:b/>
          <w:bCs/>
          <w:sz w:val="20"/>
          <w:szCs w:val="20"/>
          <w:u w:val="single"/>
        </w:rPr>
        <w:t xml:space="preserve">v lehote max. do </w:t>
      </w:r>
      <w:r w:rsidR="000A691F">
        <w:rPr>
          <w:rFonts w:ascii="Franklin Gothic Book" w:hAnsi="Franklin Gothic Book" w:cs="Times New Roman"/>
          <w:b/>
          <w:bCs/>
          <w:sz w:val="20"/>
          <w:szCs w:val="20"/>
          <w:u w:val="single"/>
        </w:rPr>
        <w:t>12</w:t>
      </w:r>
      <w:r w:rsidR="002C0709" w:rsidRPr="00CE0B91">
        <w:rPr>
          <w:rFonts w:ascii="Franklin Gothic Book" w:hAnsi="Franklin Gothic Book" w:cs="Times New Roman"/>
          <w:b/>
          <w:bCs/>
          <w:sz w:val="20"/>
          <w:szCs w:val="20"/>
          <w:u w:val="single"/>
        </w:rPr>
        <w:t xml:space="preserve"> týždňov od zaslania záväznej objednávky</w:t>
      </w:r>
      <w:r w:rsidR="00032A63" w:rsidRPr="00DB3745">
        <w:rPr>
          <w:rFonts w:ascii="Franklin Gothic Book" w:hAnsi="Franklin Gothic Book" w:cs="Times New Roman"/>
          <w:sz w:val="20"/>
          <w:szCs w:val="20"/>
        </w:rPr>
        <w:t xml:space="preserve"> verejného obstarávateľa.</w:t>
      </w:r>
    </w:p>
    <w:p w14:paraId="6F8A0A00" w14:textId="41819393" w:rsidR="00032A63" w:rsidRPr="00DB3745" w:rsidRDefault="00032A63"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4.</w:t>
      </w:r>
      <w:r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011C6130" w:rsidR="00032A63" w:rsidRPr="00DB3745" w:rsidRDefault="00032A63"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5.</w:t>
      </w:r>
      <w:r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4245327C" w14:textId="3B491A1B" w:rsidR="006E4D88" w:rsidRPr="00CE0B91" w:rsidRDefault="006E4D88" w:rsidP="00145409">
      <w:pPr>
        <w:tabs>
          <w:tab w:val="left" w:pos="426"/>
        </w:tabs>
        <w:spacing w:after="0"/>
        <w:jc w:val="both"/>
        <w:rPr>
          <w:rFonts w:ascii="Franklin Gothic Book" w:hAnsi="Franklin Gothic Book" w:cs="Times New Roman"/>
          <w:b/>
          <w:bCs/>
          <w:sz w:val="20"/>
          <w:szCs w:val="20"/>
        </w:rPr>
      </w:pPr>
      <w:r w:rsidRPr="00CE0B91">
        <w:rPr>
          <w:rFonts w:ascii="Franklin Gothic Book" w:hAnsi="Franklin Gothic Book" w:cs="Times New Roman"/>
          <w:b/>
          <w:bCs/>
          <w:sz w:val="20"/>
          <w:szCs w:val="20"/>
        </w:rPr>
        <w:t>6.</w:t>
      </w:r>
      <w:r w:rsidRPr="00CE0B91">
        <w:rPr>
          <w:rFonts w:ascii="Franklin Gothic Book" w:hAnsi="Franklin Gothic Book" w:cs="Times New Roman"/>
          <w:b/>
          <w:bCs/>
          <w:sz w:val="20"/>
          <w:szCs w:val="20"/>
        </w:rPr>
        <w:tab/>
        <w:t>Spôsob stanovenia predpokladanej hodnoty zákazky:</w:t>
      </w:r>
    </w:p>
    <w:p w14:paraId="7E7B571F" w14:textId="5D69F762" w:rsidR="006E4D88" w:rsidRPr="00DB3745" w:rsidRDefault="006E4D88" w:rsidP="00CE0B91">
      <w:pPr>
        <w:tabs>
          <w:tab w:val="left" w:pos="426"/>
        </w:tabs>
        <w:ind w:left="426"/>
        <w:jc w:val="both"/>
        <w:rPr>
          <w:rFonts w:ascii="Franklin Gothic Book" w:hAnsi="Franklin Gothic Book" w:cs="Times New Roman"/>
          <w:sz w:val="20"/>
          <w:szCs w:val="20"/>
        </w:rPr>
      </w:pPr>
      <w:r w:rsidRPr="00CE0B91">
        <w:rPr>
          <w:rFonts w:ascii="Franklin Gothic Book" w:hAnsi="Franklin Gothic Book" w:cs="Times New Roman"/>
          <w:sz w:val="20"/>
          <w:szCs w:val="20"/>
        </w:rPr>
        <w:t xml:space="preserve">Prieskum trhu slúži </w:t>
      </w:r>
      <w:r w:rsidR="004835D5" w:rsidRPr="00CE0B91">
        <w:rPr>
          <w:rFonts w:ascii="Franklin Gothic Book" w:hAnsi="Franklin Gothic Book" w:cs="Times New Roman"/>
          <w:sz w:val="20"/>
          <w:szCs w:val="20"/>
        </w:rPr>
        <w:t xml:space="preserve">na </w:t>
      </w:r>
      <w:r w:rsidRPr="00CE0B91">
        <w:rPr>
          <w:rFonts w:ascii="Franklin Gothic Book" w:hAnsi="Franklin Gothic Book" w:cs="Times New Roman"/>
          <w:sz w:val="20"/>
          <w:szCs w:val="20"/>
        </w:rPr>
        <w:t>určenie predpokladanej hodnoty zákazky</w:t>
      </w:r>
      <w:r w:rsidR="00372ACE" w:rsidRPr="00CE0B91">
        <w:rPr>
          <w:rFonts w:ascii="Franklin Gothic Book" w:hAnsi="Franklin Gothic Book" w:cs="Times New Roman"/>
          <w:sz w:val="20"/>
          <w:szCs w:val="20"/>
        </w:rPr>
        <w:t xml:space="preserve"> v EUR bez DPH a na výber dodávateľa v prípade, ak </w:t>
      </w:r>
      <w:r w:rsidR="004D2FFB">
        <w:rPr>
          <w:rFonts w:ascii="Franklin Gothic Book" w:hAnsi="Franklin Gothic Book" w:cs="Times New Roman"/>
          <w:sz w:val="20"/>
          <w:szCs w:val="20"/>
        </w:rPr>
        <w:t xml:space="preserve"> Predpokladaná hodnota zákazky</w:t>
      </w:r>
      <w:r w:rsidR="00372ACE" w:rsidRPr="00CE0B91">
        <w:rPr>
          <w:rFonts w:ascii="Franklin Gothic Book" w:hAnsi="Franklin Gothic Book" w:cs="Times New Roman"/>
          <w:sz w:val="20"/>
          <w:szCs w:val="20"/>
        </w:rPr>
        <w:t xml:space="preserve"> neprekročí finančný limit zákazky s nízkou hodnotou</w:t>
      </w:r>
      <w:r w:rsidR="004D2FFB">
        <w:rPr>
          <w:rFonts w:ascii="Franklin Gothic Book" w:hAnsi="Franklin Gothic Book" w:cs="Times New Roman"/>
          <w:sz w:val="20"/>
          <w:szCs w:val="20"/>
        </w:rPr>
        <w:t xml:space="preserve"> bez zverejnenia vo Vestníku</w:t>
      </w:r>
      <w:r w:rsidR="00E87242">
        <w:rPr>
          <w:rFonts w:ascii="Franklin Gothic Book" w:hAnsi="Franklin Gothic Book" w:cs="Times New Roman"/>
          <w:sz w:val="20"/>
          <w:szCs w:val="20"/>
        </w:rPr>
        <w:t>.</w:t>
      </w:r>
    </w:p>
    <w:p w14:paraId="6EE02605" w14:textId="563542FE"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do </w:t>
      </w:r>
      <w:r w:rsidR="004E2BA4">
        <w:rPr>
          <w:rFonts w:ascii="Franklin Gothic Book" w:hAnsi="Franklin Gothic Book" w:cs="Times New Roman"/>
          <w:b/>
          <w:bCs/>
          <w:sz w:val="20"/>
          <w:szCs w:val="20"/>
        </w:rPr>
        <w:t>25</w:t>
      </w:r>
      <w:r w:rsidR="000A691F">
        <w:rPr>
          <w:rFonts w:ascii="Franklin Gothic Book" w:hAnsi="Franklin Gothic Book" w:cs="Times New Roman"/>
          <w:b/>
          <w:bCs/>
          <w:sz w:val="20"/>
          <w:szCs w:val="20"/>
        </w:rPr>
        <w:t>.07</w:t>
      </w:r>
      <w:r w:rsidRPr="00DB3745">
        <w:rPr>
          <w:rFonts w:ascii="Franklin Gothic Book" w:hAnsi="Franklin Gothic Book" w:cs="Times New Roman"/>
          <w:b/>
          <w:bCs/>
          <w:sz w:val="20"/>
          <w:szCs w:val="20"/>
        </w:rPr>
        <w:t>.2022, do 11:00 hod.</w:t>
      </w:r>
    </w:p>
    <w:p w14:paraId="775F394D" w14:textId="58F0DB3F" w:rsidR="00372ACE" w:rsidRPr="00DB3745" w:rsidRDefault="00372ACE" w:rsidP="00E87242">
      <w:pPr>
        <w:tabs>
          <w:tab w:val="left" w:pos="426"/>
        </w:tabs>
        <w:jc w:val="both"/>
        <w:rPr>
          <w:rFonts w:ascii="Franklin Gothic Book" w:hAnsi="Franklin Gothic Book" w:cs="Times New Roman"/>
          <w:b/>
          <w:bCs/>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b/>
          <w:bCs/>
          <w:sz w:val="20"/>
          <w:szCs w:val="20"/>
          <w:u w:val="single"/>
        </w:rPr>
        <w:t>Ponuka sa predkladá elektronicky v systéme IS EVO.</w:t>
      </w:r>
    </w:p>
    <w:p w14:paraId="5A629D1A" w14:textId="1A0E100A" w:rsidR="00381C90" w:rsidRPr="00DB3745"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30.0</w:t>
      </w:r>
      <w:r w:rsidR="000A691F">
        <w:rPr>
          <w:rFonts w:ascii="Franklin Gothic Book" w:hAnsi="Franklin Gothic Book" w:cs="Times New Roman"/>
          <w:sz w:val="20"/>
          <w:szCs w:val="20"/>
        </w:rPr>
        <w:t>9</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3D257371" w14:textId="18C9072D" w:rsidR="00381C90" w:rsidRPr="00DB3745"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lastRenderedPageBreak/>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4D80817E" w14:textId="7E2D4835" w:rsidR="00672F96" w:rsidRPr="00DB3745" w:rsidRDefault="00672F96"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p>
    <w:p w14:paraId="2A38114A" w14:textId="4A94ED79" w:rsidR="00672F96" w:rsidRPr="00DB3745" w:rsidRDefault="00672F96" w:rsidP="00672F96">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Výsledkom verejného obstarávania bude </w:t>
      </w:r>
      <w:r w:rsidRPr="003A4235">
        <w:rPr>
          <w:rFonts w:ascii="Franklin Gothic Book" w:hAnsi="Franklin Gothic Book" w:cs="Times New Roman"/>
          <w:b/>
          <w:bCs/>
          <w:sz w:val="20"/>
          <w:szCs w:val="20"/>
        </w:rPr>
        <w:t>určenie predpokladanej hodnoty zákazky</w:t>
      </w:r>
      <w:r w:rsidRPr="00DB3745">
        <w:rPr>
          <w:rFonts w:ascii="Franklin Gothic Book" w:hAnsi="Franklin Gothic Book" w:cs="Times New Roman"/>
          <w:sz w:val="20"/>
          <w:szCs w:val="20"/>
        </w:rPr>
        <w:t xml:space="preserve"> (PHZ). </w:t>
      </w:r>
    </w:p>
    <w:p w14:paraId="48ECFC85" w14:textId="32572144" w:rsidR="00672F96" w:rsidRPr="003A4235" w:rsidRDefault="00672F96" w:rsidP="00672F96">
      <w:pPr>
        <w:tabs>
          <w:tab w:val="left" w:pos="426"/>
        </w:tabs>
        <w:spacing w:after="0"/>
        <w:ind w:left="426"/>
        <w:jc w:val="both"/>
        <w:rPr>
          <w:rFonts w:ascii="Franklin Gothic Book" w:hAnsi="Franklin Gothic Book" w:cs="Times New Roman"/>
          <w:b/>
          <w:bCs/>
          <w:sz w:val="20"/>
          <w:szCs w:val="20"/>
        </w:rPr>
      </w:pPr>
      <w:r w:rsidRPr="00DB3745">
        <w:rPr>
          <w:rFonts w:ascii="Franklin Gothic Book" w:hAnsi="Franklin Gothic Book" w:cs="Times New Roman"/>
          <w:sz w:val="20"/>
          <w:szCs w:val="20"/>
        </w:rPr>
        <w:t xml:space="preserve">V prípade, ak všetky predložené ponuky budú porovnateľné a PHZ určená na základe tohto prieskumu trhu nepresiahne výšku finančného limitu v zmysle zákona o verejnom obstarávaní pre zákazku s nízkou hodnotou bez zverejnenia </w:t>
      </w:r>
      <w:r w:rsidR="004D2FFB">
        <w:rPr>
          <w:rFonts w:ascii="Franklin Gothic Book" w:hAnsi="Franklin Gothic Book" w:cs="Times New Roman"/>
          <w:sz w:val="20"/>
          <w:szCs w:val="20"/>
        </w:rPr>
        <w:t xml:space="preserve">vo Vestníku verejného obstarávania </w:t>
      </w:r>
      <w:r w:rsidRPr="00DB3745">
        <w:rPr>
          <w:rFonts w:ascii="Franklin Gothic Book" w:hAnsi="Franklin Gothic Book" w:cs="Times New Roman"/>
          <w:sz w:val="20"/>
          <w:szCs w:val="20"/>
        </w:rPr>
        <w:t xml:space="preserve">do 70 000 EUR bez DPH, môže </w:t>
      </w:r>
      <w:r w:rsidRPr="003A4235">
        <w:rPr>
          <w:rFonts w:ascii="Franklin Gothic Book" w:hAnsi="Franklin Gothic Book" w:cs="Times New Roman"/>
          <w:b/>
          <w:bCs/>
          <w:sz w:val="20"/>
          <w:szCs w:val="20"/>
        </w:rPr>
        <w:t>ponuka uchádzača slúžiť aj pre účely výberového konania.</w:t>
      </w:r>
    </w:p>
    <w:p w14:paraId="2A8233A5" w14:textId="4E6DAA1C"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Spôsob vzniku záväzku: objednávka.</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nasl.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nasl.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11E03AFB" w14:textId="530D6AAD" w:rsidR="00C93B6F" w:rsidRDefault="00C06E82" w:rsidP="000A691F">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kapitálových prostriedkov verejného obstarávateľa.</w:t>
      </w: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lastRenderedPageBreak/>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5131F981"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053D9C37"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predkladá nasledovné doklady a dokumenty:</w:t>
      </w:r>
    </w:p>
    <w:p w14:paraId="279E8EFF" w14:textId="77777777" w:rsidR="00C06E82" w:rsidRDefault="00C06E82"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2147EB0B" w14:textId="2921A58A" w:rsidR="00C06E82" w:rsidRDefault="00145409" w:rsidP="00264A34">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Vyplnené, d</w:t>
      </w:r>
      <w:r w:rsidR="00264A34" w:rsidRPr="00C06E82">
        <w:rPr>
          <w:rFonts w:ascii="Franklin Gothic Book" w:eastAsia="Times New Roman" w:hAnsi="Franklin Gothic Book" w:cs="Arial"/>
          <w:b/>
          <w:bCs/>
          <w:sz w:val="20"/>
          <w:szCs w:val="20"/>
          <w:lang w:eastAsia="sk-SK"/>
        </w:rPr>
        <w:t>atovan</w:t>
      </w:r>
      <w:r w:rsidR="00C06E82">
        <w:rPr>
          <w:rFonts w:ascii="Franklin Gothic Book" w:eastAsia="Times New Roman" w:hAnsi="Franklin Gothic Book" w:cs="Arial"/>
          <w:b/>
          <w:bCs/>
          <w:sz w:val="20"/>
          <w:szCs w:val="20"/>
          <w:lang w:eastAsia="sk-SK"/>
        </w:rPr>
        <w:t>é</w:t>
      </w:r>
      <w:r w:rsidR="00264A34" w:rsidRPr="00C06E82">
        <w:rPr>
          <w:rFonts w:ascii="Franklin Gothic Book" w:eastAsia="Times New Roman" w:hAnsi="Franklin Gothic Book" w:cs="Arial"/>
          <w:b/>
          <w:bCs/>
          <w:sz w:val="20"/>
          <w:szCs w:val="20"/>
          <w:lang w:eastAsia="sk-SK"/>
        </w:rPr>
        <w:t xml:space="preserve"> a štatutárnym orgánom podpísan</w:t>
      </w:r>
      <w:r w:rsidR="00C06E82">
        <w:rPr>
          <w:rFonts w:ascii="Franklin Gothic Book" w:eastAsia="Times New Roman" w:hAnsi="Franklin Gothic Book" w:cs="Arial"/>
          <w:b/>
          <w:bCs/>
          <w:sz w:val="20"/>
          <w:szCs w:val="20"/>
          <w:lang w:eastAsia="sk-SK"/>
        </w:rPr>
        <w:t>é</w:t>
      </w:r>
      <w:r w:rsidR="00264A34" w:rsidRPr="00C06E82">
        <w:rPr>
          <w:rFonts w:ascii="Franklin Gothic Book" w:eastAsia="Times New Roman" w:hAnsi="Franklin Gothic Book" w:cs="Arial"/>
          <w:b/>
          <w:bCs/>
          <w:sz w:val="20"/>
          <w:szCs w:val="20"/>
          <w:lang w:eastAsia="sk-SK"/>
        </w:rPr>
        <w:t>, opečiatkovan</w:t>
      </w:r>
      <w:r w:rsidR="00C06E82">
        <w:rPr>
          <w:rFonts w:ascii="Franklin Gothic Book" w:eastAsia="Times New Roman" w:hAnsi="Franklin Gothic Book" w:cs="Arial"/>
          <w:b/>
          <w:bCs/>
          <w:sz w:val="20"/>
          <w:szCs w:val="20"/>
          <w:lang w:eastAsia="sk-SK"/>
        </w:rPr>
        <w:t xml:space="preserve">é </w:t>
      </w:r>
      <w:r w:rsidR="00C06E82">
        <w:rPr>
          <w:rFonts w:ascii="Franklin Gothic Book" w:eastAsia="Times New Roman" w:hAnsi="Franklin Gothic Book" w:cs="Arial"/>
          <w:sz w:val="20"/>
          <w:szCs w:val="20"/>
          <w:lang w:eastAsia="sk-SK"/>
        </w:rPr>
        <w:t>prílohy tejto výzvy:</w:t>
      </w:r>
    </w:p>
    <w:p w14:paraId="03D5D0B1" w14:textId="077065A8" w:rsidR="00145409" w:rsidRPr="00145409"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 xml:space="preserve">Príloha č. 1 výzvy: Technická špecifikácia, </w:t>
      </w:r>
      <w:r>
        <w:rPr>
          <w:rFonts w:ascii="Franklin Gothic Book" w:eastAsia="Times New Roman" w:hAnsi="Franklin Gothic Book" w:cs="Arial"/>
          <w:sz w:val="20"/>
          <w:szCs w:val="20"/>
          <w:lang w:eastAsia="sk-SK"/>
        </w:rPr>
        <w:t>v ktorej uchádzač vyplní vlastný návrh na technické parametre predmet zákazky,</w:t>
      </w:r>
    </w:p>
    <w:p w14:paraId="66F2A6B8" w14:textId="70CBEAED" w:rsidR="00E57D4D"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 xml:space="preserve">Príloha č. 2 výzvy: Návrh na plnenie kritéria, </w:t>
      </w:r>
      <w:r>
        <w:rPr>
          <w:rFonts w:ascii="Franklin Gothic Book" w:eastAsia="Times New Roman" w:hAnsi="Franklin Gothic Book" w:cs="Arial"/>
          <w:sz w:val="20"/>
          <w:szCs w:val="20"/>
          <w:lang w:eastAsia="sk-SK"/>
        </w:rPr>
        <w:t xml:space="preserve">t. j. </w:t>
      </w:r>
      <w:r w:rsidR="00264A34" w:rsidRPr="00C06E82">
        <w:rPr>
          <w:rFonts w:ascii="Franklin Gothic Book" w:eastAsia="Times New Roman" w:hAnsi="Franklin Gothic Book" w:cs="Arial"/>
          <w:b/>
          <w:bCs/>
          <w:sz w:val="20"/>
          <w:szCs w:val="20"/>
          <w:lang w:eastAsia="sk-SK"/>
        </w:rPr>
        <w:t>Cenová ponuka</w:t>
      </w:r>
      <w:r>
        <w:rPr>
          <w:rFonts w:ascii="Franklin Gothic Book" w:eastAsia="Times New Roman" w:hAnsi="Franklin Gothic Book" w:cs="Arial"/>
          <w:b/>
          <w:bCs/>
          <w:sz w:val="20"/>
          <w:szCs w:val="20"/>
          <w:lang w:eastAsia="sk-SK"/>
        </w:rPr>
        <w:t xml:space="preserve">, </w:t>
      </w:r>
      <w:r w:rsidRPr="00145409">
        <w:rPr>
          <w:rFonts w:ascii="Franklin Gothic Book" w:eastAsia="Times New Roman" w:hAnsi="Franklin Gothic Book" w:cs="Arial"/>
          <w:sz w:val="20"/>
          <w:szCs w:val="20"/>
          <w:lang w:eastAsia="sk-SK"/>
        </w:rPr>
        <w:t xml:space="preserve">v ktorej uchádzač uvedie </w:t>
      </w:r>
      <w:r w:rsidR="00E57D4D" w:rsidRPr="00145409">
        <w:rPr>
          <w:rFonts w:ascii="Franklin Gothic Book" w:eastAsia="Times New Roman" w:hAnsi="Franklin Gothic Book" w:cs="Arial"/>
          <w:sz w:val="20"/>
          <w:szCs w:val="20"/>
          <w:lang w:eastAsia="sk-SK"/>
        </w:rPr>
        <w:t>–</w:t>
      </w:r>
      <w:r w:rsidR="00E57D4D">
        <w:rPr>
          <w:rFonts w:ascii="Franklin Gothic Book" w:eastAsia="Times New Roman" w:hAnsi="Franklin Gothic Book" w:cs="Arial"/>
          <w:sz w:val="20"/>
          <w:szCs w:val="20"/>
          <w:lang w:eastAsia="sk-SK"/>
        </w:rPr>
        <w:t xml:space="preserve"> Cen</w:t>
      </w:r>
      <w:r>
        <w:rPr>
          <w:rFonts w:ascii="Franklin Gothic Book" w:eastAsia="Times New Roman" w:hAnsi="Franklin Gothic Book" w:cs="Arial"/>
          <w:sz w:val="20"/>
          <w:szCs w:val="20"/>
          <w:lang w:eastAsia="sk-SK"/>
        </w:rPr>
        <w:t>u</w:t>
      </w:r>
      <w:r w:rsidR="00E57D4D">
        <w:rPr>
          <w:rFonts w:ascii="Franklin Gothic Book" w:eastAsia="Times New Roman" w:hAnsi="Franklin Gothic Book" w:cs="Arial"/>
          <w:sz w:val="20"/>
          <w:szCs w:val="20"/>
          <w:lang w:eastAsia="sk-SK"/>
        </w:rPr>
        <w:t xml:space="preserve"> v EUR bez DPH, DPH a Cen</w:t>
      </w:r>
      <w:r>
        <w:rPr>
          <w:rFonts w:ascii="Franklin Gothic Book" w:eastAsia="Times New Roman" w:hAnsi="Franklin Gothic Book" w:cs="Arial"/>
          <w:sz w:val="20"/>
          <w:szCs w:val="20"/>
          <w:lang w:eastAsia="sk-SK"/>
        </w:rPr>
        <w:t>u</w:t>
      </w:r>
      <w:r w:rsidR="00E57D4D">
        <w:rPr>
          <w:rFonts w:ascii="Franklin Gothic Book" w:eastAsia="Times New Roman" w:hAnsi="Franklin Gothic Book" w:cs="Arial"/>
          <w:sz w:val="20"/>
          <w:szCs w:val="20"/>
          <w:lang w:eastAsia="sk-SK"/>
        </w:rPr>
        <w:t xml:space="preserve"> v EUR s DPH (v súlade s pokynmi uvedenými v bode 10. tejto výzvy).</w:t>
      </w:r>
    </w:p>
    <w:p w14:paraId="14740A7C" w14:textId="74E01DCA" w:rsidR="00264A34" w:rsidRDefault="00E57D4D" w:rsidP="00E57D4D">
      <w:pPr>
        <w:pStyle w:val="Odsekzoznamu"/>
        <w:tabs>
          <w:tab w:val="left" w:pos="426"/>
        </w:tabs>
        <w:spacing w:before="120" w:after="0" w:line="240" w:lineRule="auto"/>
        <w:ind w:left="78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Uchádzač predkladá scan</w:t>
      </w:r>
      <w:r w:rsidR="00145409">
        <w:rPr>
          <w:rFonts w:ascii="Franklin Gothic Book" w:eastAsia="Times New Roman" w:hAnsi="Franklin Gothic Book" w:cs="Arial"/>
          <w:sz w:val="20"/>
          <w:szCs w:val="20"/>
          <w:lang w:eastAsia="sk-SK"/>
        </w:rPr>
        <w:t>y</w:t>
      </w:r>
      <w:r>
        <w:rPr>
          <w:rFonts w:ascii="Franklin Gothic Book" w:eastAsia="Times New Roman" w:hAnsi="Franklin Gothic Book" w:cs="Arial"/>
          <w:sz w:val="20"/>
          <w:szCs w:val="20"/>
          <w:lang w:eastAsia="sk-SK"/>
        </w:rPr>
        <w:t xml:space="preserve"> datovan</w:t>
      </w:r>
      <w:r w:rsidR="00145409">
        <w:rPr>
          <w:rFonts w:ascii="Franklin Gothic Book" w:eastAsia="Times New Roman" w:hAnsi="Franklin Gothic Book" w:cs="Arial"/>
          <w:sz w:val="20"/>
          <w:szCs w:val="20"/>
          <w:lang w:eastAsia="sk-SK"/>
        </w:rPr>
        <w:t>ých</w:t>
      </w:r>
      <w:r>
        <w:rPr>
          <w:rFonts w:ascii="Franklin Gothic Book" w:eastAsia="Times New Roman" w:hAnsi="Franklin Gothic Book" w:cs="Arial"/>
          <w:sz w:val="20"/>
          <w:szCs w:val="20"/>
          <w:lang w:eastAsia="sk-SK"/>
        </w:rPr>
        <w:t>, podpísan</w:t>
      </w:r>
      <w:r w:rsidR="00145409">
        <w:rPr>
          <w:rFonts w:ascii="Franklin Gothic Book" w:eastAsia="Times New Roman" w:hAnsi="Franklin Gothic Book" w:cs="Arial"/>
          <w:sz w:val="20"/>
          <w:szCs w:val="20"/>
          <w:lang w:eastAsia="sk-SK"/>
        </w:rPr>
        <w:t>ých</w:t>
      </w:r>
      <w:r>
        <w:rPr>
          <w:rFonts w:ascii="Franklin Gothic Book" w:eastAsia="Times New Roman" w:hAnsi="Franklin Gothic Book" w:cs="Arial"/>
          <w:sz w:val="20"/>
          <w:szCs w:val="20"/>
          <w:lang w:eastAsia="sk-SK"/>
        </w:rPr>
        <w:t xml:space="preserve"> a</w:t>
      </w:r>
      <w:r w:rsidR="00145409">
        <w:rPr>
          <w:rFonts w:ascii="Franklin Gothic Book" w:eastAsia="Times New Roman" w:hAnsi="Franklin Gothic Book" w:cs="Arial"/>
          <w:sz w:val="20"/>
          <w:szCs w:val="20"/>
          <w:lang w:eastAsia="sk-SK"/>
        </w:rPr>
        <w:t> </w:t>
      </w:r>
      <w:r>
        <w:rPr>
          <w:rFonts w:ascii="Franklin Gothic Book" w:eastAsia="Times New Roman" w:hAnsi="Franklin Gothic Book" w:cs="Arial"/>
          <w:sz w:val="20"/>
          <w:szCs w:val="20"/>
          <w:lang w:eastAsia="sk-SK"/>
        </w:rPr>
        <w:t>opečiatkovan</w:t>
      </w:r>
      <w:r w:rsidR="00145409">
        <w:rPr>
          <w:rFonts w:ascii="Franklin Gothic Book" w:eastAsia="Times New Roman" w:hAnsi="Franklin Gothic Book" w:cs="Arial"/>
          <w:sz w:val="20"/>
          <w:szCs w:val="20"/>
          <w:lang w:eastAsia="sk-SK"/>
        </w:rPr>
        <w:t xml:space="preserve">ých dokladov. </w:t>
      </w:r>
      <w:r>
        <w:rPr>
          <w:rFonts w:ascii="Franklin Gothic Book" w:eastAsia="Times New Roman" w:hAnsi="Franklin Gothic Book" w:cs="Arial"/>
          <w:sz w:val="20"/>
          <w:szCs w:val="20"/>
          <w:lang w:eastAsia="sk-SK"/>
        </w:rPr>
        <w:t xml:space="preserve"> </w:t>
      </w:r>
    </w:p>
    <w:p w14:paraId="10F99BED" w14:textId="412D5F63" w:rsidR="00825149" w:rsidRDefault="00E57D4D" w:rsidP="00825149">
      <w:pPr>
        <w:pStyle w:val="Odsekzoznamu"/>
        <w:tabs>
          <w:tab w:val="left" w:pos="426"/>
        </w:tabs>
        <w:spacing w:after="0" w:line="240" w:lineRule="auto"/>
        <w:ind w:left="78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V navrhnutej cene požaduje</w:t>
      </w:r>
      <w:r w:rsidR="00145409">
        <w:rPr>
          <w:rFonts w:ascii="Franklin Gothic Book" w:eastAsia="Times New Roman" w:hAnsi="Franklin Gothic Book" w:cs="Arial"/>
          <w:sz w:val="20"/>
          <w:szCs w:val="20"/>
          <w:lang w:eastAsia="sk-SK"/>
        </w:rPr>
        <w:t xml:space="preserve"> verejný obstarávateľ</w:t>
      </w:r>
      <w:r>
        <w:rPr>
          <w:rFonts w:ascii="Franklin Gothic Book" w:eastAsia="Times New Roman" w:hAnsi="Franklin Gothic Book" w:cs="Arial"/>
          <w:sz w:val="20"/>
          <w:szCs w:val="20"/>
          <w:lang w:eastAsia="sk-SK"/>
        </w:rPr>
        <w:t xml:space="preserve"> zahrnúť všetky náklad</w:t>
      </w:r>
      <w:r w:rsidR="00825149">
        <w:rPr>
          <w:rFonts w:ascii="Franklin Gothic Book" w:eastAsia="Times New Roman" w:hAnsi="Franklin Gothic Book" w:cs="Arial"/>
          <w:sz w:val="20"/>
          <w:szCs w:val="20"/>
          <w:lang w:eastAsia="sk-SK"/>
        </w:rPr>
        <w:t>y.</w:t>
      </w:r>
    </w:p>
    <w:p w14:paraId="02377A38" w14:textId="77777777" w:rsidR="00825149" w:rsidRDefault="00825149" w:rsidP="00825149">
      <w:pPr>
        <w:pStyle w:val="Odsekzoznamu"/>
        <w:tabs>
          <w:tab w:val="left" w:pos="426"/>
        </w:tabs>
        <w:spacing w:after="0" w:line="240" w:lineRule="auto"/>
        <w:ind w:left="780"/>
        <w:jc w:val="both"/>
        <w:rPr>
          <w:rFonts w:ascii="Franklin Gothic Book" w:eastAsia="Times New Roman" w:hAnsi="Franklin Gothic Book" w:cs="Arial"/>
          <w:sz w:val="20"/>
          <w:szCs w:val="20"/>
          <w:lang w:eastAsia="sk-SK"/>
        </w:rPr>
      </w:pPr>
    </w:p>
    <w:p w14:paraId="4AEC19F5" w14:textId="2EB6E3F2" w:rsidR="00825149" w:rsidRDefault="00825149" w:rsidP="00825149">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Doklad, ktorým uchádzač preukáže oprávnenie podnikať v predmete podnikania na činnosť, ktorá sa vzťahuje na predmet zákazky. Uchádzač predloží neoverenú kópiu dokladu alebo uvedie názov, číslo oprávnenia, prípadne odkaz, na základe ktorého si verejný obstarávateľ overí uvedené skutočnosti vo zverejnených profesijných registroch.</w:t>
      </w:r>
    </w:p>
    <w:p w14:paraId="3953973A" w14:textId="77777777" w:rsidR="00825149" w:rsidRPr="00825149" w:rsidRDefault="00825149" w:rsidP="00825149">
      <w:pPr>
        <w:pStyle w:val="Odsekzoznamu"/>
        <w:tabs>
          <w:tab w:val="left" w:pos="426"/>
        </w:tabs>
        <w:spacing w:before="120" w:after="0" w:line="240" w:lineRule="auto"/>
        <w:ind w:left="780"/>
        <w:jc w:val="both"/>
        <w:rPr>
          <w:rFonts w:ascii="Franklin Gothic Book" w:eastAsia="Times New Roman" w:hAnsi="Franklin Gothic Book" w:cs="Arial"/>
          <w:sz w:val="20"/>
          <w:szCs w:val="20"/>
          <w:lang w:eastAsia="sk-SK"/>
        </w:rPr>
      </w:pPr>
    </w:p>
    <w:p w14:paraId="6715751B" w14:textId="0A0F3970" w:rsidR="00825149" w:rsidRPr="00825149" w:rsidRDefault="00825149" w:rsidP="00825149">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sidRPr="00825149">
        <w:rPr>
          <w:rFonts w:ascii="Franklin Gothic Book" w:eastAsia="Times New Roman" w:hAnsi="Franklin Gothic Book" w:cs="Arial"/>
          <w:sz w:val="20"/>
          <w:szCs w:val="20"/>
          <w:lang w:eastAsia="sk-SK"/>
        </w:rPr>
        <w:t>Stručný opis ponúkaného riešenia, za účelom overenia splnenia požiadaviek na predmet zákazky komisiou.</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1516335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0A691F">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94FACB6" w14:textId="0FBD8035" w:rsidR="00145409" w:rsidRDefault="00145409" w:rsidP="00145409">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p>
    <w:p w14:paraId="10A3D5D6" w14:textId="6EC15E9D" w:rsidR="000A691F" w:rsidRPr="000A691F" w:rsidRDefault="000A691F" w:rsidP="000A691F">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s nízkou hodnotou.</w:t>
      </w:r>
    </w:p>
    <w:p w14:paraId="076305B1" w14:textId="5766D4DB" w:rsidR="00914E48" w:rsidRPr="00145409" w:rsidRDefault="00914E48" w:rsidP="00145409">
      <w:pPr>
        <w:tabs>
          <w:tab w:val="left" w:pos="426"/>
        </w:tabs>
        <w:spacing w:before="120" w:after="0" w:line="240" w:lineRule="auto"/>
        <w:ind w:left="426"/>
        <w:jc w:val="both"/>
        <w:rPr>
          <w:rFonts w:ascii="Franklin Gothic Book" w:hAnsi="Franklin Gothic Book" w:cs="Arial"/>
          <w:color w:val="000000"/>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912BECB" w14:textId="2C6103B2" w:rsidR="00825149" w:rsidRDefault="00914E48" w:rsidP="00145409">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sidR="009F1BA4">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sidR="009F1BA4">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20D781A2" w14:textId="0694DFA6" w:rsidR="000A691F"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185494D6" w14:textId="7FDE8BB0" w:rsidR="000A691F"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17A1D6C0" w14:textId="36B8484F" w:rsidR="000A691F"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56BAE041" w14:textId="5A3A0A7C" w:rsidR="000A691F"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7FB10DF6" w14:textId="46718B2E" w:rsidR="000A691F"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5F540785" w14:textId="77777777" w:rsidR="000A691F"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38C9C685" w14:textId="77777777" w:rsidR="000A691F" w:rsidRPr="00145409" w:rsidRDefault="000A691F"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44F51D49"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lastRenderedPageBreak/>
        <w:t xml:space="preserve">Nové Zámky, dňa </w:t>
      </w:r>
      <w:r w:rsidR="0081047A">
        <w:rPr>
          <w:rFonts w:ascii="Franklin Gothic Book" w:eastAsia="Times New Roman" w:hAnsi="Franklin Gothic Book" w:cs="Arial"/>
          <w:sz w:val="20"/>
          <w:szCs w:val="20"/>
          <w:lang w:eastAsia="sk-SK"/>
        </w:rPr>
        <w:t>15</w:t>
      </w:r>
      <w:r w:rsidR="000A691F">
        <w:rPr>
          <w:rFonts w:ascii="Franklin Gothic Book" w:eastAsia="Times New Roman" w:hAnsi="Franklin Gothic Book" w:cs="Arial"/>
          <w:sz w:val="20"/>
          <w:szCs w:val="20"/>
          <w:lang w:eastAsia="sk-SK"/>
        </w:rPr>
        <w:t>.07</w:t>
      </w:r>
      <w:r w:rsidRPr="00145409">
        <w:rPr>
          <w:rFonts w:ascii="Franklin Gothic Book" w:eastAsia="Times New Roman" w:hAnsi="Franklin Gothic Book" w:cs="Arial"/>
          <w:sz w:val="20"/>
          <w:szCs w:val="20"/>
          <w:lang w:eastAsia="sk-SK"/>
        </w:rPr>
        <w:t>.2022</w:t>
      </w:r>
    </w:p>
    <w:p w14:paraId="1799F87F" w14:textId="08DED809" w:rsidR="000A691F" w:rsidRDefault="000A691F" w:rsidP="00914E48">
      <w:pPr>
        <w:tabs>
          <w:tab w:val="left" w:pos="426"/>
        </w:tabs>
        <w:spacing w:after="0"/>
        <w:jc w:val="both"/>
        <w:rPr>
          <w:rFonts w:ascii="Franklin Gothic Book" w:eastAsia="Times New Roman" w:hAnsi="Franklin Gothic Book" w:cs="Arial"/>
          <w:sz w:val="20"/>
          <w:szCs w:val="20"/>
          <w:lang w:eastAsia="sk-SK"/>
        </w:rPr>
      </w:pPr>
    </w:p>
    <w:p w14:paraId="68129813" w14:textId="77777777" w:rsidR="000A691F" w:rsidRDefault="000A691F" w:rsidP="00914E48">
      <w:pPr>
        <w:tabs>
          <w:tab w:val="left" w:pos="426"/>
        </w:tabs>
        <w:spacing w:after="0"/>
        <w:jc w:val="both"/>
        <w:rPr>
          <w:rFonts w:ascii="Franklin Gothic Book" w:eastAsia="Times New Roman" w:hAnsi="Franklin Gothic Book" w:cs="Arial"/>
          <w:sz w:val="20"/>
          <w:szCs w:val="20"/>
          <w:lang w:eastAsia="sk-SK"/>
        </w:rPr>
      </w:pP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MUDr. Karol Hajnovič</w:t>
      </w:r>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Riaditeľ FNsP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38CAAE8"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Príloha č. 1: Technick</w:t>
      </w:r>
      <w:r w:rsidR="00E87242" w:rsidRPr="00145409">
        <w:rPr>
          <w:rFonts w:ascii="Franklin Gothic Book" w:hAnsi="Franklin Gothic Book" w:cs="Arial"/>
          <w:i/>
          <w:iCs/>
          <w:sz w:val="20"/>
          <w:szCs w:val="20"/>
        </w:rPr>
        <w:t>á špecifikácia</w:t>
      </w:r>
    </w:p>
    <w:p w14:paraId="154F4620" w14:textId="24F5FD26"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Príloha č. 2: Návrh na plnenie kritéria</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8"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8"/>
  </w:num>
  <w:num w:numId="9" w16cid:durableId="66886979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A691F"/>
    <w:rsid w:val="00145409"/>
    <w:rsid w:val="001F6534"/>
    <w:rsid w:val="00264A34"/>
    <w:rsid w:val="00277AC9"/>
    <w:rsid w:val="002C0709"/>
    <w:rsid w:val="00362A0C"/>
    <w:rsid w:val="00372ACE"/>
    <w:rsid w:val="00381C90"/>
    <w:rsid w:val="003A4235"/>
    <w:rsid w:val="003A598B"/>
    <w:rsid w:val="003B468F"/>
    <w:rsid w:val="003C341C"/>
    <w:rsid w:val="004835D5"/>
    <w:rsid w:val="004D2FFB"/>
    <w:rsid w:val="004E2BA4"/>
    <w:rsid w:val="0051638A"/>
    <w:rsid w:val="005701E0"/>
    <w:rsid w:val="00605FCD"/>
    <w:rsid w:val="00672F96"/>
    <w:rsid w:val="006E0CC8"/>
    <w:rsid w:val="006E4D88"/>
    <w:rsid w:val="00715523"/>
    <w:rsid w:val="00726297"/>
    <w:rsid w:val="00777790"/>
    <w:rsid w:val="00782824"/>
    <w:rsid w:val="0081047A"/>
    <w:rsid w:val="00825149"/>
    <w:rsid w:val="00830909"/>
    <w:rsid w:val="00843768"/>
    <w:rsid w:val="00852757"/>
    <w:rsid w:val="00857C1E"/>
    <w:rsid w:val="008919C9"/>
    <w:rsid w:val="00914E48"/>
    <w:rsid w:val="0092322C"/>
    <w:rsid w:val="00961396"/>
    <w:rsid w:val="009A33C3"/>
    <w:rsid w:val="009C5EC5"/>
    <w:rsid w:val="009F1BA4"/>
    <w:rsid w:val="00A06053"/>
    <w:rsid w:val="00A54D2B"/>
    <w:rsid w:val="00A94200"/>
    <w:rsid w:val="00AC2ED3"/>
    <w:rsid w:val="00C06E82"/>
    <w:rsid w:val="00C40DAC"/>
    <w:rsid w:val="00C410E9"/>
    <w:rsid w:val="00C93B6F"/>
    <w:rsid w:val="00CE0B91"/>
    <w:rsid w:val="00DB3745"/>
    <w:rsid w:val="00DC6170"/>
    <w:rsid w:val="00E44DFA"/>
    <w:rsid w:val="00E57D4D"/>
    <w:rsid w:val="00E87242"/>
    <w:rsid w:val="00F76D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ivia.kollar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5</Pages>
  <Words>1924</Words>
  <Characters>10970</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18</cp:revision>
  <cp:lastPrinted>2022-07-06T08:15:00Z</cp:lastPrinted>
  <dcterms:created xsi:type="dcterms:W3CDTF">2022-04-07T05:42:00Z</dcterms:created>
  <dcterms:modified xsi:type="dcterms:W3CDTF">2022-07-15T06:46:00Z</dcterms:modified>
</cp:coreProperties>
</file>