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77777777" w:rsidR="00277AC9" w:rsidRPr="00310351" w:rsidRDefault="00277AC9" w:rsidP="00277AC9">
      <w:pPr>
        <w:jc w:val="both"/>
        <w:rPr>
          <w:rFonts w:ascii="Arial" w:eastAsia="Calibri" w:hAnsi="Arial" w:cs="Arial"/>
          <w:b/>
          <w:color w:val="595959" w:themeColor="text1" w:themeTint="A6"/>
        </w:rPr>
      </w:pPr>
      <w:r w:rsidRPr="00310351">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310351">
        <w:rPr>
          <w:rFonts w:ascii="Arial" w:eastAsia="Calibri" w:hAnsi="Arial" w:cs="Arial"/>
          <w:b/>
          <w:color w:val="808080" w:themeColor="background1" w:themeShade="80"/>
        </w:rPr>
        <w:tab/>
      </w:r>
      <w:r w:rsidRPr="00310351">
        <w:rPr>
          <w:rFonts w:ascii="Arial" w:eastAsia="Calibri" w:hAnsi="Arial" w:cs="Arial"/>
          <w:b/>
          <w:color w:val="595959" w:themeColor="text1" w:themeTint="A6"/>
        </w:rPr>
        <w:t>Fakultná nemocnica s poliklinikou Nové Zámky</w:t>
      </w:r>
    </w:p>
    <w:p w14:paraId="058FF596" w14:textId="77777777" w:rsidR="00277AC9" w:rsidRPr="00310351" w:rsidRDefault="00277AC9" w:rsidP="00277AC9">
      <w:pPr>
        <w:spacing w:after="0"/>
        <w:rPr>
          <w:rFonts w:ascii="Arial" w:eastAsia="Calibri" w:hAnsi="Arial" w:cs="Arial"/>
          <w:color w:val="595959" w:themeColor="text1" w:themeTint="A6"/>
          <w:spacing w:val="6"/>
        </w:rPr>
      </w:pPr>
      <w:r w:rsidRPr="00310351">
        <w:rPr>
          <w:rFonts w:ascii="Arial" w:eastAsia="Calibri" w:hAnsi="Arial" w:cs="Arial"/>
          <w:color w:val="595959" w:themeColor="text1" w:themeTint="A6"/>
          <w:spacing w:val="6"/>
        </w:rPr>
        <w:tab/>
        <w:t xml:space="preserve">     Slovenská </w:t>
      </w:r>
      <w:r w:rsidRPr="00310351">
        <w:rPr>
          <w:rFonts w:ascii="Arial" w:eastAsia="Calibri" w:hAnsi="Arial" w:cs="Arial"/>
          <w:color w:val="595959" w:themeColor="text1" w:themeTint="A6"/>
        </w:rPr>
        <w:t>ulica</w:t>
      </w:r>
      <w:r w:rsidRPr="00310351">
        <w:rPr>
          <w:rFonts w:ascii="Arial" w:eastAsia="Calibri" w:hAnsi="Arial" w:cs="Arial"/>
          <w:color w:val="595959" w:themeColor="text1" w:themeTint="A6"/>
          <w:spacing w:val="6"/>
        </w:rPr>
        <w:t xml:space="preserve"> 11 A, 940 34 Nové Zámky</w:t>
      </w:r>
    </w:p>
    <w:p w14:paraId="7ECD2945" w14:textId="77777777" w:rsidR="00277AC9" w:rsidRPr="00310351"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rPr>
      </w:pPr>
      <w:r w:rsidRPr="00310351">
        <w:rPr>
          <w:rFonts w:ascii="Arial" w:eastAsia="Calibri" w:hAnsi="Arial" w:cs="Arial"/>
          <w:color w:val="595959" w:themeColor="text1" w:themeTint="A6"/>
          <w:spacing w:val="6"/>
        </w:rPr>
        <w:t xml:space="preserve">Tel: +421 (0) 35 691 2111  E-mail: </w:t>
      </w:r>
      <w:hyperlink r:id="rId6" w:history="1">
        <w:r w:rsidRPr="00310351">
          <w:rPr>
            <w:rFonts w:ascii="Arial" w:eastAsia="Calibri" w:hAnsi="Arial" w:cs="Arial"/>
            <w:color w:val="0000FF"/>
            <w:spacing w:val="6"/>
          </w:rPr>
          <w:t>email@nspnz.sk</w:t>
        </w:r>
      </w:hyperlink>
      <w:r w:rsidRPr="00310351">
        <w:rPr>
          <w:rFonts w:ascii="Arial" w:eastAsia="Calibri" w:hAnsi="Arial" w:cs="Arial"/>
          <w:color w:val="595959" w:themeColor="text1" w:themeTint="A6"/>
          <w:spacing w:val="6"/>
        </w:rPr>
        <w:t xml:space="preserve">   Web: </w:t>
      </w:r>
      <w:hyperlink r:id="rId7" w:history="1">
        <w:r w:rsidRPr="00310351">
          <w:rPr>
            <w:rFonts w:ascii="Arial" w:eastAsia="Calibri" w:hAnsi="Arial" w:cs="Arial"/>
            <w:color w:val="0000FF"/>
            <w:spacing w:val="6"/>
          </w:rPr>
          <w:t>www.nspnz.sk</w:t>
        </w:r>
      </w:hyperlink>
    </w:p>
    <w:p w14:paraId="25D68D91" w14:textId="70EB2473" w:rsidR="00843768" w:rsidRPr="00310351" w:rsidRDefault="00277AC9">
      <w:pPr>
        <w:rPr>
          <w:rFonts w:ascii="Franklin Gothic Book" w:hAnsi="Franklin Gothic Book"/>
        </w:rPr>
      </w:pPr>
      <w:r w:rsidRPr="00310351">
        <w:rPr>
          <w:rFonts w:ascii="Franklin Gothic Book" w:hAnsi="Franklin Gothic Book"/>
        </w:rPr>
        <w:t>_________________________________________________________________________________</w:t>
      </w:r>
    </w:p>
    <w:p w14:paraId="091EA5A8" w14:textId="267726EE" w:rsidR="00843768" w:rsidRPr="00310351" w:rsidRDefault="00843768" w:rsidP="00843768">
      <w:pPr>
        <w:jc w:val="center"/>
        <w:rPr>
          <w:rFonts w:ascii="Franklin Gothic Book" w:hAnsi="Franklin Gothic Book" w:cs="Times New Roman"/>
          <w:b/>
          <w:bCs/>
        </w:rPr>
      </w:pPr>
      <w:r w:rsidRPr="00310351">
        <w:rPr>
          <w:rFonts w:ascii="Franklin Gothic Book" w:hAnsi="Franklin Gothic Book" w:cs="Times New Roman"/>
          <w:b/>
          <w:bCs/>
        </w:rPr>
        <w:t xml:space="preserve">Výzva </w:t>
      </w:r>
      <w:r w:rsidR="00F00E12" w:rsidRPr="00310351">
        <w:rPr>
          <w:rFonts w:ascii="Franklin Gothic Book" w:hAnsi="Franklin Gothic Book" w:cs="Times New Roman"/>
          <w:b/>
          <w:bCs/>
        </w:rPr>
        <w:t xml:space="preserve">na </w:t>
      </w:r>
      <w:r w:rsidR="001C060B">
        <w:rPr>
          <w:rFonts w:ascii="Franklin Gothic Book" w:hAnsi="Franklin Gothic Book" w:cs="Times New Roman"/>
          <w:b/>
          <w:bCs/>
        </w:rPr>
        <w:t>predloženie cenovej ponuky</w:t>
      </w:r>
    </w:p>
    <w:p w14:paraId="405E9D18" w14:textId="77777777" w:rsidR="006E0CC8" w:rsidRPr="00310351" w:rsidRDefault="00843768" w:rsidP="00843768">
      <w:pPr>
        <w:spacing w:after="0"/>
        <w:jc w:val="center"/>
        <w:rPr>
          <w:rFonts w:ascii="Franklin Gothic Book" w:hAnsi="Franklin Gothic Book" w:cs="Times New Roman"/>
        </w:rPr>
      </w:pPr>
      <w:r w:rsidRPr="00310351">
        <w:rPr>
          <w:rFonts w:ascii="Franklin Gothic Book" w:hAnsi="Franklin Gothic Book" w:cs="Times New Roman"/>
        </w:rPr>
        <w:t xml:space="preserve">podľa § 117 zákona č. 343/2015 Z. z. o verejnom obstarávaní a o zmene a doplnení niektorých zákonov v znení neskorších predpisov </w:t>
      </w:r>
    </w:p>
    <w:p w14:paraId="37DEE691" w14:textId="08BD6F59" w:rsidR="00843768" w:rsidRPr="00310351" w:rsidRDefault="00843768" w:rsidP="00843768">
      <w:pPr>
        <w:spacing w:after="0"/>
        <w:jc w:val="center"/>
        <w:rPr>
          <w:rFonts w:ascii="Franklin Gothic Book" w:hAnsi="Franklin Gothic Book" w:cs="Times New Roman"/>
        </w:rPr>
      </w:pPr>
      <w:r w:rsidRPr="00310351">
        <w:rPr>
          <w:rFonts w:ascii="Franklin Gothic Book" w:hAnsi="Franklin Gothic Book" w:cs="Times New Roman"/>
        </w:rPr>
        <w:t>(ďalej len „zákon o verejnom obstarávaní“)</w:t>
      </w:r>
    </w:p>
    <w:p w14:paraId="666563B3" w14:textId="5AAEB6F9" w:rsidR="006E0CC8" w:rsidRPr="00310351" w:rsidRDefault="006E0CC8" w:rsidP="00843768">
      <w:pPr>
        <w:spacing w:after="0"/>
        <w:jc w:val="center"/>
        <w:rPr>
          <w:rFonts w:ascii="Franklin Gothic Book" w:hAnsi="Franklin Gothic Book" w:cs="Times New Roman"/>
        </w:rPr>
      </w:pPr>
    </w:p>
    <w:p w14:paraId="7BAE4C57" w14:textId="3C71449A" w:rsidR="006E0CC8" w:rsidRPr="00310351" w:rsidRDefault="006E0CC8" w:rsidP="008919C9">
      <w:pPr>
        <w:tabs>
          <w:tab w:val="left" w:pos="426"/>
        </w:tabs>
        <w:spacing w:after="0"/>
        <w:jc w:val="both"/>
        <w:rPr>
          <w:rFonts w:ascii="Franklin Gothic Book" w:hAnsi="Franklin Gothic Book" w:cs="Times New Roman"/>
          <w:b/>
          <w:bCs/>
        </w:rPr>
      </w:pPr>
      <w:r w:rsidRPr="00310351">
        <w:rPr>
          <w:rFonts w:ascii="Franklin Gothic Book" w:hAnsi="Franklin Gothic Book" w:cs="Times New Roman"/>
          <w:b/>
          <w:bCs/>
        </w:rPr>
        <w:t>1.</w:t>
      </w:r>
      <w:r w:rsidRPr="00310351">
        <w:rPr>
          <w:rFonts w:ascii="Franklin Gothic Book" w:hAnsi="Franklin Gothic Book" w:cs="Times New Roman"/>
          <w:b/>
          <w:bCs/>
        </w:rPr>
        <w:tab/>
        <w:t>Názov verejného obstarávateľa</w:t>
      </w:r>
    </w:p>
    <w:p w14:paraId="6061A36E" w14:textId="22248843" w:rsidR="006E0CC8" w:rsidRPr="00310351" w:rsidRDefault="006E0CC8" w:rsidP="008919C9">
      <w:pPr>
        <w:tabs>
          <w:tab w:val="left" w:pos="426"/>
          <w:tab w:val="left" w:pos="2410"/>
        </w:tabs>
        <w:spacing w:after="0"/>
        <w:ind w:left="426" w:hanging="426"/>
        <w:jc w:val="both"/>
        <w:rPr>
          <w:rFonts w:ascii="Franklin Gothic Book" w:hAnsi="Franklin Gothic Book" w:cs="Times New Roman"/>
          <w:b/>
          <w:bCs/>
        </w:rPr>
      </w:pPr>
      <w:r w:rsidRPr="00310351">
        <w:rPr>
          <w:rFonts w:ascii="Franklin Gothic Book" w:hAnsi="Franklin Gothic Book" w:cs="Times New Roman"/>
          <w:b/>
          <w:bCs/>
        </w:rPr>
        <w:tab/>
      </w:r>
      <w:r w:rsidRPr="00310351">
        <w:rPr>
          <w:rFonts w:ascii="Franklin Gothic Book" w:hAnsi="Franklin Gothic Book" w:cs="Times New Roman"/>
          <w:i/>
          <w:iCs/>
        </w:rPr>
        <w:t>Názov:</w:t>
      </w:r>
      <w:r w:rsidRPr="00310351">
        <w:rPr>
          <w:rFonts w:ascii="Franklin Gothic Book" w:hAnsi="Franklin Gothic Book" w:cs="Times New Roman"/>
          <w:i/>
          <w:iCs/>
        </w:rPr>
        <w:tab/>
      </w:r>
      <w:r w:rsidRPr="00310351">
        <w:rPr>
          <w:rFonts w:ascii="Franklin Gothic Book" w:hAnsi="Franklin Gothic Book" w:cs="Times New Roman"/>
          <w:b/>
          <w:bCs/>
        </w:rPr>
        <w:t>Fakultná nemocnica s poliklinikou Nové Zámky</w:t>
      </w:r>
    </w:p>
    <w:p w14:paraId="5992B693" w14:textId="10932ACC" w:rsidR="006E0CC8" w:rsidRPr="00310351" w:rsidRDefault="006E0CC8" w:rsidP="008919C9">
      <w:pPr>
        <w:tabs>
          <w:tab w:val="left" w:pos="426"/>
          <w:tab w:val="left" w:pos="2410"/>
        </w:tabs>
        <w:spacing w:after="0"/>
        <w:ind w:left="426" w:hanging="426"/>
        <w:jc w:val="both"/>
        <w:rPr>
          <w:rFonts w:ascii="Franklin Gothic Book" w:hAnsi="Franklin Gothic Book" w:cs="Times New Roman"/>
        </w:rPr>
      </w:pPr>
      <w:r w:rsidRPr="00310351">
        <w:rPr>
          <w:rFonts w:ascii="Franklin Gothic Book" w:hAnsi="Franklin Gothic Book" w:cs="Times New Roman"/>
          <w:i/>
          <w:iCs/>
        </w:rPr>
        <w:tab/>
        <w:t>Sídlo:</w:t>
      </w:r>
      <w:r w:rsidRPr="00310351">
        <w:rPr>
          <w:rFonts w:ascii="Franklin Gothic Book" w:hAnsi="Franklin Gothic Book" w:cs="Times New Roman"/>
          <w:i/>
          <w:iCs/>
        </w:rPr>
        <w:tab/>
      </w:r>
      <w:r w:rsidRPr="00310351">
        <w:rPr>
          <w:rFonts w:ascii="Franklin Gothic Book" w:hAnsi="Franklin Gothic Book" w:cs="Times New Roman"/>
        </w:rPr>
        <w:t>Slovenská ulica 11 A, 940 34 Nové Zámky</w:t>
      </w:r>
    </w:p>
    <w:p w14:paraId="1FB10B26" w14:textId="18D12201" w:rsidR="006E0CC8" w:rsidRPr="00310351" w:rsidRDefault="006E0CC8" w:rsidP="008919C9">
      <w:pPr>
        <w:tabs>
          <w:tab w:val="left" w:pos="426"/>
          <w:tab w:val="left" w:pos="2410"/>
        </w:tabs>
        <w:spacing w:after="0"/>
        <w:ind w:left="426" w:hanging="426"/>
        <w:jc w:val="both"/>
        <w:rPr>
          <w:rFonts w:ascii="Franklin Gothic Book" w:hAnsi="Franklin Gothic Book" w:cs="Times New Roman"/>
        </w:rPr>
      </w:pPr>
      <w:r w:rsidRPr="00310351">
        <w:rPr>
          <w:rFonts w:ascii="Franklin Gothic Book" w:hAnsi="Franklin Gothic Book" w:cs="Times New Roman"/>
          <w:i/>
          <w:iCs/>
        </w:rPr>
        <w:tab/>
        <w:t>IČO:</w:t>
      </w:r>
      <w:r w:rsidRPr="00310351">
        <w:rPr>
          <w:rFonts w:ascii="Franklin Gothic Book" w:hAnsi="Franklin Gothic Book" w:cs="Times New Roman"/>
          <w:i/>
          <w:iCs/>
        </w:rPr>
        <w:tab/>
      </w:r>
      <w:r w:rsidR="00782824" w:rsidRPr="00310351">
        <w:rPr>
          <w:rFonts w:ascii="Franklin Gothic Book" w:hAnsi="Franklin Gothic Book" w:cs="Times New Roman"/>
        </w:rPr>
        <w:t>17336112</w:t>
      </w:r>
      <w:r w:rsidRPr="00310351">
        <w:rPr>
          <w:rFonts w:ascii="Franklin Gothic Book" w:hAnsi="Franklin Gothic Book" w:cs="Times New Roman"/>
          <w:i/>
          <w:iCs/>
        </w:rPr>
        <w:tab/>
      </w:r>
    </w:p>
    <w:p w14:paraId="7CE80C67" w14:textId="799EBA0A" w:rsidR="006E0CC8" w:rsidRPr="00310351" w:rsidRDefault="006E0CC8" w:rsidP="008919C9">
      <w:pPr>
        <w:tabs>
          <w:tab w:val="left" w:pos="426"/>
          <w:tab w:val="left" w:pos="2410"/>
        </w:tabs>
        <w:spacing w:after="0"/>
        <w:ind w:left="426" w:hanging="426"/>
        <w:jc w:val="both"/>
        <w:rPr>
          <w:rFonts w:ascii="Franklin Gothic Book" w:hAnsi="Franklin Gothic Book" w:cs="Times New Roman"/>
        </w:rPr>
      </w:pPr>
      <w:r w:rsidRPr="00310351">
        <w:rPr>
          <w:rFonts w:ascii="Franklin Gothic Book" w:hAnsi="Franklin Gothic Book" w:cs="Times New Roman"/>
          <w:i/>
          <w:iCs/>
        </w:rPr>
        <w:tab/>
        <w:t>DIČ:</w:t>
      </w:r>
      <w:r w:rsidR="00782824" w:rsidRPr="00310351">
        <w:rPr>
          <w:rFonts w:ascii="Franklin Gothic Book" w:hAnsi="Franklin Gothic Book" w:cs="Times New Roman"/>
        </w:rPr>
        <w:tab/>
        <w:t>2021068324</w:t>
      </w:r>
      <w:r w:rsidRPr="00310351">
        <w:rPr>
          <w:rFonts w:ascii="Franklin Gothic Book" w:hAnsi="Franklin Gothic Book" w:cs="Times New Roman"/>
          <w:i/>
          <w:iCs/>
        </w:rPr>
        <w:tab/>
      </w:r>
      <w:r w:rsidRPr="00310351">
        <w:rPr>
          <w:rFonts w:ascii="Franklin Gothic Book" w:hAnsi="Franklin Gothic Book" w:cs="Times New Roman"/>
        </w:rPr>
        <w:t xml:space="preserve"> </w:t>
      </w:r>
    </w:p>
    <w:p w14:paraId="43F89818" w14:textId="0E6C44FB" w:rsidR="006E0CC8" w:rsidRPr="00310351" w:rsidRDefault="006E0CC8" w:rsidP="008919C9">
      <w:pPr>
        <w:tabs>
          <w:tab w:val="left" w:pos="426"/>
          <w:tab w:val="left" w:pos="2410"/>
        </w:tabs>
        <w:spacing w:after="0"/>
        <w:ind w:left="426" w:hanging="426"/>
        <w:jc w:val="both"/>
        <w:rPr>
          <w:rFonts w:ascii="Franklin Gothic Book" w:hAnsi="Franklin Gothic Book" w:cs="Times New Roman"/>
        </w:rPr>
      </w:pPr>
      <w:r w:rsidRPr="00310351">
        <w:rPr>
          <w:rFonts w:ascii="Franklin Gothic Book" w:hAnsi="Franklin Gothic Book" w:cs="Times New Roman"/>
          <w:i/>
          <w:iCs/>
        </w:rPr>
        <w:tab/>
        <w:t>IČ DPH:</w:t>
      </w:r>
      <w:r w:rsidR="00782824" w:rsidRPr="00310351">
        <w:rPr>
          <w:rFonts w:ascii="Franklin Gothic Book" w:hAnsi="Franklin Gothic Book" w:cs="Times New Roman"/>
          <w:i/>
          <w:iCs/>
        </w:rPr>
        <w:tab/>
      </w:r>
      <w:r w:rsidR="00782824" w:rsidRPr="00310351">
        <w:rPr>
          <w:rFonts w:ascii="Franklin Gothic Book" w:hAnsi="Franklin Gothic Book" w:cs="Times New Roman"/>
        </w:rPr>
        <w:t>SK2021068324</w:t>
      </w:r>
      <w:r w:rsidRPr="00310351">
        <w:rPr>
          <w:rFonts w:ascii="Franklin Gothic Book" w:hAnsi="Franklin Gothic Book" w:cs="Times New Roman"/>
          <w:i/>
          <w:iCs/>
        </w:rPr>
        <w:tab/>
      </w:r>
    </w:p>
    <w:p w14:paraId="0F2734FA" w14:textId="5131AEE8" w:rsidR="006E0CC8" w:rsidRPr="00310351" w:rsidRDefault="006E0CC8" w:rsidP="008919C9">
      <w:pPr>
        <w:tabs>
          <w:tab w:val="left" w:pos="426"/>
          <w:tab w:val="left" w:pos="2410"/>
        </w:tabs>
        <w:spacing w:after="0"/>
        <w:ind w:left="426" w:hanging="426"/>
        <w:jc w:val="both"/>
        <w:rPr>
          <w:rFonts w:ascii="Franklin Gothic Book" w:hAnsi="Franklin Gothic Book" w:cs="Times New Roman"/>
        </w:rPr>
      </w:pPr>
      <w:r w:rsidRPr="00310351">
        <w:rPr>
          <w:rFonts w:ascii="Franklin Gothic Book" w:hAnsi="Franklin Gothic Book" w:cs="Times New Roman"/>
          <w:i/>
          <w:iCs/>
        </w:rPr>
        <w:tab/>
        <w:t>Právna forma:</w:t>
      </w:r>
      <w:r w:rsidRPr="00310351">
        <w:rPr>
          <w:rFonts w:ascii="Franklin Gothic Book" w:hAnsi="Franklin Gothic Book" w:cs="Times New Roman"/>
          <w:i/>
          <w:iCs/>
        </w:rPr>
        <w:tab/>
      </w:r>
      <w:r w:rsidRPr="00310351">
        <w:rPr>
          <w:rFonts w:ascii="Franklin Gothic Book" w:hAnsi="Franklin Gothic Book" w:cs="Times New Roman"/>
        </w:rPr>
        <w:t>príspevková organizácia</w:t>
      </w:r>
    </w:p>
    <w:p w14:paraId="6728DFB0" w14:textId="499F2BEE" w:rsidR="006E0CC8" w:rsidRPr="00310351" w:rsidRDefault="006E0CC8" w:rsidP="008919C9">
      <w:pPr>
        <w:tabs>
          <w:tab w:val="left" w:pos="426"/>
          <w:tab w:val="left" w:pos="2410"/>
        </w:tabs>
        <w:spacing w:after="0"/>
        <w:ind w:left="426" w:hanging="426"/>
        <w:jc w:val="both"/>
        <w:rPr>
          <w:rFonts w:ascii="Franklin Gothic Book" w:hAnsi="Franklin Gothic Book" w:cs="Times New Roman"/>
        </w:rPr>
      </w:pPr>
      <w:r w:rsidRPr="00310351">
        <w:rPr>
          <w:rFonts w:ascii="Franklin Gothic Book" w:hAnsi="Franklin Gothic Book" w:cs="Times New Roman"/>
          <w:i/>
          <w:iCs/>
        </w:rPr>
        <w:tab/>
        <w:t>Zastúpená:</w:t>
      </w:r>
      <w:r w:rsidR="00782824" w:rsidRPr="00310351">
        <w:rPr>
          <w:rFonts w:ascii="Franklin Gothic Book" w:hAnsi="Franklin Gothic Book" w:cs="Times New Roman"/>
          <w:i/>
          <w:iCs/>
        </w:rPr>
        <w:tab/>
      </w:r>
      <w:r w:rsidR="00782824" w:rsidRPr="00310351">
        <w:rPr>
          <w:rFonts w:ascii="Franklin Gothic Book" w:hAnsi="Franklin Gothic Book" w:cs="Times New Roman"/>
        </w:rPr>
        <w:t>MUDr. Karol Hajnovič, riaditeľ</w:t>
      </w:r>
    </w:p>
    <w:p w14:paraId="7EACFED9" w14:textId="7886D1F6" w:rsidR="006E0CC8" w:rsidRPr="00310351" w:rsidRDefault="006E0CC8" w:rsidP="008919C9">
      <w:pPr>
        <w:tabs>
          <w:tab w:val="left" w:pos="426"/>
          <w:tab w:val="left" w:pos="2410"/>
        </w:tabs>
        <w:spacing w:after="0"/>
        <w:ind w:left="426" w:hanging="426"/>
        <w:jc w:val="both"/>
        <w:rPr>
          <w:rFonts w:ascii="Franklin Gothic Book" w:hAnsi="Franklin Gothic Book" w:cs="Times New Roman"/>
        </w:rPr>
      </w:pPr>
      <w:r w:rsidRPr="00310351">
        <w:rPr>
          <w:rFonts w:ascii="Franklin Gothic Book" w:hAnsi="Franklin Gothic Book" w:cs="Times New Roman"/>
          <w:i/>
          <w:iCs/>
        </w:rPr>
        <w:tab/>
        <w:t>Bankové spojenie:</w:t>
      </w:r>
      <w:r w:rsidR="00782824" w:rsidRPr="00310351">
        <w:rPr>
          <w:rFonts w:ascii="Franklin Gothic Book" w:hAnsi="Franklin Gothic Book" w:cs="Times New Roman"/>
          <w:i/>
          <w:iCs/>
        </w:rPr>
        <w:tab/>
      </w:r>
      <w:r w:rsidR="00782824" w:rsidRPr="00310351">
        <w:rPr>
          <w:rFonts w:ascii="Franklin Gothic Book" w:hAnsi="Franklin Gothic Book" w:cs="Times New Roman"/>
        </w:rPr>
        <w:t>Štátna pokladnica, Radlinského 32, 810 05 Bratislava</w:t>
      </w:r>
    </w:p>
    <w:p w14:paraId="5B11B01E" w14:textId="6B646375" w:rsidR="006E0CC8" w:rsidRPr="00310351" w:rsidRDefault="006E0CC8" w:rsidP="008919C9">
      <w:pPr>
        <w:tabs>
          <w:tab w:val="left" w:pos="426"/>
          <w:tab w:val="left" w:pos="2410"/>
        </w:tabs>
        <w:spacing w:after="0"/>
        <w:ind w:left="426" w:hanging="426"/>
        <w:jc w:val="both"/>
        <w:rPr>
          <w:rFonts w:ascii="Franklin Gothic Book" w:hAnsi="Franklin Gothic Book" w:cs="Times New Roman"/>
        </w:rPr>
      </w:pPr>
      <w:r w:rsidRPr="00310351">
        <w:rPr>
          <w:rFonts w:ascii="Franklin Gothic Book" w:hAnsi="Franklin Gothic Book" w:cs="Times New Roman"/>
          <w:i/>
          <w:iCs/>
        </w:rPr>
        <w:tab/>
        <w:t>Číslo účtu:</w:t>
      </w:r>
      <w:r w:rsidR="00782824" w:rsidRPr="00310351">
        <w:rPr>
          <w:rFonts w:ascii="Franklin Gothic Book" w:hAnsi="Franklin Gothic Book" w:cs="Times New Roman"/>
          <w:i/>
          <w:iCs/>
        </w:rPr>
        <w:tab/>
      </w:r>
      <w:r w:rsidR="00782824" w:rsidRPr="00310351">
        <w:rPr>
          <w:rFonts w:ascii="Franklin Gothic Book" w:hAnsi="Franklin Gothic Book" w:cs="Times New Roman"/>
        </w:rPr>
        <w:t>7000540295/8180</w:t>
      </w:r>
    </w:p>
    <w:p w14:paraId="123DEC17" w14:textId="5BEE3200" w:rsidR="006E0CC8" w:rsidRPr="00310351" w:rsidRDefault="006E0CC8" w:rsidP="008919C9">
      <w:pPr>
        <w:tabs>
          <w:tab w:val="left" w:pos="426"/>
          <w:tab w:val="left" w:pos="2410"/>
        </w:tabs>
        <w:spacing w:after="0"/>
        <w:ind w:left="426" w:hanging="426"/>
        <w:jc w:val="both"/>
        <w:rPr>
          <w:rFonts w:ascii="Franklin Gothic Book" w:hAnsi="Franklin Gothic Book" w:cs="Times New Roman"/>
        </w:rPr>
      </w:pPr>
      <w:r w:rsidRPr="00310351">
        <w:rPr>
          <w:rFonts w:ascii="Franklin Gothic Book" w:hAnsi="Franklin Gothic Book" w:cs="Times New Roman"/>
          <w:i/>
          <w:iCs/>
        </w:rPr>
        <w:tab/>
        <w:t>IBAN:</w:t>
      </w:r>
      <w:r w:rsidR="00782824" w:rsidRPr="00310351">
        <w:rPr>
          <w:rFonts w:ascii="Franklin Gothic Book" w:hAnsi="Franklin Gothic Book" w:cs="Times New Roman"/>
          <w:i/>
          <w:iCs/>
        </w:rPr>
        <w:tab/>
      </w:r>
      <w:r w:rsidR="00782824" w:rsidRPr="00310351">
        <w:rPr>
          <w:rFonts w:ascii="Franklin Gothic Book" w:hAnsi="Franklin Gothic Book" w:cs="Times New Roman"/>
        </w:rPr>
        <w:t>SK88 8180 0000 0070 0054 0295</w:t>
      </w:r>
    </w:p>
    <w:p w14:paraId="3904B671" w14:textId="1C63FE0F" w:rsidR="006E0CC8" w:rsidRPr="00310351" w:rsidRDefault="006E0CC8" w:rsidP="008919C9">
      <w:pPr>
        <w:tabs>
          <w:tab w:val="left" w:pos="426"/>
          <w:tab w:val="left" w:pos="2410"/>
        </w:tabs>
        <w:spacing w:after="0"/>
        <w:ind w:left="426" w:hanging="426"/>
        <w:jc w:val="both"/>
        <w:rPr>
          <w:rFonts w:ascii="Franklin Gothic Book" w:hAnsi="Franklin Gothic Book" w:cs="Times New Roman"/>
        </w:rPr>
      </w:pPr>
      <w:r w:rsidRPr="00310351">
        <w:rPr>
          <w:rFonts w:ascii="Franklin Gothic Book" w:hAnsi="Franklin Gothic Book" w:cs="Times New Roman"/>
          <w:i/>
          <w:iCs/>
        </w:rPr>
        <w:tab/>
        <w:t>BIC/SWIFT:</w:t>
      </w:r>
      <w:r w:rsidR="00782824" w:rsidRPr="00310351">
        <w:rPr>
          <w:rFonts w:ascii="Franklin Gothic Book" w:hAnsi="Franklin Gothic Book" w:cs="Times New Roman"/>
          <w:i/>
          <w:iCs/>
        </w:rPr>
        <w:tab/>
      </w:r>
      <w:r w:rsidR="00782824" w:rsidRPr="00310351">
        <w:rPr>
          <w:rFonts w:ascii="Franklin Gothic Book" w:hAnsi="Franklin Gothic Book" w:cs="Times New Roman"/>
        </w:rPr>
        <w:t>SPSRSKBA</w:t>
      </w:r>
    </w:p>
    <w:p w14:paraId="0F395207" w14:textId="594780A5" w:rsidR="00782824" w:rsidRPr="00310351" w:rsidRDefault="00782824" w:rsidP="008919C9">
      <w:pPr>
        <w:tabs>
          <w:tab w:val="left" w:pos="426"/>
          <w:tab w:val="left" w:pos="2410"/>
        </w:tabs>
        <w:ind w:left="2410" w:hanging="2410"/>
        <w:jc w:val="both"/>
        <w:rPr>
          <w:rFonts w:ascii="Franklin Gothic Book" w:hAnsi="Franklin Gothic Book" w:cs="Times New Roman"/>
        </w:rPr>
      </w:pPr>
      <w:r w:rsidRPr="00310351">
        <w:rPr>
          <w:rFonts w:ascii="Franklin Gothic Book" w:hAnsi="Franklin Gothic Book" w:cs="Times New Roman"/>
        </w:rPr>
        <w:tab/>
      </w:r>
      <w:r w:rsidRPr="00310351">
        <w:rPr>
          <w:rFonts w:ascii="Franklin Gothic Book" w:hAnsi="Franklin Gothic Book" w:cs="Times New Roman"/>
          <w:i/>
          <w:iCs/>
        </w:rPr>
        <w:t>Zápis:</w:t>
      </w:r>
      <w:r w:rsidRPr="00310351">
        <w:rPr>
          <w:rFonts w:ascii="Franklin Gothic Book" w:hAnsi="Franklin Gothic Book" w:cs="Times New Roman"/>
          <w:i/>
          <w:iCs/>
        </w:rPr>
        <w:tab/>
      </w:r>
      <w:r w:rsidRPr="00310351">
        <w:rPr>
          <w:rFonts w:ascii="Franklin Gothic Book" w:hAnsi="Franklin Gothic Book" w:cs="Times New Roman"/>
        </w:rPr>
        <w:t>register organizácií vedený Štatistickým úradom Slovenskej republiky a živnostenský register Okresného úradu Nové Zámky pod č. 404-9729</w:t>
      </w:r>
    </w:p>
    <w:p w14:paraId="67D59443" w14:textId="0DDFBC72" w:rsidR="00782824" w:rsidRPr="00310351" w:rsidRDefault="00782824" w:rsidP="008919C9">
      <w:pPr>
        <w:tabs>
          <w:tab w:val="left" w:pos="426"/>
          <w:tab w:val="left" w:pos="2410"/>
        </w:tabs>
        <w:ind w:left="2410" w:hanging="2410"/>
        <w:jc w:val="both"/>
        <w:rPr>
          <w:rFonts w:ascii="Franklin Gothic Book" w:hAnsi="Franklin Gothic Book" w:cs="Times New Roman"/>
          <w:b/>
          <w:bCs/>
        </w:rPr>
      </w:pPr>
      <w:r w:rsidRPr="00310351">
        <w:rPr>
          <w:rFonts w:ascii="Franklin Gothic Book" w:hAnsi="Franklin Gothic Book" w:cs="Times New Roman"/>
        </w:rPr>
        <w:tab/>
      </w:r>
      <w:r w:rsidRPr="00310351">
        <w:rPr>
          <w:rFonts w:ascii="Franklin Gothic Book" w:hAnsi="Franklin Gothic Book" w:cs="Times New Roman"/>
          <w:b/>
          <w:bCs/>
        </w:rPr>
        <w:t>Kontaktná osoba pre styk s uchádzačmi:</w:t>
      </w:r>
    </w:p>
    <w:p w14:paraId="7EF45C09" w14:textId="75271039" w:rsidR="00782824" w:rsidRPr="00310351"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rPr>
      </w:pPr>
      <w:r w:rsidRPr="00310351">
        <w:rPr>
          <w:rFonts w:ascii="Franklin Gothic Book" w:hAnsi="Franklin Gothic Book" w:cs="Times New Roman"/>
          <w:b/>
          <w:bCs/>
        </w:rPr>
        <w:t>Oddelenie verejného obstarávania:</w:t>
      </w:r>
    </w:p>
    <w:p w14:paraId="1E1FA736" w14:textId="77777777" w:rsidR="0051638A" w:rsidRPr="00310351" w:rsidRDefault="00782824" w:rsidP="008919C9">
      <w:pPr>
        <w:tabs>
          <w:tab w:val="left" w:pos="426"/>
          <w:tab w:val="left" w:pos="2410"/>
        </w:tabs>
        <w:spacing w:after="0"/>
        <w:ind w:left="2410" w:hanging="2410"/>
        <w:jc w:val="both"/>
        <w:rPr>
          <w:rFonts w:ascii="Franklin Gothic Book" w:hAnsi="Franklin Gothic Book" w:cs="Times New Roman"/>
        </w:rPr>
      </w:pPr>
      <w:r w:rsidRPr="00310351">
        <w:rPr>
          <w:rFonts w:ascii="Franklin Gothic Book" w:hAnsi="Franklin Gothic Book" w:cs="Times New Roman"/>
          <w:b/>
          <w:bCs/>
        </w:rPr>
        <w:tab/>
      </w:r>
      <w:r w:rsidRPr="00310351">
        <w:rPr>
          <w:rFonts w:ascii="Franklin Gothic Book" w:hAnsi="Franklin Gothic Book" w:cs="Times New Roman"/>
        </w:rPr>
        <w:t>Mgr. Simona Gondžalová</w:t>
      </w:r>
    </w:p>
    <w:p w14:paraId="596E2D5C" w14:textId="087757AA" w:rsidR="00782824" w:rsidRPr="00310351" w:rsidRDefault="0051638A" w:rsidP="008919C9">
      <w:pPr>
        <w:tabs>
          <w:tab w:val="left" w:pos="426"/>
          <w:tab w:val="left" w:pos="2410"/>
        </w:tabs>
        <w:ind w:left="2410" w:hanging="2410"/>
        <w:jc w:val="both"/>
        <w:rPr>
          <w:rFonts w:ascii="Franklin Gothic Book" w:hAnsi="Franklin Gothic Book" w:cs="Times New Roman"/>
        </w:rPr>
      </w:pPr>
      <w:r w:rsidRPr="00310351">
        <w:rPr>
          <w:rFonts w:ascii="Franklin Gothic Book" w:hAnsi="Franklin Gothic Book" w:cs="Times New Roman"/>
        </w:rPr>
        <w:tab/>
      </w:r>
      <w:r w:rsidR="00782824" w:rsidRPr="00310351">
        <w:rPr>
          <w:rFonts w:ascii="Franklin Gothic Book" w:hAnsi="Franklin Gothic Book" w:cs="Times New Roman"/>
        </w:rPr>
        <w:t>tel. 035/691 2245, 0918 622</w:t>
      </w:r>
      <w:r w:rsidR="005701E0" w:rsidRPr="00310351">
        <w:rPr>
          <w:rFonts w:ascii="Franklin Gothic Book" w:hAnsi="Franklin Gothic Book" w:cs="Times New Roman"/>
        </w:rPr>
        <w:t> </w:t>
      </w:r>
      <w:r w:rsidR="00782824" w:rsidRPr="00310351">
        <w:rPr>
          <w:rFonts w:ascii="Franklin Gothic Book" w:hAnsi="Franklin Gothic Book" w:cs="Times New Roman"/>
        </w:rPr>
        <w:t>668</w:t>
      </w:r>
      <w:r w:rsidR="005701E0" w:rsidRPr="00310351">
        <w:rPr>
          <w:rFonts w:ascii="Franklin Gothic Book" w:hAnsi="Franklin Gothic Book" w:cs="Times New Roman"/>
        </w:rPr>
        <w:t xml:space="preserve">, </w:t>
      </w:r>
      <w:r w:rsidR="00782824" w:rsidRPr="00310351">
        <w:rPr>
          <w:rFonts w:ascii="Franklin Gothic Book" w:hAnsi="Franklin Gothic Book" w:cs="Times New Roman"/>
        </w:rPr>
        <w:t xml:space="preserve">email: </w:t>
      </w:r>
      <w:hyperlink r:id="rId8" w:history="1">
        <w:r w:rsidR="00782824" w:rsidRPr="00310351">
          <w:rPr>
            <w:rStyle w:val="Hypertextovprepojenie"/>
            <w:rFonts w:ascii="Franklin Gothic Book" w:hAnsi="Franklin Gothic Book" w:cs="Times New Roman"/>
          </w:rPr>
          <w:t>simona.gondzalova@nspnz.sk</w:t>
        </w:r>
      </w:hyperlink>
    </w:p>
    <w:p w14:paraId="3449807F" w14:textId="77777777" w:rsidR="00660427" w:rsidRPr="00310351" w:rsidRDefault="00660427" w:rsidP="00660427">
      <w:pPr>
        <w:pStyle w:val="Odsekzoznamu"/>
        <w:numPr>
          <w:ilvl w:val="0"/>
          <w:numId w:val="8"/>
        </w:numPr>
        <w:tabs>
          <w:tab w:val="left" w:pos="284"/>
          <w:tab w:val="left" w:pos="2410"/>
        </w:tabs>
        <w:spacing w:after="0"/>
        <w:ind w:left="709" w:hanging="283"/>
        <w:jc w:val="both"/>
        <w:rPr>
          <w:rFonts w:ascii="Franklin Gothic Book" w:hAnsi="Franklin Gothic Book" w:cs="Times New Roman"/>
          <w:b/>
          <w:bCs/>
        </w:rPr>
      </w:pPr>
      <w:r w:rsidRPr="00310351">
        <w:rPr>
          <w:rFonts w:ascii="Franklin Gothic Book" w:hAnsi="Franklin Gothic Book" w:cs="Times New Roman"/>
          <w:b/>
          <w:bCs/>
        </w:rPr>
        <w:t>Odbor informatiky:</w:t>
      </w:r>
    </w:p>
    <w:p w14:paraId="02D358B0" w14:textId="77777777" w:rsidR="00660427" w:rsidRPr="00310351" w:rsidRDefault="00660427" w:rsidP="00660427">
      <w:pPr>
        <w:tabs>
          <w:tab w:val="left" w:pos="426"/>
          <w:tab w:val="left" w:pos="2410"/>
        </w:tabs>
        <w:spacing w:after="0"/>
        <w:ind w:left="2410" w:hanging="2410"/>
        <w:jc w:val="both"/>
        <w:rPr>
          <w:rFonts w:ascii="Franklin Gothic Book" w:hAnsi="Franklin Gothic Book" w:cs="Times New Roman"/>
        </w:rPr>
      </w:pPr>
      <w:r w:rsidRPr="00310351">
        <w:rPr>
          <w:rFonts w:ascii="Franklin Gothic Book" w:hAnsi="Franklin Gothic Book" w:cs="Times New Roman"/>
          <w:b/>
          <w:bCs/>
        </w:rPr>
        <w:tab/>
      </w:r>
      <w:r w:rsidRPr="00310351">
        <w:rPr>
          <w:rFonts w:ascii="Franklin Gothic Book" w:hAnsi="Franklin Gothic Book" w:cs="Times New Roman"/>
        </w:rPr>
        <w:t>Mgr. Hana Cviková, vedúca odboru informatiky</w:t>
      </w:r>
    </w:p>
    <w:p w14:paraId="75FAE6CB" w14:textId="00FE1588" w:rsidR="005701E0" w:rsidRPr="00310351" w:rsidRDefault="00660427" w:rsidP="00660427">
      <w:pPr>
        <w:tabs>
          <w:tab w:val="left" w:pos="426"/>
          <w:tab w:val="left" w:pos="2410"/>
        </w:tabs>
        <w:ind w:left="2410" w:hanging="2410"/>
        <w:jc w:val="both"/>
        <w:rPr>
          <w:rFonts w:ascii="Franklin Gothic Book" w:hAnsi="Franklin Gothic Book" w:cs="Times New Roman"/>
        </w:rPr>
      </w:pPr>
      <w:r w:rsidRPr="00310351">
        <w:rPr>
          <w:rFonts w:ascii="Franklin Gothic Book" w:hAnsi="Franklin Gothic Book" w:cs="Times New Roman"/>
        </w:rPr>
        <w:tab/>
        <w:t xml:space="preserve">tel. 035/691 2132, email: </w:t>
      </w:r>
      <w:hyperlink r:id="rId9" w:history="1">
        <w:r w:rsidRPr="00310351">
          <w:rPr>
            <w:rStyle w:val="Hypertextovprepojenie"/>
            <w:rFonts w:ascii="Franklin Gothic Book" w:hAnsi="Franklin Gothic Book" w:cs="Times New Roman"/>
          </w:rPr>
          <w:t>hana.cvikova@nspnz.sk</w:t>
        </w:r>
      </w:hyperlink>
      <w:r w:rsidR="003B468F" w:rsidRPr="00310351">
        <w:rPr>
          <w:rFonts w:ascii="Franklin Gothic Book" w:hAnsi="Franklin Gothic Book" w:cs="Times New Roman"/>
        </w:rPr>
        <w:t xml:space="preserve"> </w:t>
      </w:r>
    </w:p>
    <w:p w14:paraId="0100B2A3" w14:textId="259F36B6" w:rsidR="0051638A" w:rsidRPr="00310351" w:rsidRDefault="0051638A" w:rsidP="00362A0C">
      <w:pPr>
        <w:tabs>
          <w:tab w:val="left" w:pos="426"/>
        </w:tabs>
        <w:spacing w:after="0"/>
        <w:jc w:val="both"/>
        <w:rPr>
          <w:rFonts w:ascii="Franklin Gothic Book" w:hAnsi="Franklin Gothic Book" w:cs="Times New Roman"/>
          <w:b/>
          <w:bCs/>
        </w:rPr>
      </w:pPr>
      <w:r w:rsidRPr="00310351">
        <w:rPr>
          <w:rFonts w:ascii="Franklin Gothic Book" w:hAnsi="Franklin Gothic Book" w:cs="Times New Roman"/>
          <w:b/>
          <w:bCs/>
        </w:rPr>
        <w:t>2.</w:t>
      </w:r>
      <w:r w:rsidRPr="00310351">
        <w:rPr>
          <w:rFonts w:ascii="Franklin Gothic Book" w:hAnsi="Franklin Gothic Book" w:cs="Times New Roman"/>
          <w:b/>
          <w:bCs/>
        </w:rPr>
        <w:tab/>
        <w:t>Predmet zákazky:</w:t>
      </w:r>
    </w:p>
    <w:p w14:paraId="50DE44BC" w14:textId="33058AC5" w:rsidR="0051638A" w:rsidRPr="00310351" w:rsidRDefault="0051638A" w:rsidP="00362A0C">
      <w:pPr>
        <w:tabs>
          <w:tab w:val="left" w:pos="426"/>
        </w:tabs>
        <w:jc w:val="both"/>
        <w:rPr>
          <w:rFonts w:ascii="Franklin Gothic Book" w:hAnsi="Franklin Gothic Book" w:cs="Times New Roman"/>
          <w:u w:val="single"/>
        </w:rPr>
      </w:pPr>
      <w:r w:rsidRPr="00310351">
        <w:rPr>
          <w:rFonts w:ascii="Franklin Gothic Book" w:hAnsi="Franklin Gothic Book" w:cs="Times New Roman"/>
          <w:b/>
          <w:bCs/>
        </w:rPr>
        <w:tab/>
      </w:r>
      <w:r w:rsidRPr="00310351">
        <w:rPr>
          <w:rFonts w:ascii="Franklin Gothic Book" w:hAnsi="Franklin Gothic Book" w:cs="Times New Roman"/>
          <w:u w:val="single"/>
        </w:rPr>
        <w:t>Názov predmetu obstarávania:</w:t>
      </w:r>
    </w:p>
    <w:p w14:paraId="100B6FB8" w14:textId="4423D2C5" w:rsidR="00660427" w:rsidRPr="00310351" w:rsidRDefault="00E6744D" w:rsidP="00660427">
      <w:pPr>
        <w:tabs>
          <w:tab w:val="left" w:pos="426"/>
        </w:tabs>
        <w:jc w:val="center"/>
        <w:rPr>
          <w:rFonts w:ascii="Franklin Gothic Book" w:hAnsi="Franklin Gothic Book" w:cs="Times New Roman"/>
          <w:b/>
          <w:bCs/>
        </w:rPr>
      </w:pPr>
      <w:r>
        <w:rPr>
          <w:rFonts w:ascii="Franklin Gothic Book" w:hAnsi="Franklin Gothic Book" w:cs="Times New Roman"/>
          <w:b/>
          <w:bCs/>
        </w:rPr>
        <w:t>„</w:t>
      </w:r>
      <w:r w:rsidR="00660427" w:rsidRPr="00310351">
        <w:rPr>
          <w:rFonts w:ascii="Franklin Gothic Book" w:hAnsi="Franklin Gothic Book" w:cs="Times New Roman"/>
          <w:b/>
          <w:bCs/>
        </w:rPr>
        <w:t>Kompletná dodávka a montáž racku s výbavou a sieťových zásuviek pre 3. a 4. poschodie monobloku (východ)</w:t>
      </w:r>
      <w:r w:rsidR="001668CF">
        <w:rPr>
          <w:rFonts w:ascii="Franklin Gothic Book" w:hAnsi="Franklin Gothic Book" w:cs="Times New Roman"/>
          <w:b/>
          <w:bCs/>
        </w:rPr>
        <w:t>, bez optickej časti a štruktúrovanej kabeláže</w:t>
      </w:r>
      <w:r>
        <w:rPr>
          <w:rFonts w:ascii="Franklin Gothic Book" w:hAnsi="Franklin Gothic Book" w:cs="Times New Roman"/>
          <w:b/>
          <w:bCs/>
        </w:rPr>
        <w:t>“</w:t>
      </w:r>
    </w:p>
    <w:p w14:paraId="5A1451E5" w14:textId="1A2EFFE8" w:rsidR="0051638A" w:rsidRPr="00310351" w:rsidRDefault="0051638A" w:rsidP="00362A0C">
      <w:pPr>
        <w:tabs>
          <w:tab w:val="left" w:pos="426"/>
        </w:tabs>
        <w:spacing w:after="0"/>
        <w:jc w:val="both"/>
        <w:rPr>
          <w:rFonts w:ascii="Franklin Gothic Book" w:hAnsi="Franklin Gothic Book" w:cs="Times New Roman"/>
          <w:u w:val="single"/>
        </w:rPr>
      </w:pPr>
      <w:r w:rsidRPr="00310351">
        <w:rPr>
          <w:rFonts w:ascii="Franklin Gothic Book" w:hAnsi="Franklin Gothic Book" w:cs="Times New Roman"/>
        </w:rPr>
        <w:tab/>
      </w:r>
      <w:r w:rsidRPr="00310351">
        <w:rPr>
          <w:rFonts w:ascii="Franklin Gothic Book" w:hAnsi="Franklin Gothic Book" w:cs="Times New Roman"/>
          <w:u w:val="single"/>
        </w:rPr>
        <w:t>Spoločný slovník obstarávania (CPV)</w:t>
      </w:r>
      <w:r w:rsidR="003C341C" w:rsidRPr="00310351">
        <w:rPr>
          <w:rFonts w:ascii="Franklin Gothic Book" w:hAnsi="Franklin Gothic Book" w:cs="Times New Roman"/>
          <w:u w:val="single"/>
        </w:rPr>
        <w:t>:</w:t>
      </w:r>
    </w:p>
    <w:p w14:paraId="0333255A" w14:textId="454BCE27" w:rsidR="00660427" w:rsidRPr="00310351" w:rsidRDefault="00D47AD1" w:rsidP="00660427">
      <w:pPr>
        <w:tabs>
          <w:tab w:val="left" w:pos="426"/>
        </w:tabs>
        <w:spacing w:after="0"/>
        <w:jc w:val="both"/>
        <w:rPr>
          <w:rFonts w:ascii="Franklin Gothic Book" w:hAnsi="Franklin Gothic Book" w:cs="Times New Roman"/>
        </w:rPr>
      </w:pPr>
      <w:r w:rsidRPr="00310351">
        <w:rPr>
          <w:rFonts w:ascii="Franklin Gothic Book" w:hAnsi="Franklin Gothic Book" w:cs="Times New Roman"/>
        </w:rPr>
        <w:tab/>
      </w:r>
      <w:r w:rsidR="00660427" w:rsidRPr="00310351">
        <w:rPr>
          <w:rFonts w:ascii="Franklin Gothic Book" w:hAnsi="Franklin Gothic Book" w:cs="Times New Roman"/>
        </w:rPr>
        <w:t>32400000-7 Siete</w:t>
      </w:r>
      <w:r w:rsidR="00660427" w:rsidRPr="00310351">
        <w:rPr>
          <w:rFonts w:ascii="Franklin Gothic Book" w:hAnsi="Franklin Gothic Book" w:cs="Times New Roman"/>
        </w:rPr>
        <w:tab/>
      </w:r>
    </w:p>
    <w:p w14:paraId="50BF5D6D" w14:textId="17FA9E4C" w:rsidR="00D47AD1" w:rsidRPr="00310351" w:rsidRDefault="00680736" w:rsidP="00D47AD1">
      <w:pPr>
        <w:tabs>
          <w:tab w:val="left" w:pos="426"/>
        </w:tabs>
        <w:spacing w:after="0"/>
        <w:jc w:val="both"/>
        <w:rPr>
          <w:rFonts w:ascii="Franklin Gothic Book" w:hAnsi="Franklin Gothic Book" w:cs="Times New Roman"/>
        </w:rPr>
      </w:pPr>
      <w:r w:rsidRPr="00310351">
        <w:rPr>
          <w:rFonts w:ascii="Franklin Gothic Book" w:hAnsi="Franklin Gothic Book" w:cs="Times New Roman"/>
        </w:rPr>
        <w:tab/>
      </w:r>
    </w:p>
    <w:p w14:paraId="4BBA37BE" w14:textId="0CCF5C23" w:rsidR="00362A0C" w:rsidRPr="00310351" w:rsidRDefault="00C410E9" w:rsidP="00362A0C">
      <w:pPr>
        <w:tabs>
          <w:tab w:val="left" w:pos="426"/>
        </w:tabs>
        <w:spacing w:after="0"/>
        <w:jc w:val="both"/>
        <w:rPr>
          <w:rFonts w:ascii="Franklin Gothic Book" w:hAnsi="Franklin Gothic Book" w:cs="Times New Roman"/>
        </w:rPr>
      </w:pPr>
      <w:r w:rsidRPr="00310351">
        <w:rPr>
          <w:rFonts w:ascii="Franklin Gothic Book" w:hAnsi="Franklin Gothic Book" w:cs="Times New Roman"/>
        </w:rPr>
        <w:tab/>
      </w:r>
      <w:r w:rsidR="00660427" w:rsidRPr="00310351">
        <w:rPr>
          <w:rFonts w:ascii="Franklin Gothic Book" w:hAnsi="Franklin Gothic Book" w:cs="Times New Roman"/>
          <w:u w:val="single"/>
        </w:rPr>
        <w:t>Druh:</w:t>
      </w:r>
      <w:r w:rsidR="00660427" w:rsidRPr="00310351">
        <w:rPr>
          <w:rFonts w:ascii="Franklin Gothic Book" w:hAnsi="Franklin Gothic Book" w:cs="Times New Roman"/>
        </w:rPr>
        <w:t xml:space="preserve"> služba</w:t>
      </w:r>
    </w:p>
    <w:p w14:paraId="58F36B03" w14:textId="0D5D27A9" w:rsidR="00830909" w:rsidRPr="00310351" w:rsidRDefault="00830909" w:rsidP="0051638A">
      <w:pPr>
        <w:tabs>
          <w:tab w:val="left" w:pos="284"/>
        </w:tabs>
        <w:spacing w:after="0"/>
        <w:jc w:val="both"/>
        <w:rPr>
          <w:rFonts w:ascii="Franklin Gothic Book" w:hAnsi="Franklin Gothic Book" w:cs="Times New Roman"/>
        </w:rPr>
      </w:pPr>
    </w:p>
    <w:p w14:paraId="6F51DDED" w14:textId="3A39F512" w:rsidR="00830909" w:rsidRPr="00AB192E" w:rsidRDefault="00830909" w:rsidP="00145409">
      <w:pPr>
        <w:tabs>
          <w:tab w:val="left" w:pos="426"/>
        </w:tabs>
        <w:spacing w:after="0"/>
        <w:jc w:val="both"/>
        <w:rPr>
          <w:rFonts w:ascii="Franklin Gothic Book" w:hAnsi="Franklin Gothic Book" w:cs="Times New Roman"/>
          <w:b/>
          <w:bCs/>
        </w:rPr>
      </w:pPr>
      <w:r w:rsidRPr="00310351">
        <w:rPr>
          <w:rFonts w:ascii="Franklin Gothic Book" w:hAnsi="Franklin Gothic Book" w:cs="Times New Roman"/>
          <w:b/>
          <w:bCs/>
        </w:rPr>
        <w:t>3.</w:t>
      </w:r>
      <w:r w:rsidRPr="00310351">
        <w:rPr>
          <w:rFonts w:ascii="Franklin Gothic Book" w:hAnsi="Franklin Gothic Book" w:cs="Times New Roman"/>
          <w:b/>
          <w:bCs/>
        </w:rPr>
        <w:tab/>
      </w:r>
      <w:r w:rsidRPr="00AB192E">
        <w:rPr>
          <w:rFonts w:ascii="Franklin Gothic Book" w:hAnsi="Franklin Gothic Book" w:cs="Times New Roman"/>
          <w:b/>
          <w:bCs/>
        </w:rPr>
        <w:t>Stručný opis zákazky:</w:t>
      </w:r>
    </w:p>
    <w:p w14:paraId="7CEB3C21" w14:textId="2DCEE6BC" w:rsidR="00660427" w:rsidRPr="00AB192E" w:rsidRDefault="00D47AD1" w:rsidP="005E3C15">
      <w:pPr>
        <w:tabs>
          <w:tab w:val="left" w:pos="426"/>
        </w:tabs>
        <w:spacing w:after="0"/>
        <w:ind w:left="426" w:hanging="142"/>
        <w:jc w:val="both"/>
        <w:rPr>
          <w:rFonts w:ascii="Franklin Gothic Book" w:hAnsi="Franklin Gothic Book" w:cs="Times New Roman"/>
        </w:rPr>
      </w:pPr>
      <w:r w:rsidRPr="00AB192E">
        <w:rPr>
          <w:rFonts w:ascii="Franklin Gothic Book" w:hAnsi="Franklin Gothic Book" w:cs="Times New Roman"/>
        </w:rPr>
        <w:lastRenderedPageBreak/>
        <w:tab/>
      </w:r>
      <w:r w:rsidR="005E3C15" w:rsidRPr="00AB192E">
        <w:rPr>
          <w:rFonts w:ascii="Franklin Gothic Book" w:hAnsi="Franklin Gothic Book" w:cs="Times New Roman"/>
        </w:rPr>
        <w:t xml:space="preserve">Predmetom zákazky je </w:t>
      </w:r>
      <w:r w:rsidR="00E767A4" w:rsidRPr="00AB192E">
        <w:rPr>
          <w:rFonts w:ascii="Franklin Gothic Book" w:hAnsi="Franklin Gothic Book" w:cs="Times New Roman"/>
        </w:rPr>
        <w:t>kompletná dodávka a montáž racku s výbavou a sieťových zásuviek pre 3. a 4. poschodie monobloku (východ)</w:t>
      </w:r>
      <w:r w:rsidR="001668CF">
        <w:rPr>
          <w:rFonts w:ascii="Franklin Gothic Book" w:hAnsi="Franklin Gothic Book" w:cs="Times New Roman"/>
        </w:rPr>
        <w:t xml:space="preserve"> bez optickej časti a štruktúrovanej kabeláže</w:t>
      </w:r>
      <w:r w:rsidR="00E767A4" w:rsidRPr="00AB192E">
        <w:rPr>
          <w:rFonts w:ascii="Franklin Gothic Book" w:hAnsi="Franklin Gothic Book" w:cs="Times New Roman"/>
        </w:rPr>
        <w:t>, v zmysle projektovej dokumentácie, ktorá tvorí Prílohu č. 1 tejto výzvy</w:t>
      </w:r>
      <w:r w:rsidR="00EB202B" w:rsidRPr="00AB192E">
        <w:rPr>
          <w:rFonts w:ascii="Franklin Gothic Book" w:hAnsi="Franklin Gothic Book" w:cs="Times New Roman"/>
        </w:rPr>
        <w:t xml:space="preserve">, </w:t>
      </w:r>
      <w:r w:rsidR="00E767A4" w:rsidRPr="00AB192E">
        <w:rPr>
          <w:rFonts w:ascii="Franklin Gothic Book" w:hAnsi="Franklin Gothic Book" w:cs="Times New Roman"/>
        </w:rPr>
        <w:t xml:space="preserve">v zmysle Prílohy č. 2 tejto výzvy: </w:t>
      </w:r>
      <w:r w:rsidR="00EB202B" w:rsidRPr="00AB192E">
        <w:rPr>
          <w:rFonts w:ascii="Franklin Gothic Book" w:hAnsi="Franklin Gothic Book" w:cs="Times New Roman"/>
        </w:rPr>
        <w:t xml:space="preserve">výkaz výmer 3. poschodie, výkaz výmer 4. poschodie a v zmysle Prílohy č. 3: </w:t>
      </w:r>
      <w:r w:rsidR="00E767A4" w:rsidRPr="00AB192E">
        <w:rPr>
          <w:rFonts w:ascii="Franklin Gothic Book" w:hAnsi="Franklin Gothic Book" w:cs="Times New Roman"/>
        </w:rPr>
        <w:t>Návrh na plnenie kritér</w:t>
      </w:r>
      <w:r w:rsidR="00EB202B" w:rsidRPr="00AB192E">
        <w:rPr>
          <w:rFonts w:ascii="Franklin Gothic Book" w:hAnsi="Franklin Gothic Book" w:cs="Times New Roman"/>
        </w:rPr>
        <w:t>ia</w:t>
      </w:r>
      <w:r w:rsidR="00E767A4" w:rsidRPr="00AB192E">
        <w:rPr>
          <w:rFonts w:ascii="Franklin Gothic Book" w:hAnsi="Franklin Gothic Book" w:cs="Times New Roman"/>
        </w:rPr>
        <w:t xml:space="preserve">. </w:t>
      </w:r>
    </w:p>
    <w:p w14:paraId="22A74E20" w14:textId="4B19DFE0" w:rsidR="00AD17B1" w:rsidRPr="00AB192E" w:rsidRDefault="00AD17B1" w:rsidP="005E3C15">
      <w:pPr>
        <w:tabs>
          <w:tab w:val="left" w:pos="426"/>
        </w:tabs>
        <w:spacing w:after="0"/>
        <w:ind w:left="426" w:hanging="142"/>
        <w:jc w:val="both"/>
        <w:rPr>
          <w:rFonts w:ascii="Franklin Gothic Book" w:hAnsi="Franklin Gothic Book" w:cs="Times New Roman"/>
        </w:rPr>
      </w:pPr>
      <w:r w:rsidRPr="00AB192E">
        <w:rPr>
          <w:rFonts w:ascii="Franklin Gothic Book" w:hAnsi="Franklin Gothic Book" w:cs="Times New Roman"/>
        </w:rPr>
        <w:tab/>
        <w:t xml:space="preserve">Upozornenie: </w:t>
      </w:r>
      <w:r w:rsidR="003A0B17" w:rsidRPr="00AB192E">
        <w:rPr>
          <w:rFonts w:ascii="Franklin Gothic Book" w:hAnsi="Franklin Gothic Book" w:cs="Times New Roman"/>
        </w:rPr>
        <w:t xml:space="preserve">umiestnenie racku sa môže zmeniť oproti jeho umiestnenia v projektovej dokumentácii. </w:t>
      </w:r>
      <w:r w:rsidR="001668CF">
        <w:rPr>
          <w:rFonts w:ascii="Franklin Gothic Book" w:hAnsi="Franklin Gothic Book" w:cs="Times New Roman"/>
        </w:rPr>
        <w:t>Optickú časť a s</w:t>
      </w:r>
      <w:r w:rsidR="003A0B17" w:rsidRPr="00AB192E">
        <w:rPr>
          <w:rFonts w:ascii="Franklin Gothic Book" w:hAnsi="Franklin Gothic Book" w:cs="Times New Roman"/>
        </w:rPr>
        <w:t>amotnú štruktúrovanú kabeláž bude riešiť verejný obstarávateľ vo vlastnej réžii, svojimi zamestnancami.</w:t>
      </w:r>
    </w:p>
    <w:p w14:paraId="3795D1DA" w14:textId="09A06E4B" w:rsidR="005E3C15" w:rsidRPr="00310351" w:rsidRDefault="005E3C15" w:rsidP="00AD17B1">
      <w:pPr>
        <w:tabs>
          <w:tab w:val="left" w:pos="426"/>
        </w:tabs>
        <w:spacing w:after="0"/>
        <w:jc w:val="both"/>
        <w:rPr>
          <w:rFonts w:ascii="Franklin Gothic Book" w:hAnsi="Franklin Gothic Book" w:cs="Times New Roman"/>
          <w:highlight w:val="yellow"/>
        </w:rPr>
      </w:pPr>
    </w:p>
    <w:p w14:paraId="6AB3DB68" w14:textId="13966FA8" w:rsidR="005E3C15" w:rsidRPr="004E4EFC" w:rsidRDefault="005E3C15" w:rsidP="005E3C15">
      <w:pPr>
        <w:tabs>
          <w:tab w:val="left" w:pos="426"/>
        </w:tabs>
        <w:spacing w:after="0"/>
        <w:ind w:left="426" w:hanging="142"/>
        <w:jc w:val="both"/>
        <w:rPr>
          <w:rFonts w:ascii="Franklin Gothic Book" w:hAnsi="Franklin Gothic Book" w:cs="Times New Roman"/>
        </w:rPr>
      </w:pPr>
      <w:r w:rsidRPr="004E4EFC">
        <w:rPr>
          <w:rFonts w:ascii="Franklin Gothic Book" w:hAnsi="Franklin Gothic Book" w:cs="Times New Roman"/>
        </w:rPr>
        <w:tab/>
      </w:r>
      <w:r w:rsidRPr="004E4EFC">
        <w:rPr>
          <w:rFonts w:ascii="Franklin Gothic Book" w:hAnsi="Franklin Gothic Book" w:cs="Times New Roman"/>
          <w:b/>
          <w:bCs/>
          <w:u w:val="single"/>
        </w:rPr>
        <w:t>Obhliadka</w:t>
      </w:r>
      <w:r w:rsidRPr="004E4EFC">
        <w:rPr>
          <w:rFonts w:ascii="Franklin Gothic Book" w:hAnsi="Franklin Gothic Book" w:cs="Times New Roman"/>
          <w:b/>
          <w:bCs/>
        </w:rPr>
        <w:t xml:space="preserve">: </w:t>
      </w:r>
      <w:r w:rsidRPr="004E4EFC">
        <w:rPr>
          <w:rFonts w:ascii="Franklin Gothic Book" w:hAnsi="Franklin Gothic Book" w:cs="Times New Roman"/>
        </w:rPr>
        <w:t>Záujemcom/uchádzačom sa umožňuje vykonanie obhliadky miesta plnenia predmetu zákazky, aby si sami overili a získali informácie, ktoré budú potrebovať na prípravu a spracovanie ponuky. Výdavky spojené s obhliadkou miesta plnenia predmetu zákazky idú na ťarchu záujemcu/uchádzača.</w:t>
      </w:r>
    </w:p>
    <w:p w14:paraId="0D4629EB" w14:textId="1C1AB2E9" w:rsidR="00057E89" w:rsidRPr="00310351" w:rsidRDefault="00057E89" w:rsidP="005E3C15">
      <w:pPr>
        <w:tabs>
          <w:tab w:val="left" w:pos="426"/>
        </w:tabs>
        <w:spacing w:after="0"/>
        <w:ind w:left="426" w:hanging="142"/>
        <w:jc w:val="both"/>
        <w:rPr>
          <w:rFonts w:ascii="Franklin Gothic Book" w:hAnsi="Franklin Gothic Book" w:cs="Times New Roman"/>
        </w:rPr>
      </w:pPr>
      <w:r w:rsidRPr="004E4EFC">
        <w:rPr>
          <w:rFonts w:ascii="Franklin Gothic Book" w:hAnsi="Franklin Gothic Book" w:cs="Times New Roman"/>
        </w:rPr>
        <w:tab/>
        <w:t xml:space="preserve">Uchádzači, ktorí prejavia záujem o vykonanie obhliadky miesta predmetu zákazky, sa musia nahlásiť minimálne 2 pracovné dni pred predpokladaným termínom na mailovej adrese </w:t>
      </w:r>
      <w:r w:rsidR="00AD17B1" w:rsidRPr="004E4EFC">
        <w:rPr>
          <w:rFonts w:ascii="Franklin Gothic Book" w:hAnsi="Franklin Gothic Book" w:cs="Times New Roman"/>
        </w:rPr>
        <w:t>vedúcej odboru informatiky</w:t>
      </w:r>
      <w:r w:rsidRPr="004E4EFC">
        <w:rPr>
          <w:rFonts w:ascii="Franklin Gothic Book" w:hAnsi="Franklin Gothic Book" w:cs="Times New Roman"/>
        </w:rPr>
        <w:t xml:space="preserve">: </w:t>
      </w:r>
      <w:hyperlink r:id="rId10" w:history="1">
        <w:r w:rsidR="00AD17B1" w:rsidRPr="004E4EFC">
          <w:rPr>
            <w:rStyle w:val="Hypertextovprepojenie"/>
            <w:rFonts w:ascii="Franklin Gothic Book" w:hAnsi="Franklin Gothic Book" w:cs="Times New Roman"/>
          </w:rPr>
          <w:t>hana.cvikova@nspnz.sk</w:t>
        </w:r>
      </w:hyperlink>
      <w:r w:rsidRPr="004E4EFC">
        <w:rPr>
          <w:rFonts w:ascii="Franklin Gothic Book" w:hAnsi="Franklin Gothic Book" w:cs="Times New Roman"/>
        </w:rPr>
        <w:t>, alebo telefonicky na tel. č. 035/691 2</w:t>
      </w:r>
      <w:r w:rsidR="00AD17B1" w:rsidRPr="004E4EFC">
        <w:rPr>
          <w:rFonts w:ascii="Franklin Gothic Book" w:hAnsi="Franklin Gothic Book" w:cs="Times New Roman"/>
        </w:rPr>
        <w:t>132</w:t>
      </w:r>
      <w:r w:rsidRPr="004E4EFC">
        <w:rPr>
          <w:rFonts w:ascii="Franklin Gothic Book" w:hAnsi="Franklin Gothic Book" w:cs="Times New Roman"/>
        </w:rPr>
        <w:t>.</w:t>
      </w:r>
    </w:p>
    <w:p w14:paraId="382917A9" w14:textId="77777777" w:rsidR="005E3C15" w:rsidRPr="00310351" w:rsidRDefault="005E3C15" w:rsidP="005E3C15">
      <w:pPr>
        <w:tabs>
          <w:tab w:val="left" w:pos="426"/>
        </w:tabs>
        <w:spacing w:after="0"/>
        <w:ind w:left="426" w:hanging="142"/>
        <w:jc w:val="both"/>
        <w:rPr>
          <w:rFonts w:ascii="Franklin Gothic Book" w:hAnsi="Franklin Gothic Book" w:cs="Times New Roman"/>
        </w:rPr>
      </w:pPr>
    </w:p>
    <w:p w14:paraId="743A127E" w14:textId="0179486C" w:rsidR="00032A63" w:rsidRPr="00310351" w:rsidRDefault="00D47AD1" w:rsidP="00D47AD1">
      <w:pPr>
        <w:tabs>
          <w:tab w:val="left" w:pos="426"/>
        </w:tabs>
        <w:spacing w:after="0"/>
        <w:ind w:left="426" w:hanging="142"/>
        <w:jc w:val="both"/>
        <w:rPr>
          <w:rFonts w:ascii="Franklin Gothic Book" w:hAnsi="Franklin Gothic Book" w:cs="Times New Roman"/>
        </w:rPr>
      </w:pPr>
      <w:r w:rsidRPr="00310351">
        <w:rPr>
          <w:rFonts w:ascii="Franklin Gothic Book" w:hAnsi="Franklin Gothic Book" w:cs="Times New Roman"/>
        </w:rPr>
        <w:tab/>
        <w:t>Množstvo, rozsah prác a ich špecifikácia pre</w:t>
      </w:r>
      <w:r w:rsidR="005E3C15" w:rsidRPr="00310351">
        <w:rPr>
          <w:rFonts w:ascii="Franklin Gothic Book" w:hAnsi="Franklin Gothic Book" w:cs="Times New Roman"/>
        </w:rPr>
        <w:t>dmetu zákazky sú obsahom príl</w:t>
      </w:r>
      <w:r w:rsidR="001D4336">
        <w:rPr>
          <w:rFonts w:ascii="Franklin Gothic Book" w:hAnsi="Franklin Gothic Book" w:cs="Times New Roman"/>
        </w:rPr>
        <w:t>oh tejto výzvy.</w:t>
      </w:r>
    </w:p>
    <w:p w14:paraId="40B89855" w14:textId="77777777" w:rsidR="00D47AD1" w:rsidRPr="00310351" w:rsidRDefault="00D47AD1" w:rsidP="00D47AD1">
      <w:pPr>
        <w:tabs>
          <w:tab w:val="left" w:pos="426"/>
        </w:tabs>
        <w:spacing w:after="0"/>
        <w:ind w:left="426" w:hanging="142"/>
        <w:jc w:val="both"/>
        <w:rPr>
          <w:rFonts w:ascii="Franklin Gothic Book" w:hAnsi="Franklin Gothic Book" w:cs="Times New Roman"/>
        </w:rPr>
      </w:pPr>
    </w:p>
    <w:p w14:paraId="6F8A0A00" w14:textId="41819393" w:rsidR="00032A63" w:rsidRPr="00310351" w:rsidRDefault="00032A63" w:rsidP="00145409">
      <w:pPr>
        <w:tabs>
          <w:tab w:val="left" w:pos="426"/>
        </w:tabs>
        <w:spacing w:after="0"/>
        <w:jc w:val="both"/>
        <w:rPr>
          <w:rFonts w:ascii="Franklin Gothic Book" w:hAnsi="Franklin Gothic Book" w:cs="Times New Roman"/>
          <w:b/>
          <w:bCs/>
        </w:rPr>
      </w:pPr>
      <w:r w:rsidRPr="00310351">
        <w:rPr>
          <w:rFonts w:ascii="Franklin Gothic Book" w:hAnsi="Franklin Gothic Book" w:cs="Times New Roman"/>
          <w:b/>
          <w:bCs/>
        </w:rPr>
        <w:t>4.</w:t>
      </w:r>
      <w:r w:rsidRPr="00310351">
        <w:rPr>
          <w:rFonts w:ascii="Franklin Gothic Book" w:hAnsi="Franklin Gothic Book" w:cs="Times New Roman"/>
          <w:b/>
          <w:bCs/>
        </w:rPr>
        <w:tab/>
        <w:t>Rozdelenie predmetu zákazky:</w:t>
      </w:r>
    </w:p>
    <w:p w14:paraId="3661E4AB" w14:textId="77777777" w:rsidR="00CE0B91" w:rsidRPr="00310351" w:rsidRDefault="00032A63" w:rsidP="00CE0B91">
      <w:pPr>
        <w:tabs>
          <w:tab w:val="left" w:pos="426"/>
        </w:tabs>
        <w:spacing w:after="0"/>
        <w:ind w:left="426"/>
        <w:jc w:val="both"/>
        <w:rPr>
          <w:rFonts w:ascii="Franklin Gothic Book" w:hAnsi="Franklin Gothic Book" w:cs="Times New Roman"/>
        </w:rPr>
      </w:pPr>
      <w:r w:rsidRPr="00310351">
        <w:rPr>
          <w:rFonts w:ascii="Franklin Gothic Book" w:hAnsi="Franklin Gothic Book" w:cs="Times New Roman"/>
        </w:rPr>
        <w:t xml:space="preserve">Predmet zákazky nie je rozdelený na časti. </w:t>
      </w:r>
    </w:p>
    <w:p w14:paraId="1B79B07E" w14:textId="626E23D7" w:rsidR="00032A63" w:rsidRPr="00310351" w:rsidRDefault="00032A63" w:rsidP="00CE0B91">
      <w:pPr>
        <w:tabs>
          <w:tab w:val="left" w:pos="426"/>
        </w:tabs>
        <w:ind w:left="426"/>
        <w:jc w:val="both"/>
        <w:rPr>
          <w:rFonts w:ascii="Franklin Gothic Book" w:hAnsi="Franklin Gothic Book" w:cs="Times New Roman"/>
        </w:rPr>
      </w:pPr>
      <w:r w:rsidRPr="00310351">
        <w:rPr>
          <w:rFonts w:ascii="Franklin Gothic Book" w:hAnsi="Franklin Gothic Book" w:cs="Times New Roman"/>
        </w:rPr>
        <w:t>Verejný obstarávateľ vyžaduje predloženie cenovej ponuky na dodávku celého predmetu zákazky.</w:t>
      </w:r>
    </w:p>
    <w:p w14:paraId="2D89BCB7" w14:textId="011C6130" w:rsidR="00032A63" w:rsidRPr="00310351" w:rsidRDefault="00032A63" w:rsidP="00145409">
      <w:pPr>
        <w:tabs>
          <w:tab w:val="left" w:pos="426"/>
        </w:tabs>
        <w:spacing w:after="0"/>
        <w:jc w:val="both"/>
        <w:rPr>
          <w:rFonts w:ascii="Franklin Gothic Book" w:hAnsi="Franklin Gothic Book" w:cs="Times New Roman"/>
          <w:b/>
          <w:bCs/>
        </w:rPr>
      </w:pPr>
      <w:r w:rsidRPr="00310351">
        <w:rPr>
          <w:rFonts w:ascii="Franklin Gothic Book" w:hAnsi="Franklin Gothic Book" w:cs="Times New Roman"/>
          <w:b/>
          <w:bCs/>
        </w:rPr>
        <w:t>5.</w:t>
      </w:r>
      <w:r w:rsidRPr="00310351">
        <w:rPr>
          <w:rFonts w:ascii="Franklin Gothic Book" w:hAnsi="Franklin Gothic Book" w:cs="Times New Roman"/>
          <w:b/>
          <w:bCs/>
        </w:rPr>
        <w:tab/>
        <w:t>Ekvivalentné/Variantné riešenie:</w:t>
      </w:r>
    </w:p>
    <w:p w14:paraId="56CE6F6F" w14:textId="13958F4F" w:rsidR="00A54D2B" w:rsidRPr="00310351" w:rsidRDefault="00032A63" w:rsidP="00CE0B91">
      <w:pPr>
        <w:tabs>
          <w:tab w:val="left" w:pos="426"/>
        </w:tabs>
        <w:spacing w:after="0"/>
        <w:ind w:left="426"/>
        <w:jc w:val="both"/>
        <w:rPr>
          <w:rFonts w:ascii="Franklin Gothic Book" w:hAnsi="Franklin Gothic Book" w:cs="Times New Roman"/>
        </w:rPr>
      </w:pPr>
      <w:r w:rsidRPr="00310351">
        <w:rPr>
          <w:rFonts w:ascii="Franklin Gothic Book" w:hAnsi="Franklin Gothic Book" w:cs="Times New Roman"/>
          <w:b/>
          <w:bCs/>
        </w:rPr>
        <w:t>Ekvivalentné riešenie:</w:t>
      </w:r>
      <w:r w:rsidR="00A54D2B" w:rsidRPr="00310351">
        <w:rPr>
          <w:rFonts w:ascii="Franklin Gothic Book" w:hAnsi="Franklin Gothic Book" w:cs="Times New Roman"/>
          <w:b/>
          <w:bCs/>
        </w:rPr>
        <w:t xml:space="preserve"> </w:t>
      </w:r>
      <w:r w:rsidR="00A54D2B" w:rsidRPr="00310351">
        <w:rPr>
          <w:rFonts w:ascii="Franklin Gothic Book" w:hAnsi="Franklin Gothic Book" w:cs="Times New Roman"/>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310351" w:rsidRDefault="00A54D2B" w:rsidP="00A54D2B">
      <w:pPr>
        <w:pStyle w:val="Odsekzoznamu"/>
        <w:numPr>
          <w:ilvl w:val="0"/>
          <w:numId w:val="2"/>
        </w:numPr>
        <w:tabs>
          <w:tab w:val="left" w:pos="284"/>
        </w:tabs>
        <w:spacing w:after="0"/>
        <w:jc w:val="both"/>
        <w:rPr>
          <w:rFonts w:ascii="Franklin Gothic Book" w:hAnsi="Franklin Gothic Book" w:cs="Times New Roman"/>
        </w:rPr>
      </w:pPr>
      <w:r w:rsidRPr="00310351">
        <w:rPr>
          <w:rFonts w:ascii="Franklin Gothic Book" w:hAnsi="Franklin Gothic Book" w:cs="Times New Roman"/>
        </w:rPr>
        <w:t xml:space="preserve">ponúkaný ekvivalent musí mať rovnaké alebo lepšie technické a úžitkové parametre, </w:t>
      </w:r>
    </w:p>
    <w:p w14:paraId="5B9E8794" w14:textId="787A8655" w:rsidR="003A598B" w:rsidRPr="00310351" w:rsidRDefault="00A54D2B" w:rsidP="003A598B">
      <w:pPr>
        <w:pStyle w:val="Odsekzoznamu"/>
        <w:numPr>
          <w:ilvl w:val="0"/>
          <w:numId w:val="2"/>
        </w:numPr>
        <w:tabs>
          <w:tab w:val="left" w:pos="284"/>
        </w:tabs>
        <w:jc w:val="both"/>
        <w:rPr>
          <w:rFonts w:ascii="Franklin Gothic Book" w:hAnsi="Franklin Gothic Book" w:cs="Times New Roman"/>
        </w:rPr>
      </w:pPr>
      <w:r w:rsidRPr="00310351">
        <w:rPr>
          <w:rFonts w:ascii="Franklin Gothic Book" w:hAnsi="Franklin Gothic Book" w:cs="Times New Roman"/>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310351" w:rsidRDefault="00CE0B91" w:rsidP="00CE0B91">
      <w:pPr>
        <w:tabs>
          <w:tab w:val="left" w:pos="426"/>
        </w:tabs>
        <w:spacing w:after="0"/>
        <w:ind w:left="284"/>
        <w:jc w:val="both"/>
        <w:rPr>
          <w:rFonts w:ascii="Franklin Gothic Book" w:hAnsi="Franklin Gothic Book" w:cs="Times New Roman"/>
          <w:b/>
          <w:bCs/>
        </w:rPr>
      </w:pPr>
      <w:r w:rsidRPr="00310351">
        <w:rPr>
          <w:rFonts w:ascii="Franklin Gothic Book" w:hAnsi="Franklin Gothic Book" w:cs="Times New Roman"/>
          <w:b/>
          <w:bCs/>
        </w:rPr>
        <w:tab/>
      </w:r>
      <w:r w:rsidR="003A598B" w:rsidRPr="00310351">
        <w:rPr>
          <w:rFonts w:ascii="Franklin Gothic Book" w:hAnsi="Franklin Gothic Book" w:cs="Times New Roman"/>
          <w:b/>
          <w:bCs/>
        </w:rPr>
        <w:t xml:space="preserve">Variantné riešenie: </w:t>
      </w:r>
      <w:r w:rsidR="003A598B" w:rsidRPr="00310351">
        <w:rPr>
          <w:rFonts w:ascii="Franklin Gothic Book" w:hAnsi="Franklin Gothic Book" w:cs="Times New Roman"/>
          <w:b/>
          <w:bCs/>
          <w:u w:val="single"/>
        </w:rPr>
        <w:t>Neumožňuje sa predložiť variantné riešenie.</w:t>
      </w:r>
      <w:r w:rsidR="003A598B" w:rsidRPr="00310351">
        <w:rPr>
          <w:rFonts w:ascii="Franklin Gothic Book" w:hAnsi="Franklin Gothic Book" w:cs="Times New Roman"/>
          <w:b/>
          <w:bCs/>
        </w:rPr>
        <w:t xml:space="preserve"> </w:t>
      </w:r>
    </w:p>
    <w:p w14:paraId="0F80737A" w14:textId="62BA07DE" w:rsidR="003A598B" w:rsidRPr="00310351" w:rsidRDefault="003A598B" w:rsidP="00CE0B91">
      <w:pPr>
        <w:tabs>
          <w:tab w:val="left" w:pos="426"/>
        </w:tabs>
        <w:ind w:left="426"/>
        <w:jc w:val="both"/>
        <w:rPr>
          <w:rFonts w:ascii="Franklin Gothic Book" w:hAnsi="Franklin Gothic Book" w:cs="Times New Roman"/>
        </w:rPr>
      </w:pPr>
      <w:r w:rsidRPr="00310351">
        <w:rPr>
          <w:rFonts w:ascii="Franklin Gothic Book" w:hAnsi="Franklin Gothic Book" w:cs="Times New Roman"/>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4245327C" w14:textId="245EA54C" w:rsidR="006E4D88" w:rsidRPr="00310351" w:rsidRDefault="006E4D88" w:rsidP="00145409">
      <w:pPr>
        <w:tabs>
          <w:tab w:val="left" w:pos="426"/>
        </w:tabs>
        <w:spacing w:after="0"/>
        <w:jc w:val="both"/>
        <w:rPr>
          <w:rFonts w:ascii="Franklin Gothic Book" w:hAnsi="Franklin Gothic Book" w:cs="Times New Roman"/>
          <w:b/>
          <w:bCs/>
        </w:rPr>
      </w:pPr>
      <w:r w:rsidRPr="00310351">
        <w:rPr>
          <w:rFonts w:ascii="Franklin Gothic Book" w:hAnsi="Franklin Gothic Book" w:cs="Times New Roman"/>
          <w:b/>
          <w:bCs/>
        </w:rPr>
        <w:t>6.</w:t>
      </w:r>
      <w:r w:rsidRPr="00310351">
        <w:rPr>
          <w:rFonts w:ascii="Franklin Gothic Book" w:hAnsi="Franklin Gothic Book" w:cs="Times New Roman"/>
          <w:b/>
          <w:bCs/>
        </w:rPr>
        <w:tab/>
      </w:r>
      <w:r w:rsidR="00057E89" w:rsidRPr="00310351">
        <w:rPr>
          <w:rFonts w:ascii="Franklin Gothic Book" w:hAnsi="Franklin Gothic Book" w:cs="Times New Roman"/>
          <w:b/>
          <w:bCs/>
        </w:rPr>
        <w:t>Predpokladaná hodnota zákazky: 2</w:t>
      </w:r>
      <w:r w:rsidR="003A0B17" w:rsidRPr="00310351">
        <w:rPr>
          <w:rFonts w:ascii="Franklin Gothic Book" w:hAnsi="Franklin Gothic Book" w:cs="Times New Roman"/>
          <w:b/>
          <w:bCs/>
        </w:rPr>
        <w:t>0 880,35 EUR</w:t>
      </w:r>
      <w:r w:rsidR="00057E89" w:rsidRPr="00310351">
        <w:rPr>
          <w:rFonts w:ascii="Franklin Gothic Book" w:hAnsi="Franklin Gothic Book" w:cs="Times New Roman"/>
          <w:b/>
          <w:bCs/>
        </w:rPr>
        <w:t xml:space="preserve"> bez DPH</w:t>
      </w:r>
    </w:p>
    <w:p w14:paraId="79941740" w14:textId="77777777" w:rsidR="00057E89" w:rsidRPr="00310351" w:rsidRDefault="00057E89" w:rsidP="00145409">
      <w:pPr>
        <w:tabs>
          <w:tab w:val="left" w:pos="426"/>
        </w:tabs>
        <w:spacing w:after="0"/>
        <w:jc w:val="both"/>
        <w:rPr>
          <w:rFonts w:ascii="Franklin Gothic Book" w:hAnsi="Franklin Gothic Book" w:cs="Times New Roman"/>
          <w:b/>
          <w:bCs/>
        </w:rPr>
      </w:pPr>
    </w:p>
    <w:p w14:paraId="6EE02605" w14:textId="1C06118C" w:rsidR="00372ACE" w:rsidRPr="00310351" w:rsidRDefault="00372ACE" w:rsidP="00E87242">
      <w:pPr>
        <w:tabs>
          <w:tab w:val="left" w:pos="426"/>
        </w:tabs>
        <w:spacing w:after="0"/>
        <w:jc w:val="both"/>
        <w:rPr>
          <w:rFonts w:ascii="Franklin Gothic Book" w:hAnsi="Franklin Gothic Book" w:cs="Times New Roman"/>
          <w:b/>
          <w:bCs/>
        </w:rPr>
      </w:pPr>
      <w:r w:rsidRPr="00310351">
        <w:rPr>
          <w:rFonts w:ascii="Franklin Gothic Book" w:hAnsi="Franklin Gothic Book" w:cs="Times New Roman"/>
          <w:b/>
          <w:bCs/>
        </w:rPr>
        <w:t>7.</w:t>
      </w:r>
      <w:r w:rsidRPr="00310351">
        <w:rPr>
          <w:rFonts w:ascii="Franklin Gothic Book" w:hAnsi="Franklin Gothic Book" w:cs="Times New Roman"/>
          <w:b/>
          <w:bCs/>
        </w:rPr>
        <w:tab/>
        <w:t xml:space="preserve">Lehota a miesto na predkladanie ponúk: </w:t>
      </w:r>
      <w:r w:rsidR="00E87242" w:rsidRPr="00310351">
        <w:rPr>
          <w:rFonts w:ascii="Franklin Gothic Book" w:hAnsi="Franklin Gothic Book" w:cs="Times New Roman"/>
          <w:b/>
          <w:bCs/>
        </w:rPr>
        <w:t xml:space="preserve"> </w:t>
      </w:r>
      <w:r w:rsidR="00E87242" w:rsidRPr="00310351">
        <w:rPr>
          <w:rFonts w:ascii="Franklin Gothic Book" w:hAnsi="Franklin Gothic Book" w:cs="Times New Roman"/>
          <w:b/>
          <w:bCs/>
          <w:highlight w:val="yellow"/>
        </w:rPr>
        <w:t xml:space="preserve">do </w:t>
      </w:r>
      <w:r w:rsidR="003A0B17" w:rsidRPr="00310351">
        <w:rPr>
          <w:rFonts w:ascii="Franklin Gothic Book" w:hAnsi="Franklin Gothic Book" w:cs="Times New Roman"/>
          <w:b/>
          <w:bCs/>
          <w:highlight w:val="yellow"/>
        </w:rPr>
        <w:t>2</w:t>
      </w:r>
      <w:r w:rsidR="00240263">
        <w:rPr>
          <w:rFonts w:ascii="Franklin Gothic Book" w:hAnsi="Franklin Gothic Book" w:cs="Times New Roman"/>
          <w:b/>
          <w:bCs/>
          <w:highlight w:val="yellow"/>
        </w:rPr>
        <w:t>3</w:t>
      </w:r>
      <w:r w:rsidR="003A0B17" w:rsidRPr="00310351">
        <w:rPr>
          <w:rFonts w:ascii="Franklin Gothic Book" w:hAnsi="Franklin Gothic Book" w:cs="Times New Roman"/>
          <w:b/>
          <w:bCs/>
          <w:highlight w:val="yellow"/>
        </w:rPr>
        <w:t>.09</w:t>
      </w:r>
      <w:r w:rsidR="00057E89" w:rsidRPr="00310351">
        <w:rPr>
          <w:rFonts w:ascii="Franklin Gothic Book" w:hAnsi="Franklin Gothic Book" w:cs="Times New Roman"/>
          <w:b/>
          <w:bCs/>
          <w:highlight w:val="yellow"/>
        </w:rPr>
        <w:t>.</w:t>
      </w:r>
      <w:r w:rsidRPr="00310351">
        <w:rPr>
          <w:rFonts w:ascii="Franklin Gothic Book" w:hAnsi="Franklin Gothic Book" w:cs="Times New Roman"/>
          <w:b/>
          <w:bCs/>
          <w:highlight w:val="yellow"/>
        </w:rPr>
        <w:t>2022, do 1</w:t>
      </w:r>
      <w:r w:rsidR="00680736" w:rsidRPr="00310351">
        <w:rPr>
          <w:rFonts w:ascii="Franklin Gothic Book" w:hAnsi="Franklin Gothic Book" w:cs="Times New Roman"/>
          <w:b/>
          <w:bCs/>
          <w:highlight w:val="yellow"/>
        </w:rPr>
        <w:t>1</w:t>
      </w:r>
      <w:r w:rsidRPr="00310351">
        <w:rPr>
          <w:rFonts w:ascii="Franklin Gothic Book" w:hAnsi="Franklin Gothic Book" w:cs="Times New Roman"/>
          <w:b/>
          <w:bCs/>
          <w:highlight w:val="yellow"/>
        </w:rPr>
        <w:t>:00 hod.</w:t>
      </w:r>
    </w:p>
    <w:p w14:paraId="04238C8A" w14:textId="436A8A71" w:rsidR="0073705B" w:rsidRDefault="00372ACE" w:rsidP="0073705B">
      <w:pPr>
        <w:tabs>
          <w:tab w:val="left" w:pos="426"/>
        </w:tabs>
        <w:spacing w:after="0"/>
        <w:jc w:val="both"/>
        <w:rPr>
          <w:rFonts w:ascii="Franklin Gothic Book" w:hAnsi="Franklin Gothic Book" w:cs="Times New Roman"/>
          <w:b/>
          <w:bCs/>
          <w:u w:val="single"/>
        </w:rPr>
      </w:pPr>
      <w:r w:rsidRPr="00310351">
        <w:rPr>
          <w:rFonts w:ascii="Franklin Gothic Book" w:hAnsi="Franklin Gothic Book" w:cs="Times New Roman"/>
          <w:b/>
          <w:bCs/>
        </w:rPr>
        <w:tab/>
      </w:r>
      <w:r w:rsidRPr="00310351">
        <w:rPr>
          <w:rFonts w:ascii="Franklin Gothic Book" w:hAnsi="Franklin Gothic Book" w:cs="Times New Roman"/>
          <w:b/>
          <w:bCs/>
          <w:u w:val="single"/>
        </w:rPr>
        <w:t>Ponuka sa predkladá elektronicky v systéme IS EVO</w:t>
      </w:r>
      <w:r w:rsidR="0073705B">
        <w:rPr>
          <w:rFonts w:ascii="Franklin Gothic Book" w:hAnsi="Franklin Gothic Book" w:cs="Times New Roman"/>
          <w:b/>
          <w:bCs/>
          <w:u w:val="single"/>
        </w:rPr>
        <w:t>:</w:t>
      </w:r>
    </w:p>
    <w:p w14:paraId="694DE498" w14:textId="2AB80CD9" w:rsidR="0073705B" w:rsidRDefault="0073705B" w:rsidP="0073705B">
      <w:pPr>
        <w:tabs>
          <w:tab w:val="left" w:pos="426"/>
        </w:tabs>
        <w:spacing w:after="0"/>
        <w:ind w:left="426"/>
        <w:jc w:val="both"/>
        <w:rPr>
          <w:rFonts w:ascii="Franklin Gothic Book" w:hAnsi="Franklin Gothic Book" w:cs="Times New Roman"/>
        </w:rPr>
      </w:pPr>
      <w:r>
        <w:rPr>
          <w:rFonts w:ascii="Franklin Gothic Book" w:hAnsi="Franklin Gothic Book" w:cs="Times New Roman"/>
        </w:rPr>
        <w:lastRenderedPageBreak/>
        <w:t xml:space="preserve">Ponuka vyhotovená v zmysle tejto výzvy a obsahujúce dokumenty a doklady podľa bodu 10. tejto výzvy sa prekladá ako elektronická ponuka prostredníctvom elektronickej platformy EVO. Platí, že vložené doklady a dokumenty, u ktorých sa vyžaduje podpis, budú podpísané na originálne vyhotovenom dokumente a následne naskenované, uložené do súboru pdf a takto vložené do systému EVO. Verejný obstarávateľ nevyžaduje elektronický podpis týchto dokladov a dokumentov. </w:t>
      </w:r>
    </w:p>
    <w:p w14:paraId="71D1B92B" w14:textId="08D48C72" w:rsidR="0073705B" w:rsidRDefault="0073705B" w:rsidP="0073705B">
      <w:pPr>
        <w:tabs>
          <w:tab w:val="left" w:pos="426"/>
        </w:tabs>
        <w:spacing w:after="0"/>
        <w:ind w:left="426"/>
        <w:jc w:val="both"/>
        <w:rPr>
          <w:rFonts w:ascii="Franklin Gothic Book" w:hAnsi="Franklin Gothic Book" w:cs="Times New Roman"/>
        </w:rPr>
      </w:pPr>
      <w:r>
        <w:rPr>
          <w:rFonts w:ascii="Franklin Gothic Book" w:hAnsi="Franklin Gothic Book" w:cs="Times New Roman"/>
        </w:rPr>
        <w:t xml:space="preserve">Pre úspešné spracovania a predloženie ponuky v EVO je potrebné, aby si každý záujemca, ktorý má záujem o účasť vo verejnom obstarávaní riadne preštudoval príručky na </w:t>
      </w:r>
      <w:hyperlink r:id="rId11" w:history="1">
        <w:r w:rsidRPr="00F67A34">
          <w:rPr>
            <w:rStyle w:val="Hypertextovprepojenie"/>
            <w:rFonts w:ascii="Franklin Gothic Book" w:hAnsi="Franklin Gothic Book" w:cs="Times New Roman"/>
          </w:rPr>
          <w:t>https://www.uvo.gov.sk/viac-o-is-evo/prirucky-5f7.html</w:t>
        </w:r>
      </w:hyperlink>
      <w:r>
        <w:rPr>
          <w:rFonts w:ascii="Franklin Gothic Book" w:hAnsi="Franklin Gothic Book" w:cs="Times New Roman"/>
        </w:rPr>
        <w:t xml:space="preserve"> a pozrel videonávody na </w:t>
      </w:r>
      <w:hyperlink r:id="rId12" w:history="1">
        <w:r w:rsidRPr="00F67A34">
          <w:rPr>
            <w:rStyle w:val="Hypertextovprepojenie"/>
            <w:rFonts w:ascii="Franklin Gothic Book" w:hAnsi="Franklin Gothic Book" w:cs="Times New Roman"/>
          </w:rPr>
          <w:t>https://www.uvo.gov.sk/viac-o-is-evo/videonavody-5f9.html</w:t>
        </w:r>
      </w:hyperlink>
      <w:r>
        <w:rPr>
          <w:rFonts w:ascii="Franklin Gothic Book" w:hAnsi="Franklin Gothic Book" w:cs="Times New Roman"/>
        </w:rPr>
        <w:t xml:space="preserve">. </w:t>
      </w:r>
    </w:p>
    <w:p w14:paraId="5D1C9CDF" w14:textId="1307A986" w:rsidR="0073705B" w:rsidRDefault="0073705B" w:rsidP="0073705B">
      <w:pPr>
        <w:tabs>
          <w:tab w:val="left" w:pos="426"/>
        </w:tabs>
        <w:spacing w:after="0"/>
        <w:ind w:left="426"/>
        <w:jc w:val="both"/>
        <w:rPr>
          <w:rFonts w:ascii="Franklin Gothic Book" w:hAnsi="Franklin Gothic Book" w:cs="Times New Roman"/>
        </w:rPr>
      </w:pPr>
      <w:r>
        <w:rPr>
          <w:rFonts w:ascii="Franklin Gothic Book" w:hAnsi="Franklin Gothic Book" w:cs="Times New Roman"/>
        </w:rPr>
        <w:t>Ponuka predložená po lehote na predkladanie ponúk, t. z. rozhodujúci je dátum a čas predloženia ponuky, nebude predmetom vyhodnocovania a verejný obstarávateľ na ňu bude prihliadať ako keby nebola predložená.</w:t>
      </w:r>
    </w:p>
    <w:p w14:paraId="27FF24FD" w14:textId="2927FBBE" w:rsidR="0073705B" w:rsidRDefault="0073705B" w:rsidP="0073705B">
      <w:pPr>
        <w:tabs>
          <w:tab w:val="left" w:pos="426"/>
        </w:tabs>
        <w:spacing w:after="0"/>
        <w:ind w:left="426"/>
        <w:jc w:val="both"/>
        <w:rPr>
          <w:rFonts w:ascii="Franklin Gothic Book" w:hAnsi="Franklin Gothic Book" w:cs="Times New Roman"/>
        </w:rPr>
      </w:pPr>
      <w:r>
        <w:rPr>
          <w:rFonts w:ascii="Franklin Gothic Book" w:hAnsi="Franklin Gothic Book" w:cs="Times New Roman"/>
        </w:rPr>
        <w:t>Ponuka predložená iným spôsobom ako v systéme EVO (napr. poštou, e-mailom ... a pod.) nebude zaradená do vyhodnocovania ponúk a verejný obstarávateľ na ňu bude prihliadať ako keby nebola predložená.</w:t>
      </w:r>
    </w:p>
    <w:p w14:paraId="7DF16EC1" w14:textId="77777777" w:rsidR="0073705B" w:rsidRPr="0073705B" w:rsidRDefault="0073705B" w:rsidP="0073705B">
      <w:pPr>
        <w:tabs>
          <w:tab w:val="left" w:pos="426"/>
        </w:tabs>
        <w:spacing w:after="0"/>
        <w:ind w:left="426"/>
        <w:jc w:val="both"/>
        <w:rPr>
          <w:rFonts w:ascii="Franklin Gothic Book" w:hAnsi="Franklin Gothic Book" w:cs="Times New Roman"/>
        </w:rPr>
      </w:pPr>
    </w:p>
    <w:p w14:paraId="5A629D1A" w14:textId="33969BE7" w:rsidR="00381C90" w:rsidRPr="00310351" w:rsidRDefault="00372ACE" w:rsidP="00E87242">
      <w:pPr>
        <w:tabs>
          <w:tab w:val="left" w:pos="426"/>
        </w:tabs>
        <w:jc w:val="both"/>
        <w:rPr>
          <w:rFonts w:ascii="Franklin Gothic Book" w:hAnsi="Franklin Gothic Book" w:cs="Times New Roman"/>
        </w:rPr>
      </w:pPr>
      <w:r w:rsidRPr="00310351">
        <w:rPr>
          <w:rFonts w:ascii="Franklin Gothic Book" w:hAnsi="Franklin Gothic Book" w:cs="Times New Roman"/>
          <w:b/>
          <w:bCs/>
        </w:rPr>
        <w:t>8.</w:t>
      </w:r>
      <w:r w:rsidRPr="00310351">
        <w:rPr>
          <w:rFonts w:ascii="Franklin Gothic Book" w:hAnsi="Franklin Gothic Book" w:cs="Times New Roman"/>
          <w:b/>
          <w:bCs/>
        </w:rPr>
        <w:tab/>
      </w:r>
      <w:r w:rsidR="00381C90" w:rsidRPr="00310351">
        <w:rPr>
          <w:rFonts w:ascii="Franklin Gothic Book" w:hAnsi="Franklin Gothic Book" w:cs="Times New Roman"/>
          <w:b/>
          <w:bCs/>
        </w:rPr>
        <w:t xml:space="preserve">Lehota viazanosti ponúk: </w:t>
      </w:r>
      <w:r w:rsidR="00381C90" w:rsidRPr="00310351">
        <w:rPr>
          <w:rFonts w:ascii="Franklin Gothic Book" w:hAnsi="Franklin Gothic Book" w:cs="Times New Roman"/>
        </w:rPr>
        <w:t>do 3</w:t>
      </w:r>
      <w:r w:rsidR="007B5C92" w:rsidRPr="00310351">
        <w:rPr>
          <w:rFonts w:ascii="Franklin Gothic Book" w:hAnsi="Franklin Gothic Book" w:cs="Times New Roman"/>
        </w:rPr>
        <w:t>0.11</w:t>
      </w:r>
      <w:r w:rsidR="00381C90" w:rsidRPr="00310351">
        <w:rPr>
          <w:rFonts w:ascii="Franklin Gothic Book" w:hAnsi="Franklin Gothic Book" w:cs="Times New Roman"/>
        </w:rPr>
        <w:t>.2022</w:t>
      </w:r>
    </w:p>
    <w:p w14:paraId="68FE0C3C" w14:textId="4E19502D" w:rsidR="00E87242" w:rsidRPr="00310351" w:rsidRDefault="00381C90" w:rsidP="00E87242">
      <w:pPr>
        <w:tabs>
          <w:tab w:val="left" w:pos="426"/>
        </w:tabs>
        <w:jc w:val="both"/>
        <w:rPr>
          <w:rFonts w:ascii="Franklin Gothic Book" w:hAnsi="Franklin Gothic Book" w:cs="Times New Roman"/>
        </w:rPr>
      </w:pPr>
      <w:r w:rsidRPr="00310351">
        <w:rPr>
          <w:rFonts w:ascii="Franklin Gothic Book" w:hAnsi="Franklin Gothic Book" w:cs="Times New Roman"/>
          <w:b/>
          <w:bCs/>
        </w:rPr>
        <w:t>9.</w:t>
      </w:r>
      <w:r w:rsidRPr="00310351">
        <w:rPr>
          <w:rFonts w:ascii="Franklin Gothic Book" w:hAnsi="Franklin Gothic Book" w:cs="Times New Roman"/>
          <w:b/>
          <w:bCs/>
        </w:rPr>
        <w:tab/>
        <w:t xml:space="preserve">Jazyk ponuky: </w:t>
      </w:r>
      <w:r w:rsidRPr="00310351">
        <w:rPr>
          <w:rFonts w:ascii="Franklin Gothic Book" w:hAnsi="Franklin Gothic Book" w:cs="Times New Roman"/>
        </w:rPr>
        <w:t>Ponuky sa predkladajú v slovenskom jazyku, alebo v českom jazyku.</w:t>
      </w:r>
    </w:p>
    <w:p w14:paraId="3D257371" w14:textId="18C9072D" w:rsidR="00381C90" w:rsidRPr="00310351" w:rsidRDefault="00381C90" w:rsidP="00145409">
      <w:pPr>
        <w:tabs>
          <w:tab w:val="left" w:pos="426"/>
        </w:tabs>
        <w:spacing w:after="0"/>
        <w:jc w:val="both"/>
        <w:rPr>
          <w:rFonts w:ascii="Franklin Gothic Book" w:hAnsi="Franklin Gothic Book" w:cs="Times New Roman"/>
          <w:b/>
          <w:bCs/>
        </w:rPr>
      </w:pPr>
      <w:r w:rsidRPr="00310351">
        <w:rPr>
          <w:rFonts w:ascii="Franklin Gothic Book" w:hAnsi="Franklin Gothic Book" w:cs="Times New Roman"/>
          <w:b/>
          <w:bCs/>
        </w:rPr>
        <w:t>10.</w:t>
      </w:r>
      <w:r w:rsidRPr="00310351">
        <w:rPr>
          <w:rFonts w:ascii="Franklin Gothic Book" w:hAnsi="Franklin Gothic Book" w:cs="Times New Roman"/>
          <w:b/>
          <w:bCs/>
        </w:rPr>
        <w:tab/>
        <w:t>Kritériá na vyhodnotenie ponúk:</w:t>
      </w:r>
    </w:p>
    <w:p w14:paraId="7325182B" w14:textId="62301F28" w:rsidR="00381C90" w:rsidRPr="00310351" w:rsidRDefault="00381C90" w:rsidP="00381C90">
      <w:pPr>
        <w:tabs>
          <w:tab w:val="left" w:pos="426"/>
        </w:tabs>
        <w:ind w:left="426"/>
        <w:jc w:val="both"/>
        <w:rPr>
          <w:rFonts w:ascii="Franklin Gothic Book" w:hAnsi="Franklin Gothic Book" w:cs="Times New Roman"/>
        </w:rPr>
      </w:pPr>
      <w:r w:rsidRPr="00310351">
        <w:rPr>
          <w:rFonts w:ascii="Franklin Gothic Book" w:hAnsi="Franklin Gothic Book" w:cs="Times New Roman"/>
        </w:rPr>
        <w:t xml:space="preserve">Kritériom na vyhodnotenie cenovej ponuky je </w:t>
      </w:r>
      <w:r w:rsidRPr="00310351">
        <w:rPr>
          <w:rFonts w:ascii="Franklin Gothic Book" w:hAnsi="Franklin Gothic Book" w:cs="Times New Roman"/>
          <w:b/>
          <w:bCs/>
        </w:rPr>
        <w:t>najnižšia cena v EUR s DPH za celý predmet zákazky</w:t>
      </w:r>
      <w:r w:rsidRPr="00310351">
        <w:rPr>
          <w:rFonts w:ascii="Franklin Gothic Book" w:hAnsi="Franklin Gothic Book" w:cs="Times New Roman"/>
        </w:rPr>
        <w:t xml:space="preserve">, bez možnosti účtovať ďalšie náklady (cestové, kopírovanie, administratívne činnosti, CD, papier a iné), Uchádzač uvedie cenu v zmysle Prílohy č. </w:t>
      </w:r>
      <w:r w:rsidR="003A0B17" w:rsidRPr="00310351">
        <w:rPr>
          <w:rFonts w:ascii="Franklin Gothic Book" w:hAnsi="Franklin Gothic Book" w:cs="Times New Roman"/>
        </w:rPr>
        <w:t>2: výkaz výmer 3. poschodie a výkaz výmer 4. poschodie a </w:t>
      </w:r>
      <w:r w:rsidR="003A0B17" w:rsidRPr="00310351">
        <w:rPr>
          <w:rFonts w:ascii="Franklin Gothic Book" w:hAnsi="Franklin Gothic Book" w:cs="Times New Roman"/>
          <w:b/>
          <w:bCs/>
        </w:rPr>
        <w:t>celkovú cenu, ktorá je súčtom výkazu výmer 3. poschodie a výkazu výmer 4. poschodie</w:t>
      </w:r>
      <w:r w:rsidR="003A0B17" w:rsidRPr="00310351">
        <w:rPr>
          <w:rFonts w:ascii="Franklin Gothic Book" w:hAnsi="Franklin Gothic Book" w:cs="Times New Roman"/>
        </w:rPr>
        <w:t xml:space="preserve"> </w:t>
      </w:r>
      <w:r w:rsidR="006C5221" w:rsidRPr="00310351">
        <w:rPr>
          <w:rFonts w:ascii="Franklin Gothic Book" w:hAnsi="Franklin Gothic Book" w:cs="Times New Roman"/>
        </w:rPr>
        <w:t xml:space="preserve">uvedie </w:t>
      </w:r>
      <w:r w:rsidR="006C5221" w:rsidRPr="00310351">
        <w:rPr>
          <w:rFonts w:ascii="Franklin Gothic Book" w:hAnsi="Franklin Gothic Book" w:cs="Times New Roman"/>
          <w:b/>
          <w:bCs/>
        </w:rPr>
        <w:t>v Prílohe č. 3: Návrh na plnenie kritéria</w:t>
      </w:r>
      <w:r w:rsidR="00E87242" w:rsidRPr="00310351">
        <w:rPr>
          <w:rFonts w:ascii="Franklin Gothic Book" w:hAnsi="Franklin Gothic Book" w:cs="Times New Roman"/>
        </w:rPr>
        <w:t>.</w:t>
      </w:r>
    </w:p>
    <w:p w14:paraId="381209F7" w14:textId="20B4DF49" w:rsidR="00381C90" w:rsidRPr="00310351" w:rsidRDefault="00381C90" w:rsidP="00381C90">
      <w:pPr>
        <w:tabs>
          <w:tab w:val="left" w:pos="426"/>
        </w:tabs>
        <w:spacing w:after="0"/>
        <w:ind w:left="426"/>
        <w:jc w:val="both"/>
        <w:rPr>
          <w:rFonts w:ascii="Franklin Gothic Book" w:hAnsi="Franklin Gothic Book" w:cs="Times New Roman"/>
        </w:rPr>
      </w:pPr>
      <w:r w:rsidRPr="00310351">
        <w:rPr>
          <w:rFonts w:ascii="Franklin Gothic Book" w:hAnsi="Franklin Gothic Book" w:cs="Times New Roman"/>
        </w:rPr>
        <w:t>Navrhovanú cenu je potrebné rozpísať:</w:t>
      </w:r>
    </w:p>
    <w:p w14:paraId="55E6AB57" w14:textId="56A9393D" w:rsidR="00381C90" w:rsidRPr="00310351" w:rsidRDefault="00381C90" w:rsidP="00381C90">
      <w:pPr>
        <w:tabs>
          <w:tab w:val="left" w:pos="426"/>
        </w:tabs>
        <w:spacing w:after="0"/>
        <w:ind w:left="426"/>
        <w:jc w:val="both"/>
        <w:rPr>
          <w:rFonts w:ascii="Franklin Gothic Book" w:hAnsi="Franklin Gothic Book" w:cs="Times New Roman"/>
        </w:rPr>
      </w:pPr>
      <w:r w:rsidRPr="00310351">
        <w:rPr>
          <w:rFonts w:ascii="Franklin Gothic Book" w:hAnsi="Franklin Gothic Book" w:cs="Times New Roman"/>
        </w:rPr>
        <w:t>- cena v EUR bez DPH,</w:t>
      </w:r>
    </w:p>
    <w:p w14:paraId="3505C8BB" w14:textId="73EB091F" w:rsidR="00381C90" w:rsidRPr="00310351" w:rsidRDefault="00381C90" w:rsidP="00381C90">
      <w:pPr>
        <w:tabs>
          <w:tab w:val="left" w:pos="426"/>
        </w:tabs>
        <w:spacing w:after="0"/>
        <w:ind w:left="426"/>
        <w:jc w:val="both"/>
        <w:rPr>
          <w:rFonts w:ascii="Franklin Gothic Book" w:hAnsi="Franklin Gothic Book" w:cs="Times New Roman"/>
        </w:rPr>
      </w:pPr>
      <w:r w:rsidRPr="00310351">
        <w:rPr>
          <w:rFonts w:ascii="Franklin Gothic Book" w:hAnsi="Franklin Gothic Book" w:cs="Times New Roman"/>
        </w:rPr>
        <w:t>- výška DPH,</w:t>
      </w:r>
    </w:p>
    <w:p w14:paraId="1AC9DEDA" w14:textId="212E5E38" w:rsidR="00381C90" w:rsidRPr="00310351" w:rsidRDefault="00381C90" w:rsidP="00381C90">
      <w:pPr>
        <w:tabs>
          <w:tab w:val="left" w:pos="426"/>
        </w:tabs>
        <w:spacing w:after="0"/>
        <w:ind w:left="426"/>
        <w:jc w:val="both"/>
        <w:rPr>
          <w:rFonts w:ascii="Franklin Gothic Book" w:hAnsi="Franklin Gothic Book" w:cs="Times New Roman"/>
        </w:rPr>
      </w:pPr>
      <w:r w:rsidRPr="00310351">
        <w:rPr>
          <w:rFonts w:ascii="Franklin Gothic Book" w:hAnsi="Franklin Gothic Book" w:cs="Times New Roman"/>
        </w:rPr>
        <w:t>- cena v eur vrátane DPH,</w:t>
      </w:r>
    </w:p>
    <w:p w14:paraId="27690948" w14:textId="6066769A" w:rsidR="00A94200" w:rsidRPr="00310351" w:rsidRDefault="00381C90" w:rsidP="00381C90">
      <w:pPr>
        <w:tabs>
          <w:tab w:val="left" w:pos="426"/>
        </w:tabs>
        <w:spacing w:after="0"/>
        <w:ind w:left="426"/>
        <w:jc w:val="both"/>
        <w:rPr>
          <w:rFonts w:ascii="Franklin Gothic Book" w:hAnsi="Franklin Gothic Book" w:cs="Times New Roman"/>
        </w:rPr>
      </w:pPr>
      <w:r w:rsidRPr="00310351">
        <w:rPr>
          <w:rFonts w:ascii="Franklin Gothic Book" w:hAnsi="Franklin Gothic Book" w:cs="Times New Roman"/>
        </w:rPr>
        <w:t xml:space="preserve">- </w:t>
      </w:r>
      <w:r w:rsidR="00A94200" w:rsidRPr="00310351">
        <w:rPr>
          <w:rFonts w:ascii="Franklin Gothic Book" w:hAnsi="Franklin Gothic Book" w:cs="Times New Roman"/>
        </w:rPr>
        <w:t>prípadne uvedie, že nie je platcom DPH.</w:t>
      </w:r>
    </w:p>
    <w:p w14:paraId="24D9C132" w14:textId="13026567" w:rsidR="00A94200" w:rsidRPr="00310351" w:rsidRDefault="00A94200" w:rsidP="00381C90">
      <w:pPr>
        <w:tabs>
          <w:tab w:val="left" w:pos="426"/>
        </w:tabs>
        <w:spacing w:after="0"/>
        <w:ind w:left="426"/>
        <w:jc w:val="both"/>
        <w:rPr>
          <w:rFonts w:ascii="Franklin Gothic Book" w:hAnsi="Franklin Gothic Book" w:cs="Times New Roman"/>
        </w:rPr>
      </w:pPr>
    </w:p>
    <w:p w14:paraId="17A43E9A" w14:textId="2890CBA3" w:rsidR="00A94200" w:rsidRPr="00310351" w:rsidRDefault="00A94200" w:rsidP="00852757">
      <w:pPr>
        <w:tabs>
          <w:tab w:val="left" w:pos="426"/>
        </w:tabs>
        <w:ind w:left="426"/>
        <w:jc w:val="both"/>
        <w:rPr>
          <w:rFonts w:ascii="Franklin Gothic Book" w:hAnsi="Franklin Gothic Book" w:cs="Times New Roman"/>
        </w:rPr>
      </w:pPr>
      <w:r w:rsidRPr="00310351">
        <w:rPr>
          <w:rFonts w:ascii="Franklin Gothic Book" w:hAnsi="Franklin Gothic Book" w:cs="Times New Roman"/>
          <w:u w:val="single"/>
        </w:rPr>
        <w:t>Ak uchádzač je platcom dane z pridanej hodnoty</w:t>
      </w:r>
      <w:r w:rsidRPr="00310351">
        <w:rPr>
          <w:rFonts w:ascii="Franklin Gothic Book" w:hAnsi="Franklin Gothic Book" w:cs="Times New Roman"/>
        </w:rPr>
        <w:t xml:space="preserve"> (ďalej len „DPH“), navrhovanú cenu uvedie v zložení: navrhovaná zmluvná cena celkom bez DPH, DPH, cena celkom s DPH v EUR.</w:t>
      </w:r>
    </w:p>
    <w:p w14:paraId="0AE14C36" w14:textId="27D4E0B2" w:rsidR="00381C90" w:rsidRPr="00310351" w:rsidRDefault="00A94200" w:rsidP="00852757">
      <w:pPr>
        <w:tabs>
          <w:tab w:val="left" w:pos="426"/>
        </w:tabs>
        <w:ind w:left="426"/>
        <w:jc w:val="both"/>
        <w:rPr>
          <w:rFonts w:ascii="Franklin Gothic Book" w:hAnsi="Franklin Gothic Book" w:cs="Times New Roman"/>
        </w:rPr>
      </w:pPr>
      <w:r w:rsidRPr="00310351">
        <w:rPr>
          <w:rFonts w:ascii="Franklin Gothic Book" w:hAnsi="Franklin Gothic Book" w:cs="Times New Roman"/>
          <w:u w:val="single"/>
        </w:rPr>
        <w:t>Ak uchádzač nie je platcom DPH</w:t>
      </w:r>
      <w:r w:rsidRPr="00310351">
        <w:rPr>
          <w:rFonts w:ascii="Franklin Gothic Book" w:hAnsi="Franklin Gothic Book" w:cs="Times New Roman"/>
        </w:rPr>
        <w:t>, na túto skutočnosť v ponuke upozorní a predloží cenovú ponuku, ktorá je konečná, nemenná. Uchádzač v cenovej ponuke uvedie cenu v EUR bez DPH a cenu v EUR s DPH rovnaké a samotnú DPH nevyjadruje. Pri vyhodnocovaní uchádzača sa bude vyhodnocovať ponuka celková v EUR.</w:t>
      </w:r>
    </w:p>
    <w:p w14:paraId="2CBCC862" w14:textId="16ECF37C" w:rsidR="00852757" w:rsidRPr="00310351" w:rsidRDefault="00852757" w:rsidP="00852757">
      <w:pPr>
        <w:tabs>
          <w:tab w:val="left" w:pos="426"/>
        </w:tabs>
        <w:ind w:left="426"/>
        <w:jc w:val="both"/>
        <w:rPr>
          <w:rFonts w:ascii="Franklin Gothic Book" w:hAnsi="Franklin Gothic Book" w:cs="Times New Roman"/>
        </w:rPr>
      </w:pPr>
      <w:r w:rsidRPr="00310351">
        <w:rPr>
          <w:rFonts w:ascii="Franklin Gothic Book" w:hAnsi="Franklin Gothic Book" w:cs="Times New Roman"/>
        </w:rPr>
        <w:t>Poradie ponúk sa stanoví od najnižšej ceny po najvyššiu. Úspešným uchádzačom sa stane uchádzač s najnižšou cenou v EUR s DPH.</w:t>
      </w:r>
    </w:p>
    <w:p w14:paraId="1B45AB19" w14:textId="711C15A0" w:rsidR="00777790" w:rsidRPr="00310351" w:rsidRDefault="00777790" w:rsidP="00852757">
      <w:pPr>
        <w:tabs>
          <w:tab w:val="left" w:pos="426"/>
        </w:tabs>
        <w:ind w:left="426"/>
        <w:jc w:val="both"/>
        <w:rPr>
          <w:rFonts w:ascii="Franklin Gothic Book" w:hAnsi="Franklin Gothic Book" w:cs="Times New Roman"/>
        </w:rPr>
      </w:pPr>
      <w:r w:rsidRPr="00310351">
        <w:rPr>
          <w:rFonts w:ascii="Franklin Gothic Book" w:hAnsi="Franklin Gothic Book" w:cs="Times New Roman"/>
        </w:rPr>
        <w:t>Vyhodnotenie ponúk sa uskutoční bez prítomnosti uchádzačov.</w:t>
      </w:r>
    </w:p>
    <w:p w14:paraId="4D80817E" w14:textId="7E2D4835" w:rsidR="00672F96" w:rsidRPr="00310351" w:rsidRDefault="00672F96" w:rsidP="00145409">
      <w:pPr>
        <w:tabs>
          <w:tab w:val="left" w:pos="426"/>
        </w:tabs>
        <w:spacing w:after="0"/>
        <w:jc w:val="both"/>
        <w:rPr>
          <w:rFonts w:ascii="Franklin Gothic Book" w:hAnsi="Franklin Gothic Book" w:cs="Times New Roman"/>
          <w:b/>
          <w:bCs/>
        </w:rPr>
      </w:pPr>
      <w:r w:rsidRPr="00310351">
        <w:rPr>
          <w:rFonts w:ascii="Franklin Gothic Book" w:hAnsi="Franklin Gothic Book" w:cs="Times New Roman"/>
          <w:b/>
          <w:bCs/>
        </w:rPr>
        <w:t>11.</w:t>
      </w:r>
      <w:r w:rsidRPr="00310351">
        <w:rPr>
          <w:rFonts w:ascii="Franklin Gothic Book" w:hAnsi="Franklin Gothic Book" w:cs="Times New Roman"/>
          <w:b/>
          <w:bCs/>
        </w:rPr>
        <w:tab/>
        <w:t>Výsledok verejného obstarávania:</w:t>
      </w:r>
    </w:p>
    <w:p w14:paraId="0E4B6817" w14:textId="42FF1E15" w:rsidR="00DC7C0E" w:rsidRDefault="00DC7C0E" w:rsidP="00672F96">
      <w:pPr>
        <w:tabs>
          <w:tab w:val="left" w:pos="426"/>
        </w:tabs>
        <w:spacing w:after="0"/>
        <w:ind w:left="426"/>
        <w:jc w:val="both"/>
        <w:rPr>
          <w:rFonts w:ascii="Franklin Gothic Book" w:hAnsi="Franklin Gothic Book" w:cs="Times New Roman"/>
        </w:rPr>
      </w:pPr>
      <w:r>
        <w:rPr>
          <w:rFonts w:ascii="Franklin Gothic Book" w:hAnsi="Franklin Gothic Book" w:cs="Times New Roman"/>
        </w:rPr>
        <w:t xml:space="preserve">Ponuka uchádzača môže slúžiť pre účely výberového konania. </w:t>
      </w:r>
    </w:p>
    <w:p w14:paraId="2A8233A5" w14:textId="7079DE20" w:rsidR="00777790" w:rsidRPr="00310351" w:rsidRDefault="00777790" w:rsidP="00672F96">
      <w:pPr>
        <w:tabs>
          <w:tab w:val="left" w:pos="426"/>
        </w:tabs>
        <w:spacing w:after="0"/>
        <w:ind w:left="426"/>
        <w:jc w:val="both"/>
        <w:rPr>
          <w:rFonts w:ascii="Franklin Gothic Book" w:hAnsi="Franklin Gothic Book" w:cs="Times New Roman"/>
          <w:b/>
          <w:bCs/>
        </w:rPr>
      </w:pPr>
      <w:r w:rsidRPr="00310351">
        <w:rPr>
          <w:rFonts w:ascii="Franklin Gothic Book" w:hAnsi="Franklin Gothic Book" w:cs="Times New Roman"/>
          <w:b/>
          <w:bCs/>
        </w:rPr>
        <w:t>Spôsob vzniku záväzku: objednávka.</w:t>
      </w:r>
    </w:p>
    <w:p w14:paraId="6023C16C" w14:textId="56C0307D" w:rsidR="00F76D42" w:rsidRPr="00310351" w:rsidRDefault="00F76D42" w:rsidP="00F76D42">
      <w:pPr>
        <w:tabs>
          <w:tab w:val="left" w:pos="426"/>
        </w:tabs>
        <w:spacing w:after="0"/>
        <w:jc w:val="both"/>
        <w:rPr>
          <w:rFonts w:ascii="Franklin Gothic Book" w:hAnsi="Franklin Gothic Book" w:cs="Times New Roman"/>
        </w:rPr>
      </w:pPr>
    </w:p>
    <w:p w14:paraId="2611069A" w14:textId="498C43C1" w:rsidR="00F76D42" w:rsidRPr="00310351" w:rsidRDefault="00F76D42" w:rsidP="00F76D42">
      <w:pPr>
        <w:tabs>
          <w:tab w:val="left" w:pos="426"/>
        </w:tabs>
        <w:spacing w:after="0"/>
        <w:jc w:val="both"/>
        <w:rPr>
          <w:rFonts w:ascii="Franklin Gothic Book" w:hAnsi="Franklin Gothic Book" w:cs="Times New Roman"/>
          <w:b/>
          <w:bCs/>
        </w:rPr>
      </w:pPr>
      <w:r w:rsidRPr="00310351">
        <w:rPr>
          <w:rFonts w:ascii="Franklin Gothic Book" w:hAnsi="Franklin Gothic Book" w:cs="Times New Roman"/>
          <w:b/>
          <w:bCs/>
        </w:rPr>
        <w:lastRenderedPageBreak/>
        <w:t>12.</w:t>
      </w:r>
      <w:r w:rsidRPr="00310351">
        <w:rPr>
          <w:rFonts w:ascii="Franklin Gothic Book" w:hAnsi="Franklin Gothic Book" w:cs="Times New Roman"/>
          <w:b/>
          <w:bCs/>
        </w:rPr>
        <w:tab/>
      </w:r>
      <w:r w:rsidR="00DB3745" w:rsidRPr="00310351">
        <w:rPr>
          <w:rFonts w:ascii="Franklin Gothic Book" w:hAnsi="Franklin Gothic Book" w:cs="Times New Roman"/>
          <w:b/>
          <w:bCs/>
        </w:rPr>
        <w:t>Hlavné podmienky financovania a platobné podmienky:</w:t>
      </w:r>
    </w:p>
    <w:p w14:paraId="2ACF67C5" w14:textId="5D064FA1" w:rsidR="00DB3745" w:rsidRPr="00310351" w:rsidRDefault="00DB3745" w:rsidP="003A4235">
      <w:pPr>
        <w:pStyle w:val="Odsekzoznamu"/>
        <w:tabs>
          <w:tab w:val="left" w:pos="426"/>
        </w:tabs>
        <w:spacing w:before="120" w:after="0" w:line="240" w:lineRule="auto"/>
        <w:ind w:left="426"/>
        <w:contextualSpacing w:val="0"/>
        <w:jc w:val="both"/>
        <w:rPr>
          <w:rFonts w:ascii="Franklin Gothic Book" w:hAnsi="Franklin Gothic Book" w:cs="Arial"/>
        </w:rPr>
      </w:pPr>
      <w:r w:rsidRPr="00310351">
        <w:rPr>
          <w:rFonts w:ascii="Franklin Gothic Book" w:eastAsia="Times New Roman" w:hAnsi="Franklin Gothic Book" w:cs="Arial"/>
          <w:bCs/>
          <w:lang w:eastAsia="sk-SK"/>
        </w:rPr>
        <w:t>Predmet zákazky sa bude financovať f</w:t>
      </w:r>
      <w:r w:rsidRPr="00310351">
        <w:rPr>
          <w:rFonts w:ascii="Franklin Gothic Book" w:eastAsia="Times New Roman" w:hAnsi="Franklin Gothic Book" w:cs="Arial"/>
          <w:lang w:eastAsia="sk-SK"/>
        </w:rPr>
        <w:t xml:space="preserve">ormou bezhotovostného platobného styku na základe faktúry s lehotou splatnosti </w:t>
      </w:r>
      <w:r w:rsidRPr="00310351">
        <w:rPr>
          <w:rFonts w:ascii="Franklin Gothic Book" w:eastAsia="Times New Roman" w:hAnsi="Franklin Gothic Book" w:cs="Arial"/>
          <w:b/>
          <w:lang w:eastAsia="sk-SK"/>
        </w:rPr>
        <w:t xml:space="preserve">60 </w:t>
      </w:r>
      <w:r w:rsidRPr="00310351">
        <w:rPr>
          <w:rFonts w:ascii="Franklin Gothic Book" w:hAnsi="Franklin Gothic Book" w:cs="Arial"/>
        </w:rPr>
        <w:t xml:space="preserve">(šesťdesiat) kalendárnych dní odo dňa doručenia faktúry </w:t>
      </w:r>
      <w:r w:rsidR="00715523" w:rsidRPr="00310351">
        <w:rPr>
          <w:rFonts w:ascii="Franklin Gothic Book" w:hAnsi="Franklin Gothic Book" w:cs="Arial"/>
        </w:rPr>
        <w:t>dodávateľa</w:t>
      </w:r>
      <w:r w:rsidRPr="00310351">
        <w:rPr>
          <w:rFonts w:ascii="Franklin Gothic Book" w:hAnsi="Franklin Gothic Book" w:cs="Arial"/>
        </w:rPr>
        <w:t xml:space="preserve"> na adresu </w:t>
      </w:r>
      <w:r w:rsidR="00715523" w:rsidRPr="00310351">
        <w:rPr>
          <w:rFonts w:ascii="Franklin Gothic Book" w:hAnsi="Franklin Gothic Book" w:cs="Arial"/>
        </w:rPr>
        <w:t>verejného obstarávateľa (t. j. objednávateľa)</w:t>
      </w:r>
      <w:r w:rsidRPr="00310351">
        <w:rPr>
          <w:rFonts w:ascii="Franklin Gothic Book" w:hAnsi="Franklin Gothic Book" w:cs="Arial"/>
        </w:rPr>
        <w:t>.</w:t>
      </w:r>
      <w:r w:rsidR="00715523" w:rsidRPr="00310351">
        <w:rPr>
          <w:rFonts w:ascii="Franklin Gothic Book" w:hAnsi="Franklin Gothic Book" w:cs="Arial"/>
        </w:rPr>
        <w:t xml:space="preserve"> </w:t>
      </w:r>
      <w:r w:rsidRPr="00310351">
        <w:rPr>
          <w:rFonts w:ascii="Franklin Gothic Book" w:hAnsi="Franklin Gothic Book" w:cs="Arial"/>
        </w:rPr>
        <w:t>Faktúra musí byť vystavená v súlade s príslušnými právnymi predpismi, najmä v súlade so zákonom č. 222/2004 Z.</w:t>
      </w:r>
      <w:r w:rsidR="00715523" w:rsidRPr="00310351">
        <w:rPr>
          <w:rFonts w:ascii="Franklin Gothic Book" w:hAnsi="Franklin Gothic Book" w:cs="Arial"/>
        </w:rPr>
        <w:t xml:space="preserve"> </w:t>
      </w:r>
      <w:r w:rsidRPr="00310351">
        <w:rPr>
          <w:rFonts w:ascii="Franklin Gothic Book" w:hAnsi="Franklin Gothic Book" w:cs="Arial"/>
        </w:rPr>
        <w:t>z. o dani z pridanej hodnoty v znení neskorších predpisov. Ak faktúra nebude obsahovať zákonom stanovené náležitost</w:t>
      </w:r>
      <w:r w:rsidR="00715523" w:rsidRPr="00310351">
        <w:rPr>
          <w:rFonts w:ascii="Franklin Gothic Book" w:hAnsi="Franklin Gothic Book" w:cs="Arial"/>
        </w:rPr>
        <w:t>i, resp. nebude po stránke vecnej alebo formálnej stránke správne vyhotovená</w:t>
      </w:r>
      <w:r w:rsidRPr="00310351">
        <w:rPr>
          <w:rFonts w:ascii="Franklin Gothic Book" w:hAnsi="Franklin Gothic Book" w:cs="Arial"/>
        </w:rPr>
        <w:t xml:space="preserve">, má </w:t>
      </w:r>
      <w:r w:rsidR="00715523" w:rsidRPr="00310351">
        <w:rPr>
          <w:rFonts w:ascii="Franklin Gothic Book" w:hAnsi="Franklin Gothic Book" w:cs="Arial"/>
        </w:rPr>
        <w:t>o</w:t>
      </w:r>
      <w:r w:rsidRPr="00310351">
        <w:rPr>
          <w:rFonts w:ascii="Franklin Gothic Book" w:hAnsi="Franklin Gothic Book" w:cs="Arial"/>
        </w:rPr>
        <w:t xml:space="preserve">bjednávateľ právo vrátiť ju </w:t>
      </w:r>
      <w:r w:rsidR="00715523" w:rsidRPr="00310351">
        <w:rPr>
          <w:rFonts w:ascii="Franklin Gothic Book" w:hAnsi="Franklin Gothic Book" w:cs="Arial"/>
        </w:rPr>
        <w:t>d</w:t>
      </w:r>
      <w:r w:rsidRPr="00310351">
        <w:rPr>
          <w:rFonts w:ascii="Franklin Gothic Book" w:hAnsi="Franklin Gothic Book" w:cs="Arial"/>
        </w:rPr>
        <w:t xml:space="preserve">odávateľovi na opravu a doplnenie, pričom u opravenej a doplnenej faktúry nová lehota splatnosti začína plynúť odo dňa doručenia opravenej a doplnenej faktúry </w:t>
      </w:r>
      <w:r w:rsidR="00715523" w:rsidRPr="00310351">
        <w:rPr>
          <w:rFonts w:ascii="Franklin Gothic Book" w:hAnsi="Franklin Gothic Book" w:cs="Arial"/>
        </w:rPr>
        <w:t>o</w:t>
      </w:r>
      <w:r w:rsidRPr="00310351">
        <w:rPr>
          <w:rFonts w:ascii="Franklin Gothic Book" w:hAnsi="Franklin Gothic Book" w:cs="Arial"/>
        </w:rPr>
        <w:t xml:space="preserve">bjednávateľovi. </w:t>
      </w:r>
    </w:p>
    <w:p w14:paraId="71CCC3F5" w14:textId="1A440629" w:rsidR="00DB3745" w:rsidRPr="00310351"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lang w:eastAsia="sk-SK"/>
        </w:rPr>
      </w:pPr>
      <w:bookmarkStart w:id="0" w:name="_Hlk31203228"/>
      <w:r w:rsidRPr="00310351">
        <w:rPr>
          <w:rFonts w:ascii="Franklin Gothic Book" w:hAnsi="Franklin Gothic Book" w:cs="Arial"/>
          <w:bCs/>
          <w:color w:val="000000"/>
        </w:rPr>
        <w:t xml:space="preserve">Dodávateľ je povinný vystaviť faktúru </w:t>
      </w:r>
      <w:r w:rsidRPr="00310351">
        <w:rPr>
          <w:rFonts w:ascii="Franklin Gothic Book" w:eastAsia="Times New Roman" w:hAnsi="Franklin Gothic Book" w:cs="Arial"/>
          <w:lang w:eastAsia="sk-SK"/>
        </w:rPr>
        <w:t xml:space="preserve">do 15 dní odo dňa jeho riadneho dodania, najneskôr však do piateho pracovného dňa mesiaca, nasledujúceho po mesiaci, v ktorom bol tovar dodaný. </w:t>
      </w:r>
    </w:p>
    <w:p w14:paraId="57869493" w14:textId="77777777" w:rsidR="00DB3745" w:rsidRPr="00310351" w:rsidRDefault="00DB3745" w:rsidP="00DB3745">
      <w:pPr>
        <w:pStyle w:val="Odsekzoznamu"/>
        <w:spacing w:before="120" w:after="0" w:line="240" w:lineRule="auto"/>
        <w:ind w:left="0"/>
        <w:jc w:val="both"/>
        <w:rPr>
          <w:rFonts w:ascii="Franklin Gothic Book" w:eastAsia="Times New Roman" w:hAnsi="Franklin Gothic Book" w:cs="Arial"/>
          <w:lang w:eastAsia="sk-SK"/>
        </w:rPr>
      </w:pPr>
    </w:p>
    <w:p w14:paraId="60FEADEE" w14:textId="11F0B89F" w:rsidR="00DB3745" w:rsidRPr="00310351"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 xml:space="preserve">Postúpenie pohľadávok </w:t>
      </w:r>
      <w:r w:rsidR="00AC2ED3" w:rsidRPr="00310351">
        <w:rPr>
          <w:rFonts w:ascii="Franklin Gothic Book" w:eastAsia="Times New Roman" w:hAnsi="Franklin Gothic Book" w:cs="Arial"/>
          <w:lang w:eastAsia="sk-SK"/>
        </w:rPr>
        <w:t>dodávateľa</w:t>
      </w:r>
      <w:r w:rsidRPr="00310351">
        <w:rPr>
          <w:rFonts w:ascii="Franklin Gothic Book" w:eastAsia="Times New Roman" w:hAnsi="Franklin Gothic Book" w:cs="Arial"/>
          <w:lang w:eastAsia="sk-SK"/>
        </w:rPr>
        <w:t xml:space="preserve"> podľa § 524 a nasl. </w:t>
      </w:r>
      <w:r w:rsidR="00AC2ED3" w:rsidRPr="00310351">
        <w:rPr>
          <w:rFonts w:ascii="Franklin Gothic Book" w:eastAsia="Times New Roman" w:hAnsi="Franklin Gothic Book" w:cs="Arial"/>
          <w:lang w:eastAsia="sk-SK"/>
        </w:rPr>
        <w:t>z</w:t>
      </w:r>
      <w:r w:rsidRPr="00310351">
        <w:rPr>
          <w:rFonts w:ascii="Franklin Gothic Book" w:eastAsia="Times New Roman" w:hAnsi="Franklin Gothic Book" w:cs="Arial"/>
          <w:lang w:eastAsia="sk-SK"/>
        </w:rPr>
        <w:t>ákona č.</w:t>
      </w:r>
      <w:r w:rsidR="00AC2ED3" w:rsidRPr="00310351">
        <w:rPr>
          <w:rFonts w:ascii="Franklin Gothic Book" w:eastAsia="Times New Roman" w:hAnsi="Franklin Gothic Book" w:cs="Arial"/>
          <w:lang w:eastAsia="sk-SK"/>
        </w:rPr>
        <w:t xml:space="preserve"> </w:t>
      </w:r>
      <w:r w:rsidRPr="00310351">
        <w:rPr>
          <w:rFonts w:ascii="Franklin Gothic Book" w:eastAsia="Times New Roman" w:hAnsi="Franklin Gothic Book" w:cs="Arial"/>
          <w:lang w:eastAsia="sk-SK"/>
        </w:rPr>
        <w:t>40/1964 Zb. Občiansky zákonník v znení neskorších predpisov</w:t>
      </w:r>
      <w:r w:rsidR="00715523" w:rsidRPr="00310351">
        <w:rPr>
          <w:rFonts w:ascii="Franklin Gothic Book" w:eastAsia="Times New Roman" w:hAnsi="Franklin Gothic Book" w:cs="Arial"/>
          <w:lang w:eastAsia="sk-SK"/>
        </w:rPr>
        <w:t xml:space="preserve"> </w:t>
      </w:r>
      <w:r w:rsidRPr="00310351">
        <w:rPr>
          <w:rFonts w:ascii="Franklin Gothic Book" w:eastAsia="Times New Roman" w:hAnsi="Franklin Gothic Book" w:cs="Arial"/>
          <w:lang w:eastAsia="sk-SK"/>
        </w:rPr>
        <w:t xml:space="preserve">(ďalej len ,,Občiansky zákonník“) bez predchádzajúceho </w:t>
      </w:r>
      <w:r w:rsidR="00AC2ED3" w:rsidRPr="00310351">
        <w:rPr>
          <w:rFonts w:ascii="Franklin Gothic Book" w:eastAsia="Times New Roman" w:hAnsi="Franklin Gothic Book" w:cs="Arial"/>
          <w:lang w:eastAsia="sk-SK"/>
        </w:rPr>
        <w:t xml:space="preserve">písomného </w:t>
      </w:r>
      <w:r w:rsidRPr="00310351">
        <w:rPr>
          <w:rFonts w:ascii="Franklin Gothic Book" w:eastAsia="Times New Roman" w:hAnsi="Franklin Gothic Book" w:cs="Arial"/>
          <w:lang w:eastAsia="sk-SK"/>
        </w:rPr>
        <w:t xml:space="preserve">súhlasu </w:t>
      </w:r>
      <w:r w:rsidR="00AC2ED3" w:rsidRPr="00310351">
        <w:rPr>
          <w:rFonts w:ascii="Franklin Gothic Book" w:eastAsia="Times New Roman" w:hAnsi="Franklin Gothic Book" w:cs="Arial"/>
          <w:lang w:eastAsia="sk-SK"/>
        </w:rPr>
        <w:t>objednávateľa</w:t>
      </w:r>
      <w:r w:rsidRPr="00310351">
        <w:rPr>
          <w:rFonts w:ascii="Franklin Gothic Book" w:eastAsia="Times New Roman" w:hAnsi="Franklin Gothic Book" w:cs="Arial"/>
          <w:lang w:eastAsia="sk-SK"/>
        </w:rPr>
        <w:t xml:space="preserve"> je zakázané. Právny úkon, ktorým budú postúpené pohľadávky </w:t>
      </w:r>
      <w:r w:rsidR="00AC2ED3" w:rsidRPr="00310351">
        <w:rPr>
          <w:rFonts w:ascii="Franklin Gothic Book" w:eastAsia="Times New Roman" w:hAnsi="Franklin Gothic Book" w:cs="Arial"/>
          <w:lang w:eastAsia="sk-SK"/>
        </w:rPr>
        <w:t>dodávateľa</w:t>
      </w:r>
      <w:r w:rsidRPr="00310351">
        <w:rPr>
          <w:rFonts w:ascii="Franklin Gothic Book" w:eastAsia="Times New Roman" w:hAnsi="Franklin Gothic Book" w:cs="Arial"/>
          <w:lang w:eastAsia="sk-SK"/>
        </w:rPr>
        <w:t xml:space="preserve"> v rozpore s dohodou </w:t>
      </w:r>
      <w:r w:rsidR="00AC2ED3" w:rsidRPr="00310351">
        <w:rPr>
          <w:rFonts w:ascii="Franklin Gothic Book" w:eastAsia="Times New Roman" w:hAnsi="Franklin Gothic Book" w:cs="Arial"/>
          <w:lang w:eastAsia="sk-SK"/>
        </w:rPr>
        <w:t xml:space="preserve">objednávateľa </w:t>
      </w:r>
      <w:r w:rsidRPr="00310351">
        <w:rPr>
          <w:rFonts w:ascii="Franklin Gothic Book" w:eastAsia="Times New Roman" w:hAnsi="Franklin Gothic Book" w:cs="Arial"/>
          <w:lang w:eastAsia="sk-SK"/>
        </w:rPr>
        <w:t xml:space="preserve">a </w:t>
      </w:r>
      <w:r w:rsidR="00AC2ED3" w:rsidRPr="00310351">
        <w:rPr>
          <w:rFonts w:ascii="Franklin Gothic Book" w:eastAsia="Times New Roman" w:hAnsi="Franklin Gothic Book" w:cs="Arial"/>
          <w:lang w:eastAsia="sk-SK"/>
        </w:rPr>
        <w:t xml:space="preserve">dodávateľa </w:t>
      </w:r>
      <w:r w:rsidRPr="00310351">
        <w:rPr>
          <w:rFonts w:ascii="Franklin Gothic Book" w:eastAsia="Times New Roman" w:hAnsi="Franklin Gothic Book" w:cs="Arial"/>
          <w:lang w:eastAsia="sk-SK"/>
        </w:rPr>
        <w:t>podľa predchádzajúcej vety bude podľa § 39 Občianskeho zákonníka neplatné a</w:t>
      </w:r>
      <w:r w:rsidR="00726297" w:rsidRPr="00310351">
        <w:rPr>
          <w:rFonts w:ascii="Franklin Gothic Book" w:eastAsia="Times New Roman" w:hAnsi="Franklin Gothic Book" w:cs="Arial"/>
          <w:lang w:eastAsia="sk-SK"/>
        </w:rPr>
        <w:t> </w:t>
      </w:r>
      <w:r w:rsidRPr="00310351">
        <w:rPr>
          <w:rFonts w:ascii="Franklin Gothic Book" w:eastAsia="Times New Roman" w:hAnsi="Franklin Gothic Book" w:cs="Arial"/>
          <w:lang w:eastAsia="sk-SK"/>
        </w:rPr>
        <w:t>porušenie</w:t>
      </w:r>
      <w:r w:rsidR="00726297" w:rsidRPr="00310351">
        <w:rPr>
          <w:rFonts w:ascii="Franklin Gothic Book" w:eastAsia="Times New Roman" w:hAnsi="Franklin Gothic Book" w:cs="Arial"/>
          <w:lang w:eastAsia="sk-SK"/>
        </w:rPr>
        <w:t xml:space="preserve"> </w:t>
      </w:r>
      <w:r w:rsidRPr="00310351">
        <w:rPr>
          <w:rFonts w:ascii="Franklin Gothic Book" w:eastAsia="Times New Roman" w:hAnsi="Franklin Gothic Book" w:cs="Arial"/>
          <w:lang w:eastAsia="sk-SK"/>
        </w:rPr>
        <w:t xml:space="preserve">zákazu podľa prvej vety je sankcionované zmluvnou pokutou vo výške 2 % z istiny pohľadávky postúpenej v rozpore so zákazom. </w:t>
      </w:r>
    </w:p>
    <w:p w14:paraId="25637E32" w14:textId="7BCFBB37" w:rsidR="00DB3745" w:rsidRPr="00310351"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 xml:space="preserve">Týmto nie je dotknutý nárok </w:t>
      </w:r>
      <w:r w:rsidR="00726297" w:rsidRPr="00310351">
        <w:rPr>
          <w:rFonts w:ascii="Franklin Gothic Book" w:eastAsia="Times New Roman" w:hAnsi="Franklin Gothic Book" w:cs="Arial"/>
          <w:lang w:eastAsia="sk-SK"/>
        </w:rPr>
        <w:t>objednávateľa</w:t>
      </w:r>
      <w:r w:rsidRPr="00310351">
        <w:rPr>
          <w:rFonts w:ascii="Franklin Gothic Book" w:eastAsia="Times New Roman" w:hAnsi="Franklin Gothic Book" w:cs="Arial"/>
          <w:lang w:eastAsia="sk-SK"/>
        </w:rPr>
        <w:t xml:space="preserve"> na náhradu škody aj v rozsahu prevyšujúcom výšku dohodnutej zmluvnej pokuty a rovnako týmto nie je dotknutý nárok na inú zmluvnú pokutu podľa tejto zmluvy</w:t>
      </w:r>
      <w:r w:rsidR="00726297" w:rsidRPr="00310351">
        <w:rPr>
          <w:rFonts w:ascii="Franklin Gothic Book" w:eastAsia="Times New Roman" w:hAnsi="Franklin Gothic Book" w:cs="Arial"/>
          <w:lang w:eastAsia="sk-SK"/>
        </w:rPr>
        <w:t>.</w:t>
      </w:r>
    </w:p>
    <w:p w14:paraId="25049DD9" w14:textId="77777777" w:rsidR="00726297" w:rsidRPr="00310351" w:rsidRDefault="00726297" w:rsidP="00DB3745">
      <w:pPr>
        <w:pStyle w:val="Odsekzoznamu"/>
        <w:spacing w:before="120" w:after="0" w:line="240" w:lineRule="auto"/>
        <w:ind w:left="0"/>
        <w:jc w:val="both"/>
        <w:rPr>
          <w:rFonts w:ascii="Franklin Gothic Book" w:eastAsia="Times New Roman" w:hAnsi="Franklin Gothic Book" w:cs="Arial"/>
          <w:lang w:eastAsia="sk-SK"/>
        </w:rPr>
      </w:pPr>
    </w:p>
    <w:p w14:paraId="44ED3D55" w14:textId="4BEE5424" w:rsidR="00DB3745" w:rsidRPr="00310351"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 xml:space="preserve">Akceptácia ručiteľského vyhlásenia podľa § 303 a nasl. </w:t>
      </w:r>
      <w:r w:rsidR="00726297" w:rsidRPr="00310351">
        <w:rPr>
          <w:rFonts w:ascii="Franklin Gothic Book" w:eastAsia="Times New Roman" w:hAnsi="Franklin Gothic Book" w:cs="Arial"/>
          <w:lang w:eastAsia="sk-SK"/>
        </w:rPr>
        <w:t>z</w:t>
      </w:r>
      <w:r w:rsidRPr="00310351">
        <w:rPr>
          <w:rFonts w:ascii="Franklin Gothic Book" w:eastAsia="Times New Roman" w:hAnsi="Franklin Gothic Book" w:cs="Arial"/>
          <w:lang w:eastAsia="sk-SK"/>
        </w:rPr>
        <w:t>ákona č. 513/1991 Zb. Obchodného zákonníka v znení neskorších</w:t>
      </w:r>
      <w:r w:rsidR="00726297" w:rsidRPr="00310351">
        <w:rPr>
          <w:rFonts w:ascii="Franklin Gothic Book" w:eastAsia="Times New Roman" w:hAnsi="Franklin Gothic Book" w:cs="Arial"/>
          <w:lang w:eastAsia="sk-SK"/>
        </w:rPr>
        <w:t xml:space="preserve"> </w:t>
      </w:r>
      <w:r w:rsidRPr="00310351">
        <w:rPr>
          <w:rFonts w:ascii="Franklin Gothic Book" w:eastAsia="Times New Roman" w:hAnsi="Franklin Gothic Book" w:cs="Arial"/>
          <w:lang w:eastAsia="sk-SK"/>
        </w:rPr>
        <w:t xml:space="preserve">predpisov zo strany </w:t>
      </w:r>
      <w:r w:rsidR="00726297" w:rsidRPr="00310351">
        <w:rPr>
          <w:rFonts w:ascii="Franklin Gothic Book" w:eastAsia="Times New Roman" w:hAnsi="Franklin Gothic Book" w:cs="Arial"/>
          <w:lang w:eastAsia="sk-SK"/>
        </w:rPr>
        <w:t>dodávateľa</w:t>
      </w:r>
      <w:r w:rsidRPr="00310351">
        <w:rPr>
          <w:rFonts w:ascii="Franklin Gothic Book" w:eastAsia="Times New Roman" w:hAnsi="Franklin Gothic Book" w:cs="Arial"/>
          <w:lang w:eastAsia="sk-SK"/>
        </w:rPr>
        <w:t xml:space="preserve"> je bez predchádzajúceho súhlasu </w:t>
      </w:r>
      <w:r w:rsidR="00726297" w:rsidRPr="00310351">
        <w:rPr>
          <w:rFonts w:ascii="Franklin Gothic Book" w:eastAsia="Times New Roman" w:hAnsi="Franklin Gothic Book" w:cs="Arial"/>
          <w:lang w:eastAsia="sk-SK"/>
        </w:rPr>
        <w:t>objednávateľa</w:t>
      </w:r>
      <w:r w:rsidRPr="00310351">
        <w:rPr>
          <w:rFonts w:ascii="Franklin Gothic Book" w:eastAsia="Times New Roman" w:hAnsi="Franklin Gothic Book" w:cs="Arial"/>
          <w:lang w:eastAsia="sk-SK"/>
        </w:rPr>
        <w:t xml:space="preserve"> zakázaná. Právny úkon, ktorým </w:t>
      </w:r>
      <w:r w:rsidR="00726297" w:rsidRPr="00310351">
        <w:rPr>
          <w:rFonts w:ascii="Franklin Gothic Book" w:eastAsia="Times New Roman" w:hAnsi="Franklin Gothic Book" w:cs="Arial"/>
          <w:lang w:eastAsia="sk-SK"/>
        </w:rPr>
        <w:t>dodávateľ</w:t>
      </w:r>
      <w:r w:rsidRPr="00310351">
        <w:rPr>
          <w:rFonts w:ascii="Franklin Gothic Book" w:eastAsia="Times New Roman" w:hAnsi="Franklin Gothic Book" w:cs="Arial"/>
          <w:lang w:eastAsia="sk-SK"/>
        </w:rPr>
        <w:t xml:space="preserve"> akceptuje ručiteľské vyhlásenie tretej osoby, na základe ktorého sa tretia osoba stane veriteľom </w:t>
      </w:r>
      <w:r w:rsidR="00726297" w:rsidRPr="00310351">
        <w:rPr>
          <w:rFonts w:ascii="Franklin Gothic Book" w:eastAsia="Times New Roman" w:hAnsi="Franklin Gothic Book" w:cs="Arial"/>
          <w:lang w:eastAsia="sk-SK"/>
        </w:rPr>
        <w:t>objednávateľa</w:t>
      </w:r>
      <w:r w:rsidRPr="00310351">
        <w:rPr>
          <w:rFonts w:ascii="Franklin Gothic Book" w:eastAsia="Times New Roman" w:hAnsi="Franklin Gothic Book" w:cs="Arial"/>
          <w:lang w:eastAsia="sk-SK"/>
        </w:rPr>
        <w:t xml:space="preserve"> v rozpore s dohodou </w:t>
      </w:r>
      <w:r w:rsidR="00726297" w:rsidRPr="00310351">
        <w:rPr>
          <w:rFonts w:ascii="Franklin Gothic Book" w:eastAsia="Times New Roman" w:hAnsi="Franklin Gothic Book" w:cs="Arial"/>
          <w:lang w:eastAsia="sk-SK"/>
        </w:rPr>
        <w:t>dodávateľa</w:t>
      </w:r>
      <w:r w:rsidRPr="00310351">
        <w:rPr>
          <w:rFonts w:ascii="Franklin Gothic Book" w:eastAsia="Times New Roman" w:hAnsi="Franklin Gothic Book" w:cs="Arial"/>
          <w:lang w:eastAsia="sk-SK"/>
        </w:rPr>
        <w:t xml:space="preserve"> a </w:t>
      </w:r>
      <w:r w:rsidR="00726297" w:rsidRPr="00310351">
        <w:rPr>
          <w:rFonts w:ascii="Franklin Gothic Book" w:eastAsia="Times New Roman" w:hAnsi="Franklin Gothic Book" w:cs="Arial"/>
          <w:lang w:eastAsia="sk-SK"/>
        </w:rPr>
        <w:t>objednávateľa</w:t>
      </w:r>
      <w:r w:rsidRPr="00310351">
        <w:rPr>
          <w:rFonts w:ascii="Franklin Gothic Book" w:eastAsia="Times New Roman" w:hAnsi="Franklin Gothic Book" w:cs="Arial"/>
          <w:lang w:eastAsia="sk-SK"/>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5C56BF1E" w14:textId="5421AB05" w:rsidR="00DB3745" w:rsidRPr="00310351"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 xml:space="preserve">Týmto nie je dotknutý nárok </w:t>
      </w:r>
      <w:r w:rsidR="00C06E82" w:rsidRPr="00310351">
        <w:rPr>
          <w:rFonts w:ascii="Franklin Gothic Book" w:eastAsia="Times New Roman" w:hAnsi="Franklin Gothic Book" w:cs="Arial"/>
          <w:lang w:eastAsia="sk-SK"/>
        </w:rPr>
        <w:t>objednávateľa</w:t>
      </w:r>
      <w:r w:rsidRPr="00310351">
        <w:rPr>
          <w:rFonts w:ascii="Franklin Gothic Book" w:eastAsia="Times New Roman" w:hAnsi="Franklin Gothic Book" w:cs="Arial"/>
          <w:lang w:eastAsia="sk-SK"/>
        </w:rPr>
        <w:t xml:space="preserve"> na náhradu škody aj v rozsahu prevyšujúcom výšku dohodnutej zmluvnej pokuty a rovnako týmto nie je dotknutý nárok na inú zmluvnú pokutu podľa tejto zmluvy</w:t>
      </w:r>
    </w:p>
    <w:p w14:paraId="06EEC88E" w14:textId="77777777" w:rsidR="00DB3745" w:rsidRPr="00310351" w:rsidRDefault="00DB3745" w:rsidP="00DB3745">
      <w:pPr>
        <w:pStyle w:val="Odsekzoznamu"/>
        <w:spacing w:before="120" w:after="0" w:line="240" w:lineRule="auto"/>
        <w:ind w:left="0"/>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 xml:space="preserve">      </w:t>
      </w:r>
    </w:p>
    <w:p w14:paraId="11909D38" w14:textId="7269AE7B" w:rsidR="00DB3745" w:rsidRPr="00310351" w:rsidRDefault="00726297" w:rsidP="00C06E82">
      <w:pPr>
        <w:pStyle w:val="Odsekzoznamu"/>
        <w:tabs>
          <w:tab w:val="left" w:pos="426"/>
        </w:tabs>
        <w:spacing w:before="120" w:after="0" w:line="240" w:lineRule="auto"/>
        <w:ind w:left="426"/>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Dodávateľ</w:t>
      </w:r>
      <w:r w:rsidR="00DB3745" w:rsidRPr="00310351">
        <w:rPr>
          <w:rFonts w:ascii="Franklin Gothic Book" w:eastAsia="Times New Roman" w:hAnsi="Franklin Gothic Book" w:cs="Arial"/>
          <w:lang w:eastAsia="sk-SK"/>
        </w:rPr>
        <w:t xml:space="preserve"> sa zaväzuje, že pohľadávky vzniknuté z tejto zmluvy nepoužije ako predmet zálohu. </w:t>
      </w:r>
      <w:r w:rsidRPr="00310351">
        <w:rPr>
          <w:rFonts w:ascii="Franklin Gothic Book" w:eastAsia="Times New Roman" w:hAnsi="Franklin Gothic Book" w:cs="Arial"/>
          <w:lang w:eastAsia="sk-SK"/>
        </w:rPr>
        <w:t>Dodávateľ</w:t>
      </w:r>
      <w:r w:rsidR="00DB3745" w:rsidRPr="00310351">
        <w:rPr>
          <w:rFonts w:ascii="Franklin Gothic Book" w:eastAsia="Times New Roman" w:hAnsi="Franklin Gothic Book" w:cs="Arial"/>
          <w:lang w:eastAsia="sk-SK"/>
        </w:rPr>
        <w:t xml:space="preserve"> sa zaväzuje zdržať sa aj iných právnych úkonov, ktoré by mali za následok zmenu v osobe veriteľa peňažného záväzku voči </w:t>
      </w:r>
      <w:r w:rsidRPr="00310351">
        <w:rPr>
          <w:rFonts w:ascii="Franklin Gothic Book" w:eastAsia="Times New Roman" w:hAnsi="Franklin Gothic Book" w:cs="Arial"/>
          <w:lang w:eastAsia="sk-SK"/>
        </w:rPr>
        <w:t>dodávateľovi</w:t>
      </w:r>
      <w:r w:rsidR="00DB3745" w:rsidRPr="00310351">
        <w:rPr>
          <w:rFonts w:ascii="Franklin Gothic Book" w:eastAsia="Times New Roman" w:hAnsi="Franklin Gothic Book" w:cs="Arial"/>
          <w:lang w:eastAsia="sk-SK"/>
        </w:rPr>
        <w:t>, a to pod sankciou neplatnosti takéhoto úkonu.</w:t>
      </w:r>
    </w:p>
    <w:p w14:paraId="11E03AFB" w14:textId="62435732" w:rsidR="00C93B6F" w:rsidRPr="00310351" w:rsidRDefault="00C93B6F" w:rsidP="00DB3745">
      <w:pPr>
        <w:pStyle w:val="Odsekzoznamu"/>
        <w:spacing w:before="120" w:after="0" w:line="240" w:lineRule="auto"/>
        <w:ind w:left="0"/>
        <w:jc w:val="both"/>
        <w:rPr>
          <w:rFonts w:ascii="Franklin Gothic Book" w:eastAsia="Times New Roman" w:hAnsi="Franklin Gothic Book" w:cs="Arial"/>
          <w:lang w:eastAsia="sk-SK"/>
        </w:rPr>
      </w:pPr>
    </w:p>
    <w:p w14:paraId="572CDDC9" w14:textId="15D4BC73" w:rsidR="00C93B6F" w:rsidRPr="00310351" w:rsidRDefault="00C93B6F" w:rsidP="00145409">
      <w:pPr>
        <w:pStyle w:val="Odsekzoznamu"/>
        <w:tabs>
          <w:tab w:val="left" w:pos="426"/>
        </w:tabs>
        <w:spacing w:after="0" w:line="240" w:lineRule="auto"/>
        <w:ind w:left="0"/>
        <w:jc w:val="both"/>
        <w:rPr>
          <w:rFonts w:ascii="Franklin Gothic Book" w:eastAsia="Times New Roman" w:hAnsi="Franklin Gothic Book" w:cs="Arial"/>
          <w:b/>
          <w:bCs/>
          <w:lang w:eastAsia="sk-SK"/>
        </w:rPr>
      </w:pPr>
      <w:r w:rsidRPr="00310351">
        <w:rPr>
          <w:rFonts w:ascii="Franklin Gothic Book" w:eastAsia="Times New Roman" w:hAnsi="Franklin Gothic Book" w:cs="Arial"/>
          <w:b/>
          <w:bCs/>
          <w:lang w:eastAsia="sk-SK"/>
        </w:rPr>
        <w:t>13.</w:t>
      </w:r>
      <w:r w:rsidRPr="00310351">
        <w:rPr>
          <w:rFonts w:ascii="Franklin Gothic Book" w:eastAsia="Times New Roman" w:hAnsi="Franklin Gothic Book" w:cs="Arial"/>
          <w:lang w:eastAsia="sk-SK"/>
        </w:rPr>
        <w:tab/>
      </w:r>
      <w:r w:rsidRPr="00310351">
        <w:rPr>
          <w:rFonts w:ascii="Franklin Gothic Book" w:eastAsia="Times New Roman" w:hAnsi="Franklin Gothic Book" w:cs="Arial"/>
          <w:b/>
          <w:bCs/>
          <w:lang w:eastAsia="sk-SK"/>
        </w:rPr>
        <w:t>Podmienky účasti</w:t>
      </w:r>
    </w:p>
    <w:p w14:paraId="5323F6BE" w14:textId="5131F981" w:rsidR="00C93B6F" w:rsidRPr="00310351"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P</w:t>
      </w:r>
      <w:r w:rsidR="00A06053" w:rsidRPr="00310351">
        <w:rPr>
          <w:rFonts w:ascii="Franklin Gothic Book" w:eastAsia="Times New Roman" w:hAnsi="Franklin Gothic Book" w:cs="Arial"/>
          <w:lang w:eastAsia="sk-SK"/>
        </w:rPr>
        <w:t>onuku môže predložiť fyzická osoba, právnická osoba alebo skupina takýchto osôb, ktorá na trhu dodáva tovary a poskytuje služby, ktoré sú predmetom tejto zákazky</w:t>
      </w:r>
      <w:r w:rsidRPr="00310351">
        <w:rPr>
          <w:rFonts w:ascii="Franklin Gothic Book" w:eastAsia="Times New Roman" w:hAnsi="Franklin Gothic Book" w:cs="Arial"/>
          <w:lang w:eastAsia="sk-SK"/>
        </w:rPr>
        <w:t>.</w:t>
      </w:r>
    </w:p>
    <w:p w14:paraId="6A49671B" w14:textId="528DEC68" w:rsidR="00A06053" w:rsidRPr="00310351"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U</w:t>
      </w:r>
      <w:r w:rsidR="00A06053" w:rsidRPr="00310351">
        <w:rPr>
          <w:rFonts w:ascii="Franklin Gothic Book" w:eastAsia="Times New Roman" w:hAnsi="Franklin Gothic Book" w:cs="Arial"/>
          <w:lang w:eastAsia="sk-SK"/>
        </w:rPr>
        <w:t>chádzač môže predložiť iba jednu ponuku. Uchádzač nemôže byť v tom istom postupe zadávania zákazky členom skupiny dodávateľov, ktorá predložila ponuku.</w:t>
      </w:r>
    </w:p>
    <w:p w14:paraId="5139C98D" w14:textId="28AA784F" w:rsidR="00A06053" w:rsidRPr="00310351"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U</w:t>
      </w:r>
      <w:r w:rsidR="00A06053" w:rsidRPr="00310351">
        <w:rPr>
          <w:rFonts w:ascii="Franklin Gothic Book" w:eastAsia="Times New Roman" w:hAnsi="Franklin Gothic Book" w:cs="Arial"/>
          <w:lang w:eastAsia="sk-SK"/>
        </w:rPr>
        <w:t>chádzač nemôže mať uložený zákaz účasti vo verejnom obstarávaní potvrdený konečným rozhodnutím v Slovenskej republike alebo v štáte sídla, miesta podnikania alebo obvyklého pobytu</w:t>
      </w:r>
      <w:ins w:id="1" w:author="Obstaravanie" w:date="2022-04-07T13:34:00Z">
        <w:r w:rsidR="004D2FFB" w:rsidRPr="00310351">
          <w:rPr>
            <w:rFonts w:ascii="Franklin Gothic Book" w:eastAsia="Times New Roman" w:hAnsi="Franklin Gothic Book" w:cs="Arial"/>
            <w:lang w:eastAsia="sk-SK"/>
          </w:rPr>
          <w:t xml:space="preserve"> </w:t>
        </w:r>
      </w:ins>
      <w:r w:rsidR="004D2FFB" w:rsidRPr="00310351">
        <w:rPr>
          <w:rFonts w:ascii="Franklin Gothic Book" w:eastAsia="Times New Roman" w:hAnsi="Franklin Gothic Book" w:cs="Arial"/>
          <w:lang w:eastAsia="sk-SK"/>
        </w:rPr>
        <w:t>(verejný obstarávateľ si overí na UVO v registri osôb so zákazom účasti vo V</w:t>
      </w:r>
      <w:r w:rsidR="001F6534" w:rsidRPr="00310351">
        <w:rPr>
          <w:rFonts w:ascii="Franklin Gothic Book" w:eastAsia="Times New Roman" w:hAnsi="Franklin Gothic Book" w:cs="Arial"/>
          <w:lang w:eastAsia="sk-SK"/>
        </w:rPr>
        <w:t>O).</w:t>
      </w:r>
    </w:p>
    <w:p w14:paraId="73EC3892" w14:textId="75773D29" w:rsidR="00DB3745" w:rsidRPr="00310351" w:rsidRDefault="00DB3745" w:rsidP="00DB3745">
      <w:pPr>
        <w:pStyle w:val="Odsekzoznamu"/>
        <w:spacing w:before="120" w:after="0" w:line="240" w:lineRule="auto"/>
        <w:ind w:left="0"/>
        <w:jc w:val="both"/>
        <w:rPr>
          <w:rFonts w:ascii="Franklin Gothic Book" w:eastAsia="Times New Roman" w:hAnsi="Franklin Gothic Book" w:cs="Arial"/>
          <w:b/>
          <w:bCs/>
          <w:lang w:eastAsia="sk-SK"/>
        </w:rPr>
      </w:pPr>
      <w:r w:rsidRPr="00310351">
        <w:rPr>
          <w:rFonts w:ascii="Franklin Gothic Book" w:eastAsia="Times New Roman" w:hAnsi="Franklin Gothic Book" w:cs="Arial"/>
          <w:b/>
          <w:bCs/>
          <w:lang w:eastAsia="sk-SK"/>
        </w:rPr>
        <w:t xml:space="preserve"> </w:t>
      </w:r>
      <w:bookmarkEnd w:id="0"/>
    </w:p>
    <w:p w14:paraId="7A72337E" w14:textId="3519CCFC" w:rsidR="00264A34" w:rsidRPr="00310351"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lang w:eastAsia="sk-SK"/>
        </w:rPr>
      </w:pPr>
      <w:r w:rsidRPr="00310351">
        <w:rPr>
          <w:rFonts w:ascii="Franklin Gothic Book" w:eastAsia="Times New Roman" w:hAnsi="Franklin Gothic Book" w:cs="Arial"/>
          <w:b/>
          <w:bCs/>
          <w:lang w:eastAsia="sk-SK"/>
        </w:rPr>
        <w:t>14.</w:t>
      </w:r>
      <w:r w:rsidRPr="00310351">
        <w:rPr>
          <w:rFonts w:ascii="Franklin Gothic Book" w:eastAsia="Times New Roman" w:hAnsi="Franklin Gothic Book" w:cs="Arial"/>
          <w:b/>
          <w:bCs/>
          <w:lang w:eastAsia="sk-SK"/>
        </w:rPr>
        <w:tab/>
        <w:t>Ponuka:</w:t>
      </w:r>
    </w:p>
    <w:p w14:paraId="39D9C107" w14:textId="053D9C37" w:rsidR="00264A34" w:rsidRPr="00310351"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lang w:eastAsia="sk-SK"/>
        </w:rPr>
      </w:pPr>
      <w:r w:rsidRPr="00310351">
        <w:rPr>
          <w:rFonts w:ascii="Franklin Gothic Book" w:eastAsia="Times New Roman" w:hAnsi="Franklin Gothic Book" w:cs="Arial"/>
          <w:b/>
          <w:bCs/>
          <w:lang w:eastAsia="sk-SK"/>
        </w:rPr>
        <w:tab/>
      </w:r>
      <w:r w:rsidRPr="00310351">
        <w:rPr>
          <w:rFonts w:ascii="Franklin Gothic Book" w:eastAsia="Times New Roman" w:hAnsi="Franklin Gothic Book" w:cs="Arial"/>
          <w:lang w:eastAsia="sk-SK"/>
        </w:rPr>
        <w:t>Uchádzač predkladá nasledovné doklady a dokumenty:</w:t>
      </w:r>
    </w:p>
    <w:p w14:paraId="279E8EFF" w14:textId="77777777" w:rsidR="00C06E82" w:rsidRPr="00310351" w:rsidRDefault="00C06E82" w:rsidP="00264A34">
      <w:pPr>
        <w:pStyle w:val="Odsekzoznamu"/>
        <w:tabs>
          <w:tab w:val="left" w:pos="426"/>
        </w:tabs>
        <w:spacing w:before="120" w:after="0" w:line="240" w:lineRule="auto"/>
        <w:ind w:left="0"/>
        <w:jc w:val="both"/>
        <w:rPr>
          <w:rFonts w:ascii="Franklin Gothic Book" w:eastAsia="Times New Roman" w:hAnsi="Franklin Gothic Book" w:cs="Arial"/>
          <w:lang w:eastAsia="sk-SK"/>
        </w:rPr>
      </w:pPr>
    </w:p>
    <w:p w14:paraId="2147EB0B" w14:textId="2C0EAD3D" w:rsidR="00C06E82" w:rsidRPr="00310351" w:rsidRDefault="00145409" w:rsidP="00264A34">
      <w:pPr>
        <w:pStyle w:val="Odsekzoznamu"/>
        <w:numPr>
          <w:ilvl w:val="0"/>
          <w:numId w:val="5"/>
        </w:numPr>
        <w:tabs>
          <w:tab w:val="left" w:pos="426"/>
        </w:tabs>
        <w:spacing w:before="120" w:after="0" w:line="240" w:lineRule="auto"/>
        <w:jc w:val="both"/>
        <w:rPr>
          <w:rFonts w:ascii="Franklin Gothic Book" w:eastAsia="Times New Roman" w:hAnsi="Franklin Gothic Book" w:cs="Arial"/>
          <w:lang w:eastAsia="sk-SK"/>
        </w:rPr>
      </w:pPr>
      <w:r w:rsidRPr="00310351">
        <w:rPr>
          <w:rFonts w:ascii="Franklin Gothic Book" w:eastAsia="Times New Roman" w:hAnsi="Franklin Gothic Book" w:cs="Arial"/>
          <w:b/>
          <w:bCs/>
          <w:lang w:eastAsia="sk-SK"/>
        </w:rPr>
        <w:t>Vyplnené, d</w:t>
      </w:r>
      <w:r w:rsidR="00264A34" w:rsidRPr="00310351">
        <w:rPr>
          <w:rFonts w:ascii="Franklin Gothic Book" w:eastAsia="Times New Roman" w:hAnsi="Franklin Gothic Book" w:cs="Arial"/>
          <w:b/>
          <w:bCs/>
          <w:lang w:eastAsia="sk-SK"/>
        </w:rPr>
        <w:t>atovan</w:t>
      </w:r>
      <w:r w:rsidR="00C06E82" w:rsidRPr="00310351">
        <w:rPr>
          <w:rFonts w:ascii="Franklin Gothic Book" w:eastAsia="Times New Roman" w:hAnsi="Franklin Gothic Book" w:cs="Arial"/>
          <w:b/>
          <w:bCs/>
          <w:lang w:eastAsia="sk-SK"/>
        </w:rPr>
        <w:t>é</w:t>
      </w:r>
      <w:r w:rsidR="00264A34" w:rsidRPr="00310351">
        <w:rPr>
          <w:rFonts w:ascii="Franklin Gothic Book" w:eastAsia="Times New Roman" w:hAnsi="Franklin Gothic Book" w:cs="Arial"/>
          <w:b/>
          <w:bCs/>
          <w:lang w:eastAsia="sk-SK"/>
        </w:rPr>
        <w:t xml:space="preserve"> a štatutárnym orgánom podpísan</w:t>
      </w:r>
      <w:r w:rsidR="00C06E82" w:rsidRPr="00310351">
        <w:rPr>
          <w:rFonts w:ascii="Franklin Gothic Book" w:eastAsia="Times New Roman" w:hAnsi="Franklin Gothic Book" w:cs="Arial"/>
          <w:b/>
          <w:bCs/>
          <w:lang w:eastAsia="sk-SK"/>
        </w:rPr>
        <w:t>é</w:t>
      </w:r>
      <w:r w:rsidR="00264A34" w:rsidRPr="00310351">
        <w:rPr>
          <w:rFonts w:ascii="Franklin Gothic Book" w:eastAsia="Times New Roman" w:hAnsi="Franklin Gothic Book" w:cs="Arial"/>
          <w:b/>
          <w:bCs/>
          <w:lang w:eastAsia="sk-SK"/>
        </w:rPr>
        <w:t>, opečiatkovan</w:t>
      </w:r>
      <w:r w:rsidR="00C06E82" w:rsidRPr="00310351">
        <w:rPr>
          <w:rFonts w:ascii="Franklin Gothic Book" w:eastAsia="Times New Roman" w:hAnsi="Franklin Gothic Book" w:cs="Arial"/>
          <w:b/>
          <w:bCs/>
          <w:lang w:eastAsia="sk-SK"/>
        </w:rPr>
        <w:t xml:space="preserve">é </w:t>
      </w:r>
      <w:r w:rsidR="00C06E82" w:rsidRPr="00310351">
        <w:rPr>
          <w:rFonts w:ascii="Franklin Gothic Book" w:eastAsia="Times New Roman" w:hAnsi="Franklin Gothic Book" w:cs="Arial"/>
          <w:lang w:eastAsia="sk-SK"/>
        </w:rPr>
        <w:t>prílohy tejto výzvy:</w:t>
      </w:r>
    </w:p>
    <w:p w14:paraId="4A18C53E" w14:textId="73F03251" w:rsidR="00E601DB" w:rsidRPr="00310351" w:rsidRDefault="00E601DB" w:rsidP="00E601DB">
      <w:pPr>
        <w:pStyle w:val="Odsekzoznamu"/>
        <w:numPr>
          <w:ilvl w:val="0"/>
          <w:numId w:val="10"/>
        </w:numPr>
        <w:tabs>
          <w:tab w:val="left" w:pos="426"/>
        </w:tabs>
        <w:spacing w:before="120" w:after="0" w:line="240" w:lineRule="auto"/>
        <w:ind w:left="1134" w:hanging="283"/>
        <w:jc w:val="both"/>
        <w:rPr>
          <w:rFonts w:ascii="Franklin Gothic Book" w:eastAsia="Times New Roman" w:hAnsi="Franklin Gothic Book" w:cs="Arial"/>
          <w:b/>
          <w:bCs/>
          <w:lang w:eastAsia="sk-SK"/>
        </w:rPr>
      </w:pPr>
      <w:r w:rsidRPr="00310351">
        <w:rPr>
          <w:rFonts w:ascii="Franklin Gothic Book" w:eastAsia="Times New Roman" w:hAnsi="Franklin Gothic Book" w:cs="Arial"/>
          <w:b/>
          <w:bCs/>
          <w:lang w:eastAsia="sk-SK"/>
        </w:rPr>
        <w:lastRenderedPageBreak/>
        <w:t>Príloha č. 2 výzvy: Výkaz výmer 3. poschodie a Výkaz výmer 4. poschodie,</w:t>
      </w:r>
    </w:p>
    <w:p w14:paraId="66F2A6B8" w14:textId="7CFC6261" w:rsidR="00E57D4D" w:rsidRPr="00310351" w:rsidRDefault="00145409" w:rsidP="00C06E82">
      <w:pPr>
        <w:pStyle w:val="Odsekzoznamu"/>
        <w:numPr>
          <w:ilvl w:val="0"/>
          <w:numId w:val="9"/>
        </w:numPr>
        <w:tabs>
          <w:tab w:val="left" w:pos="426"/>
        </w:tabs>
        <w:spacing w:before="120" w:after="0" w:line="240" w:lineRule="auto"/>
        <w:ind w:left="1134" w:hanging="283"/>
        <w:jc w:val="both"/>
        <w:rPr>
          <w:rFonts w:ascii="Franklin Gothic Book" w:eastAsia="Times New Roman" w:hAnsi="Franklin Gothic Book" w:cs="Arial"/>
          <w:lang w:eastAsia="sk-SK"/>
        </w:rPr>
      </w:pPr>
      <w:r w:rsidRPr="00310351">
        <w:rPr>
          <w:rFonts w:ascii="Franklin Gothic Book" w:eastAsia="Times New Roman" w:hAnsi="Franklin Gothic Book" w:cs="Arial"/>
          <w:b/>
          <w:bCs/>
          <w:lang w:eastAsia="sk-SK"/>
        </w:rPr>
        <w:t xml:space="preserve">Príloha č. </w:t>
      </w:r>
      <w:r w:rsidR="00E601DB" w:rsidRPr="00310351">
        <w:rPr>
          <w:rFonts w:ascii="Franklin Gothic Book" w:eastAsia="Times New Roman" w:hAnsi="Franklin Gothic Book" w:cs="Arial"/>
          <w:b/>
          <w:bCs/>
          <w:lang w:eastAsia="sk-SK"/>
        </w:rPr>
        <w:t>3</w:t>
      </w:r>
      <w:r w:rsidRPr="00310351">
        <w:rPr>
          <w:rFonts w:ascii="Franklin Gothic Book" w:eastAsia="Times New Roman" w:hAnsi="Franklin Gothic Book" w:cs="Arial"/>
          <w:b/>
          <w:bCs/>
          <w:lang w:eastAsia="sk-SK"/>
        </w:rPr>
        <w:t xml:space="preserve"> výzvy: Návrh na plnenie kritéria, </w:t>
      </w:r>
      <w:r w:rsidRPr="00310351">
        <w:rPr>
          <w:rFonts w:ascii="Franklin Gothic Book" w:eastAsia="Times New Roman" w:hAnsi="Franklin Gothic Book" w:cs="Arial"/>
          <w:lang w:eastAsia="sk-SK"/>
        </w:rPr>
        <w:t xml:space="preserve">t. j. </w:t>
      </w:r>
      <w:r w:rsidR="00264A34" w:rsidRPr="00310351">
        <w:rPr>
          <w:rFonts w:ascii="Franklin Gothic Book" w:eastAsia="Times New Roman" w:hAnsi="Franklin Gothic Book" w:cs="Arial"/>
          <w:b/>
          <w:bCs/>
          <w:lang w:eastAsia="sk-SK"/>
        </w:rPr>
        <w:t>Cenová ponuka</w:t>
      </w:r>
      <w:r w:rsidRPr="00310351">
        <w:rPr>
          <w:rFonts w:ascii="Franklin Gothic Book" w:eastAsia="Times New Roman" w:hAnsi="Franklin Gothic Book" w:cs="Arial"/>
          <w:b/>
          <w:bCs/>
          <w:lang w:eastAsia="sk-SK"/>
        </w:rPr>
        <w:t xml:space="preserve">, </w:t>
      </w:r>
      <w:r w:rsidRPr="00310351">
        <w:rPr>
          <w:rFonts w:ascii="Franklin Gothic Book" w:eastAsia="Times New Roman" w:hAnsi="Franklin Gothic Book" w:cs="Arial"/>
          <w:lang w:eastAsia="sk-SK"/>
        </w:rPr>
        <w:t>v ktorej uchádzač uvedie</w:t>
      </w:r>
      <w:r w:rsidR="00310351" w:rsidRPr="00310351">
        <w:rPr>
          <w:rFonts w:ascii="Franklin Gothic Book" w:eastAsia="Times New Roman" w:hAnsi="Franklin Gothic Book" w:cs="Arial"/>
          <w:lang w:eastAsia="sk-SK"/>
        </w:rPr>
        <w:t xml:space="preserve"> celkovú cenu za predmet zákazky, ktorá predstavuje súčet ceny uvedenej vo Výkaze výmer 3. poschodie a Výkaze výmer 4. poschodie</w:t>
      </w:r>
      <w:r w:rsidRPr="00310351">
        <w:rPr>
          <w:rFonts w:ascii="Franklin Gothic Book" w:eastAsia="Times New Roman" w:hAnsi="Franklin Gothic Book" w:cs="Arial"/>
          <w:lang w:eastAsia="sk-SK"/>
        </w:rPr>
        <w:t xml:space="preserve"> </w:t>
      </w:r>
      <w:r w:rsidR="00E57D4D" w:rsidRPr="00310351">
        <w:rPr>
          <w:rFonts w:ascii="Franklin Gothic Book" w:eastAsia="Times New Roman" w:hAnsi="Franklin Gothic Book" w:cs="Arial"/>
          <w:lang w:eastAsia="sk-SK"/>
        </w:rPr>
        <w:t>– Cen</w:t>
      </w:r>
      <w:r w:rsidRPr="00310351">
        <w:rPr>
          <w:rFonts w:ascii="Franklin Gothic Book" w:eastAsia="Times New Roman" w:hAnsi="Franklin Gothic Book" w:cs="Arial"/>
          <w:lang w:eastAsia="sk-SK"/>
        </w:rPr>
        <w:t>u</w:t>
      </w:r>
      <w:r w:rsidR="00E57D4D" w:rsidRPr="00310351">
        <w:rPr>
          <w:rFonts w:ascii="Franklin Gothic Book" w:eastAsia="Times New Roman" w:hAnsi="Franklin Gothic Book" w:cs="Arial"/>
          <w:lang w:eastAsia="sk-SK"/>
        </w:rPr>
        <w:t xml:space="preserve"> v EUR bez DPH, DPH a Cen</w:t>
      </w:r>
      <w:r w:rsidRPr="00310351">
        <w:rPr>
          <w:rFonts w:ascii="Franklin Gothic Book" w:eastAsia="Times New Roman" w:hAnsi="Franklin Gothic Book" w:cs="Arial"/>
          <w:lang w:eastAsia="sk-SK"/>
        </w:rPr>
        <w:t>u</w:t>
      </w:r>
      <w:r w:rsidR="00E57D4D" w:rsidRPr="00310351">
        <w:rPr>
          <w:rFonts w:ascii="Franklin Gothic Book" w:eastAsia="Times New Roman" w:hAnsi="Franklin Gothic Book" w:cs="Arial"/>
          <w:lang w:eastAsia="sk-SK"/>
        </w:rPr>
        <w:t xml:space="preserve"> v EUR s DPH (v súlade s pokynmi uvedenými v bode 10. tejto výzvy).</w:t>
      </w:r>
    </w:p>
    <w:p w14:paraId="14740A7C" w14:textId="74E01DCA" w:rsidR="00264A34" w:rsidRPr="00310351" w:rsidRDefault="00E57D4D" w:rsidP="00E57D4D">
      <w:pPr>
        <w:pStyle w:val="Odsekzoznamu"/>
        <w:tabs>
          <w:tab w:val="left" w:pos="426"/>
        </w:tabs>
        <w:spacing w:before="120" w:after="0" w:line="240" w:lineRule="auto"/>
        <w:ind w:left="780"/>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Uchádzač predkladá scan</w:t>
      </w:r>
      <w:r w:rsidR="00145409" w:rsidRPr="00310351">
        <w:rPr>
          <w:rFonts w:ascii="Franklin Gothic Book" w:eastAsia="Times New Roman" w:hAnsi="Franklin Gothic Book" w:cs="Arial"/>
          <w:lang w:eastAsia="sk-SK"/>
        </w:rPr>
        <w:t>y</w:t>
      </w:r>
      <w:r w:rsidRPr="00310351">
        <w:rPr>
          <w:rFonts w:ascii="Franklin Gothic Book" w:eastAsia="Times New Roman" w:hAnsi="Franklin Gothic Book" w:cs="Arial"/>
          <w:lang w:eastAsia="sk-SK"/>
        </w:rPr>
        <w:t xml:space="preserve"> datovan</w:t>
      </w:r>
      <w:r w:rsidR="00145409" w:rsidRPr="00310351">
        <w:rPr>
          <w:rFonts w:ascii="Franklin Gothic Book" w:eastAsia="Times New Roman" w:hAnsi="Franklin Gothic Book" w:cs="Arial"/>
          <w:lang w:eastAsia="sk-SK"/>
        </w:rPr>
        <w:t>ých</w:t>
      </w:r>
      <w:r w:rsidRPr="00310351">
        <w:rPr>
          <w:rFonts w:ascii="Franklin Gothic Book" w:eastAsia="Times New Roman" w:hAnsi="Franklin Gothic Book" w:cs="Arial"/>
          <w:lang w:eastAsia="sk-SK"/>
        </w:rPr>
        <w:t>, podpísan</w:t>
      </w:r>
      <w:r w:rsidR="00145409" w:rsidRPr="00310351">
        <w:rPr>
          <w:rFonts w:ascii="Franklin Gothic Book" w:eastAsia="Times New Roman" w:hAnsi="Franklin Gothic Book" w:cs="Arial"/>
          <w:lang w:eastAsia="sk-SK"/>
        </w:rPr>
        <w:t>ých</w:t>
      </w:r>
      <w:r w:rsidRPr="00310351">
        <w:rPr>
          <w:rFonts w:ascii="Franklin Gothic Book" w:eastAsia="Times New Roman" w:hAnsi="Franklin Gothic Book" w:cs="Arial"/>
          <w:lang w:eastAsia="sk-SK"/>
        </w:rPr>
        <w:t xml:space="preserve"> a</w:t>
      </w:r>
      <w:r w:rsidR="00145409" w:rsidRPr="00310351">
        <w:rPr>
          <w:rFonts w:ascii="Franklin Gothic Book" w:eastAsia="Times New Roman" w:hAnsi="Franklin Gothic Book" w:cs="Arial"/>
          <w:lang w:eastAsia="sk-SK"/>
        </w:rPr>
        <w:t> </w:t>
      </w:r>
      <w:r w:rsidRPr="00310351">
        <w:rPr>
          <w:rFonts w:ascii="Franklin Gothic Book" w:eastAsia="Times New Roman" w:hAnsi="Franklin Gothic Book" w:cs="Arial"/>
          <w:lang w:eastAsia="sk-SK"/>
        </w:rPr>
        <w:t>opečiatkovan</w:t>
      </w:r>
      <w:r w:rsidR="00145409" w:rsidRPr="00310351">
        <w:rPr>
          <w:rFonts w:ascii="Franklin Gothic Book" w:eastAsia="Times New Roman" w:hAnsi="Franklin Gothic Book" w:cs="Arial"/>
          <w:lang w:eastAsia="sk-SK"/>
        </w:rPr>
        <w:t xml:space="preserve">ých dokladov. </w:t>
      </w:r>
      <w:r w:rsidRPr="00310351">
        <w:rPr>
          <w:rFonts w:ascii="Franklin Gothic Book" w:eastAsia="Times New Roman" w:hAnsi="Franklin Gothic Book" w:cs="Arial"/>
          <w:lang w:eastAsia="sk-SK"/>
        </w:rPr>
        <w:t xml:space="preserve"> </w:t>
      </w:r>
    </w:p>
    <w:p w14:paraId="10F99BED" w14:textId="412D5F63" w:rsidR="00825149" w:rsidRPr="00310351" w:rsidRDefault="00E57D4D" w:rsidP="00825149">
      <w:pPr>
        <w:pStyle w:val="Odsekzoznamu"/>
        <w:tabs>
          <w:tab w:val="left" w:pos="426"/>
        </w:tabs>
        <w:spacing w:after="0" w:line="240" w:lineRule="auto"/>
        <w:ind w:left="780"/>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V navrhnutej cene požaduje</w:t>
      </w:r>
      <w:r w:rsidR="00145409" w:rsidRPr="00310351">
        <w:rPr>
          <w:rFonts w:ascii="Franklin Gothic Book" w:eastAsia="Times New Roman" w:hAnsi="Franklin Gothic Book" w:cs="Arial"/>
          <w:lang w:eastAsia="sk-SK"/>
        </w:rPr>
        <w:t xml:space="preserve"> verejný obstarávateľ</w:t>
      </w:r>
      <w:r w:rsidRPr="00310351">
        <w:rPr>
          <w:rFonts w:ascii="Franklin Gothic Book" w:eastAsia="Times New Roman" w:hAnsi="Franklin Gothic Book" w:cs="Arial"/>
          <w:lang w:eastAsia="sk-SK"/>
        </w:rPr>
        <w:t xml:space="preserve"> zahrnúť všetky náklad</w:t>
      </w:r>
      <w:r w:rsidR="00825149" w:rsidRPr="00310351">
        <w:rPr>
          <w:rFonts w:ascii="Franklin Gothic Book" w:eastAsia="Times New Roman" w:hAnsi="Franklin Gothic Book" w:cs="Arial"/>
          <w:lang w:eastAsia="sk-SK"/>
        </w:rPr>
        <w:t>y.</w:t>
      </w:r>
    </w:p>
    <w:p w14:paraId="251025A5" w14:textId="051B2687" w:rsidR="00DB3745" w:rsidRPr="00310351" w:rsidRDefault="00DB3745" w:rsidP="00F76D42">
      <w:pPr>
        <w:tabs>
          <w:tab w:val="left" w:pos="426"/>
        </w:tabs>
        <w:spacing w:after="0"/>
        <w:jc w:val="both"/>
        <w:rPr>
          <w:rFonts w:ascii="Franklin Gothic Book" w:hAnsi="Franklin Gothic Book" w:cs="Times New Roman"/>
        </w:rPr>
      </w:pPr>
    </w:p>
    <w:p w14:paraId="7DA1BC4A" w14:textId="1FE459E7" w:rsidR="00825149" w:rsidRPr="00310351" w:rsidRDefault="00825149" w:rsidP="00F76D42">
      <w:pPr>
        <w:tabs>
          <w:tab w:val="left" w:pos="426"/>
        </w:tabs>
        <w:spacing w:after="0"/>
        <w:jc w:val="both"/>
        <w:rPr>
          <w:rFonts w:ascii="Franklin Gothic Book" w:hAnsi="Franklin Gothic Book" w:cs="Times New Roman"/>
          <w:b/>
          <w:bCs/>
        </w:rPr>
      </w:pPr>
      <w:r w:rsidRPr="00310351">
        <w:rPr>
          <w:rFonts w:ascii="Franklin Gothic Book" w:hAnsi="Franklin Gothic Book" w:cs="Times New Roman"/>
          <w:b/>
          <w:bCs/>
        </w:rPr>
        <w:t>15.</w:t>
      </w:r>
      <w:r w:rsidRPr="00310351">
        <w:rPr>
          <w:rFonts w:ascii="Franklin Gothic Book" w:hAnsi="Franklin Gothic Book" w:cs="Times New Roman"/>
        </w:rPr>
        <w:tab/>
      </w:r>
      <w:r w:rsidRPr="00310351">
        <w:rPr>
          <w:rFonts w:ascii="Franklin Gothic Book" w:hAnsi="Franklin Gothic Book" w:cs="Times New Roman"/>
          <w:b/>
          <w:bCs/>
        </w:rPr>
        <w:t>Dôvody na zrušenie Výzvy:</w:t>
      </w:r>
    </w:p>
    <w:p w14:paraId="13F2305A" w14:textId="250A595B" w:rsidR="00825149" w:rsidRPr="00310351" w:rsidRDefault="00825149" w:rsidP="00F76D42">
      <w:pPr>
        <w:tabs>
          <w:tab w:val="left" w:pos="426"/>
        </w:tabs>
        <w:spacing w:after="0"/>
        <w:jc w:val="both"/>
        <w:rPr>
          <w:rFonts w:ascii="Franklin Gothic Book" w:hAnsi="Franklin Gothic Book" w:cs="Times New Roman"/>
        </w:rPr>
      </w:pPr>
      <w:r w:rsidRPr="00310351">
        <w:rPr>
          <w:rFonts w:ascii="Franklin Gothic Book" w:hAnsi="Franklin Gothic Book" w:cs="Times New Roman"/>
          <w:b/>
          <w:bCs/>
        </w:rPr>
        <w:tab/>
      </w:r>
      <w:r w:rsidRPr="00310351">
        <w:rPr>
          <w:rFonts w:ascii="Franklin Gothic Book" w:hAnsi="Franklin Gothic Book" w:cs="Times New Roman"/>
        </w:rPr>
        <w:t>Verejný obstarávateľ môže zrušiť použitý postup zadávania zákazky z nasledovných dôvodov:</w:t>
      </w:r>
    </w:p>
    <w:p w14:paraId="7D68C8ED" w14:textId="793D8625" w:rsidR="00914E48" w:rsidRPr="00310351" w:rsidRDefault="00145409" w:rsidP="00145409">
      <w:pPr>
        <w:pStyle w:val="Odsekzoznamu"/>
        <w:spacing w:after="0" w:line="240" w:lineRule="auto"/>
        <w:ind w:left="426"/>
        <w:jc w:val="both"/>
        <w:rPr>
          <w:rFonts w:ascii="Franklin Gothic Book" w:eastAsia="Times New Roman" w:hAnsi="Franklin Gothic Book" w:cs="Arial"/>
          <w:b/>
          <w:lang w:eastAsia="sk-SK"/>
        </w:rPr>
      </w:pPr>
      <w:r w:rsidRPr="00310351">
        <w:rPr>
          <w:rFonts w:ascii="Franklin Gothic Book" w:eastAsia="Times New Roman" w:hAnsi="Franklin Gothic Book" w:cs="Arial"/>
          <w:lang w:eastAsia="sk-SK"/>
        </w:rPr>
        <w:t xml:space="preserve">- </w:t>
      </w:r>
      <w:r w:rsidR="00914E48" w:rsidRPr="00310351">
        <w:rPr>
          <w:rFonts w:ascii="Franklin Gothic Book" w:eastAsia="Times New Roman" w:hAnsi="Franklin Gothic Book" w:cs="Arial"/>
          <w:lang w:eastAsia="sk-SK"/>
        </w:rPr>
        <w:t>nebola predložená žiadna ponuka,</w:t>
      </w:r>
      <w:r w:rsidR="007E28D2" w:rsidRPr="00310351">
        <w:rPr>
          <w:rFonts w:ascii="Franklin Gothic Book" w:eastAsia="Times New Roman" w:hAnsi="Franklin Gothic Book" w:cs="Arial"/>
          <w:lang w:eastAsia="sk-SK"/>
        </w:rPr>
        <w:t xml:space="preserve"> alebo bola predložená iba jedna ponuka,</w:t>
      </w:r>
    </w:p>
    <w:p w14:paraId="37F11E84" w14:textId="1C4E3C4D" w:rsidR="00914E48" w:rsidRPr="00310351" w:rsidRDefault="00145409" w:rsidP="00145409">
      <w:pPr>
        <w:pStyle w:val="Odsekzoznamu"/>
        <w:spacing w:after="0" w:line="240" w:lineRule="auto"/>
        <w:ind w:left="426"/>
        <w:jc w:val="both"/>
        <w:rPr>
          <w:rFonts w:ascii="Franklin Gothic Book" w:eastAsia="Times New Roman" w:hAnsi="Franklin Gothic Book" w:cs="Arial"/>
          <w:b/>
          <w:lang w:eastAsia="sk-SK"/>
        </w:rPr>
      </w:pPr>
      <w:r w:rsidRPr="00310351">
        <w:rPr>
          <w:rFonts w:ascii="Franklin Gothic Book" w:eastAsia="Times New Roman" w:hAnsi="Franklin Gothic Book" w:cs="Arial"/>
          <w:lang w:eastAsia="sk-SK"/>
        </w:rPr>
        <w:t xml:space="preserve">- </w:t>
      </w:r>
      <w:r w:rsidR="00914E48" w:rsidRPr="00310351">
        <w:rPr>
          <w:rFonts w:ascii="Franklin Gothic Book" w:eastAsia="Times New Roman" w:hAnsi="Franklin Gothic Book" w:cs="Arial"/>
          <w:lang w:eastAsia="sk-SK"/>
        </w:rPr>
        <w:t xml:space="preserve">ani jeden uchádzač nesplnil podmienky </w:t>
      </w:r>
      <w:r w:rsidRPr="00310351">
        <w:rPr>
          <w:rFonts w:ascii="Franklin Gothic Book" w:eastAsia="Times New Roman" w:hAnsi="Franklin Gothic Book" w:cs="Arial"/>
          <w:lang w:eastAsia="sk-SK"/>
        </w:rPr>
        <w:t>v</w:t>
      </w:r>
      <w:r w:rsidR="00914E48" w:rsidRPr="00310351">
        <w:rPr>
          <w:rFonts w:ascii="Franklin Gothic Book" w:eastAsia="Times New Roman" w:hAnsi="Franklin Gothic Book" w:cs="Arial"/>
          <w:lang w:eastAsia="sk-SK"/>
        </w:rPr>
        <w:t>ýzvy,</w:t>
      </w:r>
    </w:p>
    <w:p w14:paraId="094FACB6" w14:textId="4850293C" w:rsidR="00145409" w:rsidRPr="00310351" w:rsidRDefault="00145409" w:rsidP="00145409">
      <w:pPr>
        <w:pStyle w:val="Odsekzoznamu"/>
        <w:spacing w:after="0" w:line="240" w:lineRule="auto"/>
        <w:ind w:left="426"/>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 xml:space="preserve">- </w:t>
      </w:r>
      <w:r w:rsidR="00914E48" w:rsidRPr="00310351">
        <w:rPr>
          <w:rFonts w:ascii="Franklin Gothic Book" w:eastAsia="Times New Roman" w:hAnsi="Franklin Gothic Book" w:cs="Arial"/>
          <w:lang w:eastAsia="sk-SK"/>
        </w:rPr>
        <w:t>zmenili sa okolnosti, za ktorých sa vyhlásilo toto verejné obstarávanie,</w:t>
      </w:r>
    </w:p>
    <w:p w14:paraId="464ABCF0" w14:textId="60458F0D" w:rsidR="007E28D2" w:rsidRDefault="007E28D2" w:rsidP="00145409">
      <w:pPr>
        <w:pStyle w:val="Odsekzoznamu"/>
        <w:spacing w:after="0" w:line="240" w:lineRule="auto"/>
        <w:ind w:left="426"/>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 ak navrhovaná cena bude vyššia ak finančný limit zákazky s nízkou hodnotou</w:t>
      </w:r>
      <w:r w:rsidR="00A15292">
        <w:rPr>
          <w:rFonts w:ascii="Franklin Gothic Book" w:eastAsia="Times New Roman" w:hAnsi="Franklin Gothic Book" w:cs="Arial"/>
          <w:lang w:eastAsia="sk-SK"/>
        </w:rPr>
        <w:t>,</w:t>
      </w:r>
    </w:p>
    <w:p w14:paraId="678DD2E4" w14:textId="3DD37A3E" w:rsidR="00A15292" w:rsidRPr="00310351" w:rsidRDefault="00A15292" w:rsidP="00145409">
      <w:pPr>
        <w:pStyle w:val="Odsekzoznamu"/>
        <w:spacing w:after="0" w:line="240" w:lineRule="auto"/>
        <w:ind w:left="426"/>
        <w:jc w:val="both"/>
        <w:rPr>
          <w:rFonts w:ascii="Franklin Gothic Book" w:eastAsia="Calibri" w:hAnsi="Franklin Gothic Book" w:cs="Arial"/>
        </w:rPr>
      </w:pPr>
      <w:r>
        <w:rPr>
          <w:rFonts w:ascii="Franklin Gothic Book" w:eastAsia="Times New Roman" w:hAnsi="Franklin Gothic Book" w:cs="Arial"/>
          <w:lang w:eastAsia="sk-SK"/>
        </w:rPr>
        <w:t>- ak navrhovaná cena bude vyššia ako predpokladaná hodnota zákazky s nízkou hodnotou.</w:t>
      </w:r>
    </w:p>
    <w:p w14:paraId="076305B1" w14:textId="5766D4DB" w:rsidR="00914E48" w:rsidRPr="00310351" w:rsidRDefault="00914E48" w:rsidP="00145409">
      <w:pPr>
        <w:tabs>
          <w:tab w:val="left" w:pos="426"/>
        </w:tabs>
        <w:spacing w:before="120" w:after="0" w:line="240" w:lineRule="auto"/>
        <w:ind w:left="426"/>
        <w:jc w:val="both"/>
        <w:rPr>
          <w:rFonts w:ascii="Franklin Gothic Book" w:hAnsi="Franklin Gothic Book" w:cs="Arial"/>
          <w:color w:val="000000"/>
        </w:rPr>
      </w:pPr>
      <w:r w:rsidRPr="00310351">
        <w:rPr>
          <w:rFonts w:ascii="Franklin Gothic Book" w:hAnsi="Franklin Gothic Book" w:cs="Arial"/>
          <w:color w:val="000000"/>
        </w:rPr>
        <w:t xml:space="preserve">Verejný obstarávateľ nesmie uzavrieť zmluvu s uchádzačom, ktorý má povinnosť zapísať sa </w:t>
      </w:r>
      <w:r w:rsidRPr="00310351">
        <w:rPr>
          <w:rFonts w:ascii="Franklin Gothic Book" w:hAnsi="Franklin Gothic Book" w:cs="Arial"/>
          <w:color w:val="00000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CDDF8DE" w14:textId="77777777" w:rsidR="00914E48" w:rsidRPr="00310351" w:rsidRDefault="00914E48" w:rsidP="00914E48">
      <w:pPr>
        <w:pStyle w:val="Odsekzoznamu"/>
        <w:spacing w:after="0" w:line="240" w:lineRule="auto"/>
        <w:ind w:left="1080"/>
        <w:jc w:val="both"/>
        <w:rPr>
          <w:rFonts w:ascii="Franklin Gothic Book" w:eastAsia="Times New Roman" w:hAnsi="Franklin Gothic Book" w:cs="Arial"/>
          <w:b/>
          <w:lang w:eastAsia="sk-SK"/>
        </w:rPr>
      </w:pPr>
    </w:p>
    <w:p w14:paraId="6AA144DF" w14:textId="431F798F" w:rsidR="00914E48" w:rsidRPr="00310351" w:rsidRDefault="00914E48" w:rsidP="00914E48">
      <w:pPr>
        <w:pStyle w:val="Odsekzoznamu"/>
        <w:numPr>
          <w:ilvl w:val="0"/>
          <w:numId w:val="7"/>
        </w:numPr>
        <w:spacing w:after="0" w:line="240" w:lineRule="auto"/>
        <w:ind w:left="426" w:hanging="426"/>
        <w:jc w:val="both"/>
        <w:rPr>
          <w:rFonts w:ascii="Franklin Gothic Book" w:eastAsia="Times New Roman" w:hAnsi="Franklin Gothic Book" w:cs="Arial"/>
          <w:b/>
          <w:lang w:eastAsia="sk-SK"/>
        </w:rPr>
      </w:pPr>
      <w:r w:rsidRPr="00310351">
        <w:rPr>
          <w:rFonts w:ascii="Franklin Gothic Book" w:eastAsia="Times New Roman" w:hAnsi="Franklin Gothic Book" w:cs="Arial"/>
          <w:b/>
          <w:lang w:eastAsia="sk-SK"/>
        </w:rPr>
        <w:t xml:space="preserve">Iné informácie: </w:t>
      </w:r>
    </w:p>
    <w:p w14:paraId="47DC1254" w14:textId="77777777" w:rsidR="00914E48" w:rsidRPr="00310351" w:rsidRDefault="00914E48" w:rsidP="00914E48">
      <w:pPr>
        <w:pStyle w:val="Odsekzoznamu"/>
        <w:spacing w:after="0" w:line="240" w:lineRule="auto"/>
        <w:jc w:val="both"/>
        <w:rPr>
          <w:rFonts w:ascii="Franklin Gothic Book" w:eastAsia="Times New Roman" w:hAnsi="Franklin Gothic Book" w:cs="Arial"/>
          <w:b/>
          <w:lang w:eastAsia="sk-SK"/>
        </w:rPr>
      </w:pPr>
    </w:p>
    <w:p w14:paraId="60B7E8E5" w14:textId="0124A657" w:rsidR="00914E48" w:rsidRPr="00310351" w:rsidRDefault="00914E48" w:rsidP="00145409">
      <w:pPr>
        <w:pStyle w:val="Odsekzoznamu"/>
        <w:tabs>
          <w:tab w:val="left" w:pos="426"/>
        </w:tabs>
        <w:spacing w:after="0" w:line="240" w:lineRule="auto"/>
        <w:ind w:left="426"/>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 xml:space="preserve">Všetky náklady spojené s prípravou a predložením ponuky znáša uchádzač bez akéhokoľvek nároku voči verejnému obstarávateľovi. </w:t>
      </w:r>
    </w:p>
    <w:p w14:paraId="0E50CA48" w14:textId="77777777" w:rsidR="00914E48" w:rsidRPr="00310351" w:rsidRDefault="00914E48" w:rsidP="00914E48">
      <w:pPr>
        <w:pStyle w:val="Odsekzoznamu"/>
        <w:spacing w:after="0" w:line="240" w:lineRule="auto"/>
        <w:ind w:left="0"/>
        <w:jc w:val="both"/>
        <w:rPr>
          <w:rFonts w:ascii="Franklin Gothic Book" w:eastAsia="Times New Roman" w:hAnsi="Franklin Gothic Book" w:cs="Arial"/>
          <w:lang w:eastAsia="sk-SK"/>
        </w:rPr>
      </w:pPr>
    </w:p>
    <w:p w14:paraId="1912BECB" w14:textId="56CD65AC" w:rsidR="00825149" w:rsidRPr="00310351" w:rsidRDefault="00914E48" w:rsidP="00145409">
      <w:pPr>
        <w:tabs>
          <w:tab w:val="left" w:pos="426"/>
        </w:tabs>
        <w:spacing w:after="0"/>
        <w:ind w:left="426"/>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Komunikácia medzi verejným obstarávateľom a uchádzačmi bude zabezpečené písomne elektronickou formou cez informačný systém Elektronického verejného obstarávania (ďalej len „IS EVO“).  Postup vytvorenia ponuky v zákazke: 1.</w:t>
      </w:r>
      <w:r w:rsidR="009F1BA4" w:rsidRPr="00310351">
        <w:rPr>
          <w:rFonts w:ascii="Franklin Gothic Book" w:eastAsia="Times New Roman" w:hAnsi="Franklin Gothic Book" w:cs="Arial"/>
          <w:lang w:eastAsia="sk-SK"/>
        </w:rPr>
        <w:t xml:space="preserve"> </w:t>
      </w:r>
      <w:r w:rsidRPr="00310351">
        <w:rPr>
          <w:rFonts w:ascii="Franklin Gothic Book" w:eastAsia="Times New Roman" w:hAnsi="Franklin Gothic Book" w:cs="Arial"/>
          <w:lang w:eastAsia="sk-SK"/>
        </w:rPr>
        <w:t>Zobrazenie formulára ponuky a jeho vyplnenie, 2.</w:t>
      </w:r>
      <w:r w:rsidR="009F1BA4" w:rsidRPr="00310351">
        <w:rPr>
          <w:rFonts w:ascii="Franklin Gothic Book" w:eastAsia="Times New Roman" w:hAnsi="Franklin Gothic Book" w:cs="Arial"/>
          <w:lang w:eastAsia="sk-SK"/>
        </w:rPr>
        <w:t xml:space="preserve"> </w:t>
      </w:r>
      <w:r w:rsidRPr="00310351">
        <w:rPr>
          <w:rFonts w:ascii="Franklin Gothic Book" w:eastAsia="Times New Roman" w:hAnsi="Franklin Gothic Book" w:cs="Arial"/>
          <w:lang w:eastAsia="sk-SK"/>
        </w:rPr>
        <w:t>Pridanie potrebných príloh ponuky, 3. Vyplnenie štruktúrovaných kritérií, ak ich verejný obstarávateľ nastavil, 4.Odoslanie ponuky verejnému obstarávateľovi.</w:t>
      </w:r>
    </w:p>
    <w:p w14:paraId="348E89ED" w14:textId="5B4E0D22" w:rsidR="00914E48" w:rsidRPr="00310351" w:rsidRDefault="00914E48" w:rsidP="00914E48">
      <w:pPr>
        <w:tabs>
          <w:tab w:val="left" w:pos="426"/>
        </w:tabs>
        <w:spacing w:after="0"/>
        <w:jc w:val="both"/>
        <w:rPr>
          <w:rFonts w:ascii="Franklin Gothic Book" w:eastAsia="Times New Roman" w:hAnsi="Franklin Gothic Book" w:cs="Arial"/>
          <w:lang w:eastAsia="sk-SK"/>
        </w:rPr>
      </w:pPr>
    </w:p>
    <w:p w14:paraId="2CBC4C0F" w14:textId="67344B4E" w:rsidR="009F1BA4" w:rsidRPr="00310351" w:rsidRDefault="00914E48" w:rsidP="00914E48">
      <w:pPr>
        <w:tabs>
          <w:tab w:val="left" w:pos="426"/>
        </w:tabs>
        <w:spacing w:after="0"/>
        <w:jc w:val="both"/>
        <w:rPr>
          <w:rFonts w:ascii="Franklin Gothic Book" w:eastAsia="Times New Roman" w:hAnsi="Franklin Gothic Book" w:cs="Arial"/>
          <w:lang w:eastAsia="sk-SK"/>
        </w:rPr>
      </w:pPr>
      <w:r w:rsidRPr="00310351">
        <w:rPr>
          <w:rFonts w:ascii="Franklin Gothic Book" w:eastAsia="Times New Roman" w:hAnsi="Franklin Gothic Book" w:cs="Arial"/>
          <w:lang w:eastAsia="sk-SK"/>
        </w:rPr>
        <w:t xml:space="preserve">Nové Zámky, dňa </w:t>
      </w:r>
      <w:r w:rsidR="00310351" w:rsidRPr="00310351">
        <w:rPr>
          <w:rFonts w:ascii="Franklin Gothic Book" w:eastAsia="Times New Roman" w:hAnsi="Franklin Gothic Book" w:cs="Arial"/>
          <w:lang w:eastAsia="sk-SK"/>
        </w:rPr>
        <w:t>07.09</w:t>
      </w:r>
      <w:r w:rsidR="007E28D2" w:rsidRPr="00310351">
        <w:rPr>
          <w:rFonts w:ascii="Franklin Gothic Book" w:eastAsia="Times New Roman" w:hAnsi="Franklin Gothic Book" w:cs="Arial"/>
          <w:lang w:eastAsia="sk-SK"/>
        </w:rPr>
        <w:t>.2022</w:t>
      </w:r>
    </w:p>
    <w:p w14:paraId="0DAA8D4B" w14:textId="62FB2B85" w:rsidR="00914E48" w:rsidRPr="00310351" w:rsidRDefault="00914E48" w:rsidP="00914E48">
      <w:pPr>
        <w:tabs>
          <w:tab w:val="left" w:pos="426"/>
        </w:tabs>
        <w:spacing w:after="0"/>
        <w:jc w:val="both"/>
        <w:rPr>
          <w:rFonts w:ascii="Franklin Gothic Book" w:eastAsia="Times New Roman" w:hAnsi="Franklin Gothic Book" w:cs="Arial"/>
          <w:lang w:eastAsia="sk-SK"/>
        </w:rPr>
      </w:pPr>
    </w:p>
    <w:p w14:paraId="75377413" w14:textId="4EBEA0AF" w:rsidR="00914E48" w:rsidRPr="00310351" w:rsidRDefault="00914E48" w:rsidP="00914E48">
      <w:pPr>
        <w:pStyle w:val="Bezriadkovania"/>
        <w:rPr>
          <w:rFonts w:ascii="Franklin Gothic Book" w:hAnsi="Franklin Gothic Book" w:cs="Arial"/>
        </w:rPr>
      </w:pPr>
      <w:r w:rsidRPr="00310351">
        <w:rPr>
          <w:rFonts w:ascii="Franklin Gothic Book" w:hAnsi="Franklin Gothic Book" w:cs="Arial"/>
        </w:rPr>
        <w:t xml:space="preserve">Osoba zodpovedná za verejné obstarávanie: </w:t>
      </w:r>
    </w:p>
    <w:p w14:paraId="02272D20" w14:textId="33FAC60B" w:rsidR="009F1BA4" w:rsidRPr="00310351" w:rsidRDefault="009F1BA4" w:rsidP="00914E48">
      <w:pPr>
        <w:pStyle w:val="Bezriadkovania"/>
        <w:rPr>
          <w:rFonts w:ascii="Franklin Gothic Book" w:hAnsi="Franklin Gothic Book" w:cs="Arial"/>
        </w:rPr>
      </w:pPr>
    </w:p>
    <w:p w14:paraId="6B6CEC8B" w14:textId="77777777" w:rsidR="00914E48" w:rsidRPr="00310351" w:rsidRDefault="00914E48" w:rsidP="00914E48">
      <w:pPr>
        <w:pStyle w:val="Bezriadkovania"/>
        <w:rPr>
          <w:rFonts w:ascii="Franklin Gothic Book" w:hAnsi="Franklin Gothic Book" w:cs="Arial"/>
          <w:b/>
        </w:rPr>
      </w:pPr>
    </w:p>
    <w:p w14:paraId="50A58C0D" w14:textId="77777777" w:rsidR="00914E48" w:rsidRPr="00310351" w:rsidRDefault="00914E48" w:rsidP="00914E48">
      <w:pPr>
        <w:pStyle w:val="Bezriadkovania"/>
        <w:rPr>
          <w:rFonts w:ascii="Franklin Gothic Book" w:hAnsi="Franklin Gothic Book" w:cs="Arial"/>
          <w:b/>
        </w:rPr>
      </w:pPr>
    </w:p>
    <w:p w14:paraId="79FABBF7" w14:textId="77777777" w:rsidR="00914E48" w:rsidRPr="00310351" w:rsidRDefault="00914E48" w:rsidP="00914E48">
      <w:pPr>
        <w:pStyle w:val="Bezriadkovania"/>
        <w:rPr>
          <w:rFonts w:ascii="Franklin Gothic Book" w:hAnsi="Franklin Gothic Book" w:cs="Arial"/>
        </w:rPr>
      </w:pPr>
      <w:r w:rsidRPr="00310351">
        <w:rPr>
          <w:rFonts w:ascii="Franklin Gothic Book" w:hAnsi="Franklin Gothic Book" w:cs="Arial"/>
        </w:rPr>
        <w:t xml:space="preserve">  ....................................................................          </w:t>
      </w:r>
      <w:r w:rsidRPr="00310351">
        <w:rPr>
          <w:rFonts w:ascii="Franklin Gothic Book" w:hAnsi="Franklin Gothic Book" w:cs="Arial"/>
        </w:rPr>
        <w:tab/>
      </w:r>
      <w:r w:rsidRPr="00310351">
        <w:rPr>
          <w:rFonts w:ascii="Franklin Gothic Book" w:hAnsi="Franklin Gothic Book" w:cs="Arial"/>
        </w:rPr>
        <w:tab/>
      </w:r>
    </w:p>
    <w:p w14:paraId="2309EC7E" w14:textId="77777777" w:rsidR="00914E48" w:rsidRPr="00310351" w:rsidRDefault="00914E48" w:rsidP="00914E48">
      <w:pPr>
        <w:pStyle w:val="Bezriadkovania"/>
        <w:rPr>
          <w:rFonts w:ascii="Franklin Gothic Book" w:hAnsi="Franklin Gothic Book" w:cs="Arial"/>
        </w:rPr>
      </w:pPr>
      <w:r w:rsidRPr="00310351">
        <w:rPr>
          <w:rFonts w:ascii="Franklin Gothic Book" w:hAnsi="Franklin Gothic Book" w:cs="Arial"/>
        </w:rPr>
        <w:t xml:space="preserve">          Mgr. Simona Gondžalová</w:t>
      </w:r>
      <w:r w:rsidRPr="00310351">
        <w:rPr>
          <w:rFonts w:ascii="Franklin Gothic Book" w:hAnsi="Franklin Gothic Book" w:cs="Arial"/>
        </w:rPr>
        <w:tab/>
      </w:r>
      <w:r w:rsidRPr="00310351">
        <w:rPr>
          <w:rFonts w:ascii="Franklin Gothic Book" w:hAnsi="Franklin Gothic Book" w:cs="Arial"/>
        </w:rPr>
        <w:tab/>
      </w:r>
      <w:r w:rsidRPr="00310351">
        <w:rPr>
          <w:rFonts w:ascii="Franklin Gothic Book" w:hAnsi="Franklin Gothic Book" w:cs="Arial"/>
        </w:rPr>
        <w:tab/>
        <w:t xml:space="preserve"> </w:t>
      </w:r>
      <w:r w:rsidRPr="00310351">
        <w:rPr>
          <w:rFonts w:ascii="Franklin Gothic Book" w:hAnsi="Franklin Gothic Book" w:cs="Arial"/>
        </w:rPr>
        <w:tab/>
        <w:t xml:space="preserve"> </w:t>
      </w:r>
    </w:p>
    <w:p w14:paraId="4EC257B1" w14:textId="77777777" w:rsidR="00914E48" w:rsidRPr="00310351" w:rsidRDefault="00914E48" w:rsidP="00914E48">
      <w:pPr>
        <w:pStyle w:val="Bezriadkovania"/>
        <w:rPr>
          <w:rFonts w:ascii="Franklin Gothic Book" w:hAnsi="Franklin Gothic Book" w:cs="Arial"/>
        </w:rPr>
      </w:pPr>
      <w:r w:rsidRPr="00310351">
        <w:rPr>
          <w:rFonts w:ascii="Franklin Gothic Book" w:hAnsi="Franklin Gothic Book" w:cs="Arial"/>
        </w:rPr>
        <w:t xml:space="preserve"> referent oddelenia verejného obstarávania</w:t>
      </w:r>
      <w:r w:rsidRPr="00310351">
        <w:rPr>
          <w:rFonts w:ascii="Franklin Gothic Book" w:hAnsi="Franklin Gothic Book" w:cs="Arial"/>
        </w:rPr>
        <w:tab/>
      </w:r>
    </w:p>
    <w:p w14:paraId="10AB0ACE" w14:textId="77777777" w:rsidR="00914E48" w:rsidRPr="00310351" w:rsidRDefault="00914E48" w:rsidP="00914E48">
      <w:pPr>
        <w:pStyle w:val="Bezriadkovania"/>
        <w:rPr>
          <w:rFonts w:ascii="Franklin Gothic Book" w:hAnsi="Franklin Gothic Book" w:cs="Arial"/>
        </w:rPr>
      </w:pPr>
    </w:p>
    <w:p w14:paraId="56AE9414" w14:textId="77777777" w:rsidR="009F1BA4" w:rsidRPr="00310351" w:rsidRDefault="009F1BA4" w:rsidP="00914E48">
      <w:pPr>
        <w:pStyle w:val="Bezriadkovania"/>
        <w:rPr>
          <w:rFonts w:ascii="Franklin Gothic Book" w:hAnsi="Franklin Gothic Book" w:cs="Arial"/>
        </w:rPr>
      </w:pPr>
    </w:p>
    <w:p w14:paraId="3CD4B1D0" w14:textId="3FF50C96" w:rsidR="00914E48" w:rsidRPr="00310351" w:rsidRDefault="00914E48" w:rsidP="00914E48">
      <w:pPr>
        <w:pStyle w:val="Bezriadkovania"/>
        <w:rPr>
          <w:rFonts w:ascii="Franklin Gothic Book" w:hAnsi="Franklin Gothic Book" w:cs="Arial"/>
        </w:rPr>
      </w:pPr>
      <w:r w:rsidRPr="00310351">
        <w:rPr>
          <w:rFonts w:ascii="Franklin Gothic Book" w:hAnsi="Franklin Gothic Book" w:cs="Arial"/>
        </w:rPr>
        <w:t>Schválil</w:t>
      </w:r>
    </w:p>
    <w:p w14:paraId="46B6449D" w14:textId="77777777" w:rsidR="00914E48" w:rsidRPr="00310351" w:rsidRDefault="00914E48" w:rsidP="00914E48">
      <w:pPr>
        <w:pStyle w:val="Bezriadkovania"/>
        <w:rPr>
          <w:rFonts w:ascii="Franklin Gothic Book" w:hAnsi="Franklin Gothic Book" w:cs="Arial"/>
        </w:rPr>
      </w:pPr>
    </w:p>
    <w:p w14:paraId="597322E2" w14:textId="77777777" w:rsidR="00914E48" w:rsidRPr="00310351" w:rsidRDefault="00914E48" w:rsidP="00914E48">
      <w:pPr>
        <w:pStyle w:val="Bezriadkovania"/>
        <w:tabs>
          <w:tab w:val="left" w:pos="4536"/>
        </w:tabs>
        <w:rPr>
          <w:rFonts w:ascii="Franklin Gothic Book" w:hAnsi="Franklin Gothic Book" w:cs="Arial"/>
        </w:rPr>
      </w:pPr>
      <w:r w:rsidRPr="00310351">
        <w:rPr>
          <w:rFonts w:ascii="Franklin Gothic Book" w:hAnsi="Franklin Gothic Book" w:cs="Arial"/>
        </w:rPr>
        <w:tab/>
        <w:t>.................................................................</w:t>
      </w:r>
    </w:p>
    <w:p w14:paraId="310E2EDD" w14:textId="4E22BBB6" w:rsidR="00914E48" w:rsidRPr="00310351" w:rsidRDefault="00914E48" w:rsidP="00914E48">
      <w:pPr>
        <w:pStyle w:val="Bezriadkovania"/>
        <w:tabs>
          <w:tab w:val="left" w:pos="4536"/>
        </w:tabs>
        <w:rPr>
          <w:rFonts w:ascii="Franklin Gothic Book" w:hAnsi="Franklin Gothic Book" w:cs="Arial"/>
        </w:rPr>
      </w:pPr>
      <w:r w:rsidRPr="00310351">
        <w:rPr>
          <w:rFonts w:ascii="Franklin Gothic Book" w:hAnsi="Franklin Gothic Book" w:cs="Arial"/>
        </w:rPr>
        <w:tab/>
        <w:t>MUDr. Karol Hajnovič</w:t>
      </w:r>
    </w:p>
    <w:p w14:paraId="582BCB93" w14:textId="6864360B" w:rsidR="00914E48" w:rsidRDefault="00914E48" w:rsidP="00103D0F">
      <w:pPr>
        <w:pStyle w:val="Bezriadkovania"/>
        <w:tabs>
          <w:tab w:val="left" w:pos="4536"/>
        </w:tabs>
        <w:rPr>
          <w:rFonts w:ascii="Franklin Gothic Book" w:hAnsi="Franklin Gothic Book" w:cs="Arial"/>
        </w:rPr>
      </w:pPr>
      <w:r w:rsidRPr="00310351">
        <w:rPr>
          <w:rFonts w:ascii="Franklin Gothic Book" w:hAnsi="Franklin Gothic Book" w:cs="Arial"/>
        </w:rPr>
        <w:tab/>
        <w:t>Riaditeľ FNsP Nové Zámky</w:t>
      </w:r>
    </w:p>
    <w:p w14:paraId="677A2507" w14:textId="53EB5FFF" w:rsidR="00310351" w:rsidRDefault="00310351" w:rsidP="00103D0F">
      <w:pPr>
        <w:pStyle w:val="Bezriadkovania"/>
        <w:tabs>
          <w:tab w:val="left" w:pos="4536"/>
        </w:tabs>
        <w:rPr>
          <w:rFonts w:ascii="Franklin Gothic Book" w:hAnsi="Franklin Gothic Book" w:cs="Arial"/>
        </w:rPr>
      </w:pPr>
    </w:p>
    <w:p w14:paraId="07CEAD68" w14:textId="1EDF143F" w:rsidR="00310351" w:rsidRDefault="00310351" w:rsidP="00103D0F">
      <w:pPr>
        <w:pStyle w:val="Bezriadkovania"/>
        <w:tabs>
          <w:tab w:val="left" w:pos="4536"/>
        </w:tabs>
        <w:rPr>
          <w:rFonts w:ascii="Franklin Gothic Book" w:hAnsi="Franklin Gothic Book" w:cs="Arial"/>
        </w:rPr>
      </w:pPr>
    </w:p>
    <w:p w14:paraId="232DA7E3" w14:textId="4A779FC0" w:rsidR="00914E48" w:rsidRPr="00310351" w:rsidRDefault="00914E48" w:rsidP="00914E48">
      <w:pPr>
        <w:pStyle w:val="Bezriadkovania"/>
        <w:rPr>
          <w:rFonts w:ascii="Franklin Gothic Book" w:hAnsi="Franklin Gothic Book" w:cs="Arial"/>
          <w:i/>
          <w:iCs/>
        </w:rPr>
      </w:pPr>
      <w:r w:rsidRPr="00310351">
        <w:rPr>
          <w:rFonts w:ascii="Franklin Gothic Book" w:hAnsi="Franklin Gothic Book" w:cs="Arial"/>
          <w:i/>
          <w:iCs/>
        </w:rPr>
        <w:t>Prílohy výzvy:</w:t>
      </w:r>
    </w:p>
    <w:p w14:paraId="6A386C54" w14:textId="7905D4FA" w:rsidR="00AD17B1" w:rsidRPr="00310351" w:rsidRDefault="00AD17B1" w:rsidP="00914E48">
      <w:pPr>
        <w:pStyle w:val="Bezriadkovania"/>
        <w:rPr>
          <w:rFonts w:ascii="Franklin Gothic Book" w:hAnsi="Franklin Gothic Book" w:cs="Arial"/>
          <w:i/>
          <w:iCs/>
        </w:rPr>
      </w:pPr>
      <w:r w:rsidRPr="00310351">
        <w:rPr>
          <w:rFonts w:ascii="Franklin Gothic Book" w:hAnsi="Franklin Gothic Book" w:cs="Arial"/>
          <w:i/>
          <w:iCs/>
        </w:rPr>
        <w:t>Príloha č. 1: Projektová dokumentácia</w:t>
      </w:r>
    </w:p>
    <w:p w14:paraId="217679BF" w14:textId="7D7E1122" w:rsidR="00103D0F" w:rsidRPr="00310351" w:rsidRDefault="00914E48" w:rsidP="00103D0F">
      <w:pPr>
        <w:pStyle w:val="Bezriadkovania"/>
        <w:rPr>
          <w:rFonts w:ascii="Franklin Gothic Book" w:hAnsi="Franklin Gothic Book" w:cs="Arial"/>
          <w:i/>
          <w:iCs/>
        </w:rPr>
      </w:pPr>
      <w:r w:rsidRPr="00310351">
        <w:rPr>
          <w:rFonts w:ascii="Franklin Gothic Book" w:hAnsi="Franklin Gothic Book" w:cs="Arial"/>
          <w:i/>
          <w:iCs/>
        </w:rPr>
        <w:t xml:space="preserve">Príloha č. </w:t>
      </w:r>
      <w:r w:rsidR="00AD17B1" w:rsidRPr="00310351">
        <w:rPr>
          <w:rFonts w:ascii="Franklin Gothic Book" w:hAnsi="Franklin Gothic Book" w:cs="Arial"/>
          <w:i/>
          <w:iCs/>
        </w:rPr>
        <w:t>2</w:t>
      </w:r>
      <w:r w:rsidRPr="00310351">
        <w:rPr>
          <w:rFonts w:ascii="Franklin Gothic Book" w:hAnsi="Franklin Gothic Book" w:cs="Arial"/>
          <w:i/>
          <w:iCs/>
        </w:rPr>
        <w:t xml:space="preserve">: </w:t>
      </w:r>
      <w:r w:rsidR="00EB202B" w:rsidRPr="00310351">
        <w:rPr>
          <w:rFonts w:ascii="Franklin Gothic Book" w:hAnsi="Franklin Gothic Book" w:cs="Arial"/>
          <w:i/>
          <w:iCs/>
        </w:rPr>
        <w:t>Výkaz výmer 3. poschodie</w:t>
      </w:r>
      <w:r w:rsidR="00310351">
        <w:rPr>
          <w:rFonts w:ascii="Franklin Gothic Book" w:hAnsi="Franklin Gothic Book" w:cs="Arial"/>
          <w:i/>
          <w:iCs/>
        </w:rPr>
        <w:t xml:space="preserve"> a </w:t>
      </w:r>
      <w:r w:rsidR="00EB202B" w:rsidRPr="00310351">
        <w:rPr>
          <w:rFonts w:ascii="Franklin Gothic Book" w:hAnsi="Franklin Gothic Book" w:cs="Arial"/>
          <w:i/>
          <w:iCs/>
        </w:rPr>
        <w:t>Výkaz výmer 4. poschodie</w:t>
      </w:r>
    </w:p>
    <w:p w14:paraId="2B48A3AF" w14:textId="36F0B01B" w:rsidR="00843768" w:rsidRPr="00140CB0" w:rsidRDefault="00EB202B" w:rsidP="00140CB0">
      <w:pPr>
        <w:pStyle w:val="Bezriadkovania"/>
        <w:rPr>
          <w:rFonts w:ascii="Franklin Gothic Book" w:hAnsi="Franklin Gothic Book" w:cs="Arial"/>
          <w:i/>
          <w:iCs/>
        </w:rPr>
      </w:pPr>
      <w:r w:rsidRPr="00310351">
        <w:rPr>
          <w:rFonts w:ascii="Franklin Gothic Book" w:hAnsi="Franklin Gothic Book" w:cs="Arial"/>
          <w:i/>
          <w:iCs/>
        </w:rPr>
        <w:t>Príloha č. 3: Návrh na plnenia kritéria</w:t>
      </w:r>
    </w:p>
    <w:sectPr w:rsidR="00843768" w:rsidRPr="00140C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ranklin Gothic Book">
    <w:altName w:val="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254CF"/>
    <w:multiLevelType w:val="hybridMultilevel"/>
    <w:tmpl w:val="855A5D84"/>
    <w:lvl w:ilvl="0" w:tplc="041B0001">
      <w:start w:val="1"/>
      <w:numFmt w:val="bullet"/>
      <w:lvlText w:val=""/>
      <w:lvlJc w:val="left"/>
      <w:pPr>
        <w:ind w:left="1500" w:hanging="360"/>
      </w:pPr>
      <w:rPr>
        <w:rFonts w:ascii="Symbol" w:hAnsi="Symbol" w:hint="default"/>
      </w:rPr>
    </w:lvl>
    <w:lvl w:ilvl="1" w:tplc="041B0003" w:tentative="1">
      <w:start w:val="1"/>
      <w:numFmt w:val="bullet"/>
      <w:lvlText w:val="o"/>
      <w:lvlJc w:val="left"/>
      <w:pPr>
        <w:ind w:left="2220" w:hanging="360"/>
      </w:pPr>
      <w:rPr>
        <w:rFonts w:ascii="Courier New" w:hAnsi="Courier New" w:cs="Courier New" w:hint="default"/>
      </w:rPr>
    </w:lvl>
    <w:lvl w:ilvl="2" w:tplc="041B0005" w:tentative="1">
      <w:start w:val="1"/>
      <w:numFmt w:val="bullet"/>
      <w:lvlText w:val=""/>
      <w:lvlJc w:val="left"/>
      <w:pPr>
        <w:ind w:left="2940" w:hanging="360"/>
      </w:pPr>
      <w:rPr>
        <w:rFonts w:ascii="Wingdings" w:hAnsi="Wingdings" w:hint="default"/>
      </w:rPr>
    </w:lvl>
    <w:lvl w:ilvl="3" w:tplc="041B0001" w:tentative="1">
      <w:start w:val="1"/>
      <w:numFmt w:val="bullet"/>
      <w:lvlText w:val=""/>
      <w:lvlJc w:val="left"/>
      <w:pPr>
        <w:ind w:left="3660" w:hanging="360"/>
      </w:pPr>
      <w:rPr>
        <w:rFonts w:ascii="Symbol" w:hAnsi="Symbol" w:hint="default"/>
      </w:rPr>
    </w:lvl>
    <w:lvl w:ilvl="4" w:tplc="041B0003" w:tentative="1">
      <w:start w:val="1"/>
      <w:numFmt w:val="bullet"/>
      <w:lvlText w:val="o"/>
      <w:lvlJc w:val="left"/>
      <w:pPr>
        <w:ind w:left="4380" w:hanging="360"/>
      </w:pPr>
      <w:rPr>
        <w:rFonts w:ascii="Courier New" w:hAnsi="Courier New" w:cs="Courier New" w:hint="default"/>
      </w:rPr>
    </w:lvl>
    <w:lvl w:ilvl="5" w:tplc="041B0005" w:tentative="1">
      <w:start w:val="1"/>
      <w:numFmt w:val="bullet"/>
      <w:lvlText w:val=""/>
      <w:lvlJc w:val="left"/>
      <w:pPr>
        <w:ind w:left="5100" w:hanging="360"/>
      </w:pPr>
      <w:rPr>
        <w:rFonts w:ascii="Wingdings" w:hAnsi="Wingdings" w:hint="default"/>
      </w:rPr>
    </w:lvl>
    <w:lvl w:ilvl="6" w:tplc="041B0001" w:tentative="1">
      <w:start w:val="1"/>
      <w:numFmt w:val="bullet"/>
      <w:lvlText w:val=""/>
      <w:lvlJc w:val="left"/>
      <w:pPr>
        <w:ind w:left="5820" w:hanging="360"/>
      </w:pPr>
      <w:rPr>
        <w:rFonts w:ascii="Symbol" w:hAnsi="Symbol" w:hint="default"/>
      </w:rPr>
    </w:lvl>
    <w:lvl w:ilvl="7" w:tplc="041B0003" w:tentative="1">
      <w:start w:val="1"/>
      <w:numFmt w:val="bullet"/>
      <w:lvlText w:val="o"/>
      <w:lvlJc w:val="left"/>
      <w:pPr>
        <w:ind w:left="6540" w:hanging="360"/>
      </w:pPr>
      <w:rPr>
        <w:rFonts w:ascii="Courier New" w:hAnsi="Courier New" w:cs="Courier New" w:hint="default"/>
      </w:rPr>
    </w:lvl>
    <w:lvl w:ilvl="8" w:tplc="041B0005" w:tentative="1">
      <w:start w:val="1"/>
      <w:numFmt w:val="bullet"/>
      <w:lvlText w:val=""/>
      <w:lvlJc w:val="left"/>
      <w:pPr>
        <w:ind w:left="7260" w:hanging="360"/>
      </w:pPr>
      <w:rPr>
        <w:rFonts w:ascii="Wingdings" w:hAnsi="Wingdings" w:hint="default"/>
      </w:rPr>
    </w:lvl>
  </w:abstractNum>
  <w:abstractNum w:abstractNumId="1" w15:restartNumberingAfterBreak="0">
    <w:nsid w:val="0D8136FC"/>
    <w:multiLevelType w:val="hybridMultilevel"/>
    <w:tmpl w:val="5492D25E"/>
    <w:lvl w:ilvl="0" w:tplc="0DD2832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8"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10"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5"/>
  </w:num>
  <w:num w:numId="2" w16cid:durableId="1209686599">
    <w:abstractNumId w:val="3"/>
  </w:num>
  <w:num w:numId="3" w16cid:durableId="870920829">
    <w:abstractNumId w:val="2"/>
  </w:num>
  <w:num w:numId="4" w16cid:durableId="669794528">
    <w:abstractNumId w:val="6"/>
  </w:num>
  <w:num w:numId="5" w16cid:durableId="1007713428">
    <w:abstractNumId w:val="7"/>
  </w:num>
  <w:num w:numId="6" w16cid:durableId="1796482675">
    <w:abstractNumId w:val="8"/>
  </w:num>
  <w:num w:numId="7" w16cid:durableId="113453360">
    <w:abstractNumId w:val="4"/>
  </w:num>
  <w:num w:numId="8" w16cid:durableId="1637756243">
    <w:abstractNumId w:val="10"/>
  </w:num>
  <w:num w:numId="9" w16cid:durableId="668869790">
    <w:abstractNumId w:val="9"/>
  </w:num>
  <w:num w:numId="10" w16cid:durableId="1512793955">
    <w:abstractNumId w:val="0"/>
  </w:num>
  <w:num w:numId="11" w16cid:durableId="54017008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32A63"/>
    <w:rsid w:val="00057E89"/>
    <w:rsid w:val="001029DE"/>
    <w:rsid w:val="00103D0F"/>
    <w:rsid w:val="00140CB0"/>
    <w:rsid w:val="00145409"/>
    <w:rsid w:val="001668CF"/>
    <w:rsid w:val="001C060B"/>
    <w:rsid w:val="001D4336"/>
    <w:rsid w:val="001F6534"/>
    <w:rsid w:val="00240263"/>
    <w:rsid w:val="00264A34"/>
    <w:rsid w:val="00277AC9"/>
    <w:rsid w:val="0029397F"/>
    <w:rsid w:val="002C0709"/>
    <w:rsid w:val="00310351"/>
    <w:rsid w:val="00362A0C"/>
    <w:rsid w:val="00372ACE"/>
    <w:rsid w:val="00381C90"/>
    <w:rsid w:val="003A0B17"/>
    <w:rsid w:val="003A4235"/>
    <w:rsid w:val="003A598B"/>
    <w:rsid w:val="003B468F"/>
    <w:rsid w:val="003C341C"/>
    <w:rsid w:val="004835D5"/>
    <w:rsid w:val="004D2FFB"/>
    <w:rsid w:val="004E4EFC"/>
    <w:rsid w:val="0051638A"/>
    <w:rsid w:val="00553CE9"/>
    <w:rsid w:val="005701E0"/>
    <w:rsid w:val="005E3C15"/>
    <w:rsid w:val="00660427"/>
    <w:rsid w:val="00672F96"/>
    <w:rsid w:val="00680736"/>
    <w:rsid w:val="006C5221"/>
    <w:rsid w:val="006E0CC8"/>
    <w:rsid w:val="006E4D88"/>
    <w:rsid w:val="00715523"/>
    <w:rsid w:val="00726297"/>
    <w:rsid w:val="0073705B"/>
    <w:rsid w:val="00777790"/>
    <w:rsid w:val="00782824"/>
    <w:rsid w:val="007A039E"/>
    <w:rsid w:val="007B5C92"/>
    <w:rsid w:val="007E28D2"/>
    <w:rsid w:val="00825149"/>
    <w:rsid w:val="00830909"/>
    <w:rsid w:val="00843768"/>
    <w:rsid w:val="00852757"/>
    <w:rsid w:val="00857C1E"/>
    <w:rsid w:val="008919C9"/>
    <w:rsid w:val="00914E48"/>
    <w:rsid w:val="00961396"/>
    <w:rsid w:val="009A33C3"/>
    <w:rsid w:val="009C5EC5"/>
    <w:rsid w:val="009F1BA4"/>
    <w:rsid w:val="009F1C5D"/>
    <w:rsid w:val="00A06053"/>
    <w:rsid w:val="00A15292"/>
    <w:rsid w:val="00A54D2B"/>
    <w:rsid w:val="00A90060"/>
    <w:rsid w:val="00A94200"/>
    <w:rsid w:val="00AB0AB0"/>
    <w:rsid w:val="00AB192E"/>
    <w:rsid w:val="00AC2ED3"/>
    <w:rsid w:val="00AD17B1"/>
    <w:rsid w:val="00C06E82"/>
    <w:rsid w:val="00C40DAC"/>
    <w:rsid w:val="00C410E9"/>
    <w:rsid w:val="00C93B6F"/>
    <w:rsid w:val="00CE0B91"/>
    <w:rsid w:val="00D47AD1"/>
    <w:rsid w:val="00D63CD6"/>
    <w:rsid w:val="00DB3745"/>
    <w:rsid w:val="00DC6170"/>
    <w:rsid w:val="00DC7C0E"/>
    <w:rsid w:val="00E23F87"/>
    <w:rsid w:val="00E36202"/>
    <w:rsid w:val="00E44DFA"/>
    <w:rsid w:val="00E57D4D"/>
    <w:rsid w:val="00E601DB"/>
    <w:rsid w:val="00E6744D"/>
    <w:rsid w:val="00E767A4"/>
    <w:rsid w:val="00E87242"/>
    <w:rsid w:val="00EB202B"/>
    <w:rsid w:val="00F00E12"/>
    <w:rsid w:val="00F76D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 w:type="character" w:styleId="Odkaznakomentr">
    <w:name w:val="annotation reference"/>
    <w:basedOn w:val="Predvolenpsmoodseku"/>
    <w:uiPriority w:val="99"/>
    <w:semiHidden/>
    <w:unhideWhenUsed/>
    <w:rsid w:val="00310351"/>
    <w:rPr>
      <w:sz w:val="16"/>
      <w:szCs w:val="16"/>
    </w:rPr>
  </w:style>
  <w:style w:type="paragraph" w:styleId="Textkomentra">
    <w:name w:val="annotation text"/>
    <w:basedOn w:val="Normlny"/>
    <w:link w:val="TextkomentraChar"/>
    <w:uiPriority w:val="99"/>
    <w:semiHidden/>
    <w:unhideWhenUsed/>
    <w:rsid w:val="00310351"/>
    <w:pPr>
      <w:spacing w:line="240" w:lineRule="auto"/>
    </w:pPr>
    <w:rPr>
      <w:sz w:val="20"/>
      <w:szCs w:val="20"/>
    </w:rPr>
  </w:style>
  <w:style w:type="character" w:customStyle="1" w:styleId="TextkomentraChar">
    <w:name w:val="Text komentára Char"/>
    <w:basedOn w:val="Predvolenpsmoodseku"/>
    <w:link w:val="Textkomentra"/>
    <w:uiPriority w:val="99"/>
    <w:semiHidden/>
    <w:rsid w:val="00310351"/>
    <w:rPr>
      <w:sz w:val="20"/>
      <w:szCs w:val="20"/>
    </w:rPr>
  </w:style>
  <w:style w:type="paragraph" w:styleId="Predmetkomentra">
    <w:name w:val="annotation subject"/>
    <w:basedOn w:val="Textkomentra"/>
    <w:next w:val="Textkomentra"/>
    <w:link w:val="PredmetkomentraChar"/>
    <w:uiPriority w:val="99"/>
    <w:semiHidden/>
    <w:unhideWhenUsed/>
    <w:rsid w:val="00310351"/>
    <w:rPr>
      <w:b/>
      <w:bCs/>
    </w:rPr>
  </w:style>
  <w:style w:type="character" w:customStyle="1" w:styleId="PredmetkomentraChar">
    <w:name w:val="Predmet komentára Char"/>
    <w:basedOn w:val="TextkomentraChar"/>
    <w:link w:val="Predmetkomentra"/>
    <w:uiPriority w:val="99"/>
    <w:semiHidden/>
    <w:rsid w:val="003103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spnz.sk" TargetMode="External"/><Relationship Id="rId12" Type="http://schemas.openxmlformats.org/officeDocument/2006/relationships/hyperlink" Target="https://www.uvo.gov.sk/viac-o-is-evo/videonavody-5f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openxmlformats.org/officeDocument/2006/relationships/hyperlink" Target="https://www.uvo.gov.sk/viac-o-is-evo/prirucky-5f7.html"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mailto:hana.cvikova@nspnz.sk" TargetMode="External"/><Relationship Id="rId4" Type="http://schemas.openxmlformats.org/officeDocument/2006/relationships/webSettings" Target="webSettings.xml"/><Relationship Id="rId9" Type="http://schemas.openxmlformats.org/officeDocument/2006/relationships/hyperlink" Target="mailto:hana.cvikova@nspnz.sk" TargetMode="Externa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341</TotalTime>
  <Pages>5</Pages>
  <Words>2046</Words>
  <Characters>11663</Characters>
  <Application>Microsoft Office Word</Application>
  <DocSecurity>0</DocSecurity>
  <Lines>97</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Obstaravanie_Simona Gondžalová</cp:lastModifiedBy>
  <cp:revision>32</cp:revision>
  <cp:lastPrinted>2022-09-07T11:47:00Z</cp:lastPrinted>
  <dcterms:created xsi:type="dcterms:W3CDTF">2022-04-07T05:42:00Z</dcterms:created>
  <dcterms:modified xsi:type="dcterms:W3CDTF">2022-09-20T06:31:00Z</dcterms:modified>
</cp:coreProperties>
</file>