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66371" w14:textId="77777777" w:rsidR="00E53664" w:rsidRPr="000A77C9" w:rsidRDefault="004115C8" w:rsidP="00D132FC">
      <w:pPr>
        <w:jc w:val="center"/>
        <w:rPr>
          <w:rFonts w:ascii="Times New Roman" w:hAnsi="Times New Roman"/>
          <w:b/>
          <w:sz w:val="24"/>
        </w:rPr>
      </w:pPr>
      <w:r>
        <w:rPr>
          <w:rFonts w:ascii="Times New Roman" w:hAnsi="Times New Roman"/>
          <w:b/>
          <w:sz w:val="24"/>
        </w:rPr>
        <w:t>Zmluva o dielo</w:t>
      </w:r>
      <w:r w:rsidR="00E53664" w:rsidRPr="000A77C9">
        <w:rPr>
          <w:rFonts w:ascii="Times New Roman" w:hAnsi="Times New Roman"/>
          <w:b/>
          <w:sz w:val="24"/>
        </w:rPr>
        <w:t xml:space="preserve"> </w:t>
      </w:r>
      <w:r w:rsidR="00C93790">
        <w:rPr>
          <w:rFonts w:ascii="Times New Roman" w:hAnsi="Times New Roman"/>
          <w:b/>
          <w:sz w:val="24"/>
        </w:rPr>
        <w:t>č........</w:t>
      </w:r>
    </w:p>
    <w:p w14:paraId="46B18FF0" w14:textId="77777777" w:rsidR="00CF4FFD" w:rsidRPr="00CF4FFD" w:rsidRDefault="00CF4FFD" w:rsidP="00CF4FFD">
      <w:pPr>
        <w:jc w:val="center"/>
        <w:rPr>
          <w:rFonts w:ascii="Times New Roman" w:hAnsi="Times New Roman"/>
          <w:sz w:val="24"/>
        </w:rPr>
      </w:pPr>
      <w:r w:rsidRPr="00CF4FFD">
        <w:rPr>
          <w:rFonts w:ascii="Times New Roman" w:hAnsi="Times New Roman"/>
          <w:sz w:val="24"/>
        </w:rPr>
        <w:t xml:space="preserve">uzatvorená podľa § 536 a </w:t>
      </w:r>
      <w:proofErr w:type="spellStart"/>
      <w:r w:rsidRPr="00CF4FFD">
        <w:rPr>
          <w:rFonts w:ascii="Times New Roman" w:hAnsi="Times New Roman"/>
          <w:sz w:val="24"/>
        </w:rPr>
        <w:t>nasl</w:t>
      </w:r>
      <w:proofErr w:type="spellEnd"/>
      <w:r w:rsidRPr="00CF4FFD">
        <w:rPr>
          <w:rFonts w:ascii="Times New Roman" w:hAnsi="Times New Roman"/>
          <w:sz w:val="24"/>
        </w:rPr>
        <w:t xml:space="preserve">. zákona č. 513/1991 Zb. Obchodný zákonník </w:t>
      </w:r>
    </w:p>
    <w:p w14:paraId="24EBB245" w14:textId="77777777" w:rsidR="00E53664" w:rsidRPr="000A77C9" w:rsidRDefault="00CF4FFD" w:rsidP="00CF4FFD">
      <w:pPr>
        <w:jc w:val="center"/>
        <w:rPr>
          <w:rFonts w:ascii="Times New Roman" w:hAnsi="Times New Roman"/>
          <w:sz w:val="24"/>
        </w:rPr>
      </w:pPr>
      <w:r w:rsidRPr="00CF4FFD">
        <w:rPr>
          <w:rFonts w:ascii="Times New Roman" w:hAnsi="Times New Roman"/>
          <w:sz w:val="24"/>
        </w:rPr>
        <w:t xml:space="preserve">v znení neskorších predpisov </w:t>
      </w:r>
      <w:r w:rsidR="006C3334" w:rsidRPr="000A77C9">
        <w:rPr>
          <w:rFonts w:ascii="Times New Roman" w:hAnsi="Times New Roman"/>
          <w:sz w:val="24"/>
        </w:rPr>
        <w:t>(ďalej len „z</w:t>
      </w:r>
      <w:r w:rsidR="00E53664" w:rsidRPr="000A77C9">
        <w:rPr>
          <w:rFonts w:ascii="Times New Roman" w:hAnsi="Times New Roman"/>
          <w:sz w:val="24"/>
        </w:rPr>
        <w:t>mluva“ v príslušnom gramatickom tvare) medzi</w:t>
      </w:r>
    </w:p>
    <w:p w14:paraId="0122D0DF" w14:textId="77777777" w:rsidR="00E53664" w:rsidRPr="000A77C9" w:rsidRDefault="00E53664" w:rsidP="00D132FC">
      <w:pPr>
        <w:jc w:val="both"/>
        <w:rPr>
          <w:rFonts w:ascii="Times New Roman" w:hAnsi="Times New Roman"/>
          <w:sz w:val="24"/>
        </w:rPr>
      </w:pPr>
    </w:p>
    <w:p w14:paraId="2FB39949" w14:textId="77777777" w:rsidR="00E53664" w:rsidRPr="000A77C9" w:rsidRDefault="00E53664" w:rsidP="00D132FC">
      <w:pPr>
        <w:jc w:val="center"/>
        <w:rPr>
          <w:rFonts w:ascii="Times New Roman" w:hAnsi="Times New Roman"/>
          <w:b/>
          <w:sz w:val="24"/>
        </w:rPr>
      </w:pPr>
      <w:r w:rsidRPr="000A77C9">
        <w:rPr>
          <w:rFonts w:ascii="Times New Roman" w:hAnsi="Times New Roman"/>
          <w:b/>
          <w:sz w:val="24"/>
        </w:rPr>
        <w:t>Článok I.</w:t>
      </w:r>
    </w:p>
    <w:p w14:paraId="180C47AF" w14:textId="77777777" w:rsidR="00E53664" w:rsidRPr="000A77C9" w:rsidRDefault="00E53664" w:rsidP="00D132FC">
      <w:pPr>
        <w:spacing w:after="120"/>
        <w:jc w:val="center"/>
        <w:rPr>
          <w:rFonts w:ascii="Times New Roman" w:hAnsi="Times New Roman"/>
          <w:b/>
          <w:sz w:val="24"/>
        </w:rPr>
      </w:pPr>
      <w:r w:rsidRPr="000A77C9">
        <w:rPr>
          <w:rFonts w:ascii="Times New Roman" w:hAnsi="Times New Roman"/>
          <w:b/>
          <w:sz w:val="24"/>
        </w:rPr>
        <w:t>Zmluvné strany</w:t>
      </w:r>
    </w:p>
    <w:p w14:paraId="2A26D277" w14:textId="77777777" w:rsidR="00E53664" w:rsidRPr="009C559E" w:rsidRDefault="00E53664" w:rsidP="00D132FC">
      <w:pPr>
        <w:jc w:val="both"/>
        <w:rPr>
          <w:rFonts w:ascii="Times New Roman" w:hAnsi="Times New Roman"/>
          <w:b/>
          <w:sz w:val="24"/>
          <w:u w:val="single"/>
        </w:rPr>
      </w:pPr>
      <w:r w:rsidRPr="009C559E">
        <w:rPr>
          <w:rFonts w:ascii="Times New Roman" w:hAnsi="Times New Roman"/>
          <w:b/>
          <w:sz w:val="24"/>
          <w:u w:val="single"/>
        </w:rPr>
        <w:t>Objednávateľ</w:t>
      </w:r>
      <w:r w:rsidR="004F55ED" w:rsidRPr="009C559E">
        <w:rPr>
          <w:rFonts w:ascii="Times New Roman" w:hAnsi="Times New Roman"/>
          <w:b/>
          <w:sz w:val="24"/>
          <w:u w:val="single"/>
        </w:rPr>
        <w:t>:</w:t>
      </w:r>
    </w:p>
    <w:p w14:paraId="2E64DECF" w14:textId="77777777" w:rsidR="00A4260F" w:rsidRPr="00A4260F" w:rsidRDefault="00A4260F" w:rsidP="00A4260F">
      <w:pPr>
        <w:rPr>
          <w:rFonts w:cs="Arial"/>
          <w:b/>
          <w:szCs w:val="22"/>
        </w:rPr>
      </w:pPr>
      <w:r w:rsidRPr="00A4260F">
        <w:rPr>
          <w:rFonts w:cs="Arial"/>
          <w:szCs w:val="22"/>
        </w:rPr>
        <w:t xml:space="preserve">Obchodné meno: </w:t>
      </w:r>
      <w:r w:rsidRPr="00A4260F">
        <w:rPr>
          <w:rFonts w:cs="Arial"/>
          <w:szCs w:val="22"/>
        </w:rPr>
        <w:tab/>
      </w:r>
      <w:r w:rsidRPr="00A4260F">
        <w:rPr>
          <w:rFonts w:cs="Arial"/>
          <w:szCs w:val="22"/>
        </w:rPr>
        <w:tab/>
      </w:r>
      <w:r>
        <w:rPr>
          <w:rFonts w:cs="Arial"/>
          <w:szCs w:val="22"/>
        </w:rPr>
        <w:tab/>
      </w:r>
      <w:r w:rsidRPr="00A4260F">
        <w:rPr>
          <w:rFonts w:cs="Arial"/>
          <w:b/>
          <w:szCs w:val="22"/>
        </w:rPr>
        <w:t>Fakultná nemocnica s poliklinikou Nové Zámky</w:t>
      </w:r>
    </w:p>
    <w:p w14:paraId="6EC47689" w14:textId="77777777" w:rsidR="00A4260F" w:rsidRPr="00A4260F" w:rsidRDefault="00A4260F" w:rsidP="00A4260F">
      <w:pPr>
        <w:rPr>
          <w:rFonts w:cs="Arial"/>
          <w:szCs w:val="22"/>
        </w:rPr>
      </w:pPr>
      <w:r w:rsidRPr="00A4260F">
        <w:rPr>
          <w:rFonts w:cs="Arial"/>
          <w:szCs w:val="22"/>
        </w:rPr>
        <w:t xml:space="preserve">Právna forma: </w:t>
      </w:r>
      <w:r w:rsidRPr="00A4260F">
        <w:rPr>
          <w:rFonts w:cs="Arial"/>
          <w:szCs w:val="22"/>
        </w:rPr>
        <w:tab/>
      </w:r>
      <w:r w:rsidRPr="00A4260F">
        <w:rPr>
          <w:rFonts w:cs="Arial"/>
          <w:szCs w:val="22"/>
        </w:rPr>
        <w:tab/>
      </w:r>
      <w:r w:rsidRPr="00A4260F">
        <w:rPr>
          <w:rFonts w:cs="Arial"/>
          <w:szCs w:val="22"/>
        </w:rPr>
        <w:tab/>
        <w:t>príspevková organizácia</w:t>
      </w:r>
    </w:p>
    <w:p w14:paraId="02046B55" w14:textId="77777777" w:rsidR="00A4260F" w:rsidRPr="00A4260F" w:rsidRDefault="00A4260F" w:rsidP="00A4260F">
      <w:pPr>
        <w:rPr>
          <w:rFonts w:cs="Arial"/>
          <w:szCs w:val="22"/>
        </w:rPr>
      </w:pPr>
      <w:r w:rsidRPr="00A4260F">
        <w:rPr>
          <w:rFonts w:cs="Arial"/>
          <w:szCs w:val="22"/>
        </w:rPr>
        <w:t xml:space="preserve">Sídlo: </w:t>
      </w:r>
      <w:r w:rsidRPr="00A4260F">
        <w:rPr>
          <w:rFonts w:cs="Arial"/>
          <w:szCs w:val="22"/>
        </w:rPr>
        <w:tab/>
      </w:r>
      <w:r w:rsidRPr="00A4260F">
        <w:rPr>
          <w:rFonts w:cs="Arial"/>
          <w:szCs w:val="22"/>
        </w:rPr>
        <w:tab/>
      </w:r>
      <w:r w:rsidRPr="00A4260F">
        <w:rPr>
          <w:rFonts w:cs="Arial"/>
          <w:szCs w:val="22"/>
        </w:rPr>
        <w:tab/>
      </w:r>
      <w:r w:rsidRPr="00A4260F">
        <w:rPr>
          <w:rFonts w:cs="Arial"/>
          <w:szCs w:val="22"/>
        </w:rPr>
        <w:tab/>
      </w:r>
      <w:r>
        <w:rPr>
          <w:rFonts w:cs="Arial"/>
          <w:szCs w:val="22"/>
        </w:rPr>
        <w:tab/>
      </w:r>
      <w:r w:rsidRPr="00A4260F">
        <w:rPr>
          <w:rFonts w:cs="Arial"/>
          <w:szCs w:val="22"/>
        </w:rPr>
        <w:t>Slovenská ulica 11 A, 940 34 Nové Zámky</w:t>
      </w:r>
    </w:p>
    <w:p w14:paraId="7E9659FE" w14:textId="02954668" w:rsidR="00A4260F" w:rsidRPr="00A4260F" w:rsidRDefault="00A4260F" w:rsidP="00A4260F">
      <w:pPr>
        <w:rPr>
          <w:rFonts w:cs="Arial"/>
          <w:szCs w:val="22"/>
        </w:rPr>
      </w:pPr>
      <w:r w:rsidRPr="00A4260F">
        <w:rPr>
          <w:rFonts w:cs="Arial"/>
          <w:szCs w:val="22"/>
        </w:rPr>
        <w:t xml:space="preserve">v mene ktorého podpisuje:  </w:t>
      </w:r>
      <w:r w:rsidRPr="00A4260F">
        <w:rPr>
          <w:rFonts w:cs="Arial"/>
          <w:bCs/>
          <w:szCs w:val="22"/>
        </w:rPr>
        <w:t xml:space="preserve">      </w:t>
      </w:r>
      <w:r w:rsidRPr="00A4260F">
        <w:rPr>
          <w:rFonts w:cs="Arial"/>
          <w:bCs/>
          <w:szCs w:val="22"/>
        </w:rPr>
        <w:tab/>
      </w:r>
      <w:r w:rsidR="003C3FF1">
        <w:rPr>
          <w:rFonts w:cs="Arial"/>
          <w:bCs/>
          <w:szCs w:val="22"/>
        </w:rPr>
        <w:t>MUDr. Karol Hajnovič</w:t>
      </w:r>
      <w:r w:rsidRPr="00A4260F">
        <w:rPr>
          <w:rFonts w:cs="Arial"/>
          <w:szCs w:val="22"/>
        </w:rPr>
        <w:t>– riaditeľ</w:t>
      </w:r>
    </w:p>
    <w:p w14:paraId="6907555E" w14:textId="77777777" w:rsidR="00A4260F" w:rsidRPr="00A4260F" w:rsidRDefault="00A4260F" w:rsidP="00A4260F">
      <w:pPr>
        <w:rPr>
          <w:rFonts w:cs="Arial"/>
          <w:szCs w:val="22"/>
        </w:rPr>
      </w:pPr>
      <w:r w:rsidRPr="00A4260F">
        <w:rPr>
          <w:rFonts w:cs="Arial"/>
          <w:szCs w:val="22"/>
        </w:rPr>
        <w:t xml:space="preserve">IČO: </w:t>
      </w:r>
      <w:r w:rsidRPr="00A4260F">
        <w:rPr>
          <w:rFonts w:cs="Arial"/>
          <w:szCs w:val="22"/>
        </w:rPr>
        <w:tab/>
      </w:r>
      <w:r w:rsidRPr="00A4260F">
        <w:rPr>
          <w:rFonts w:cs="Arial"/>
          <w:szCs w:val="22"/>
        </w:rPr>
        <w:tab/>
      </w:r>
      <w:r w:rsidRPr="00A4260F">
        <w:rPr>
          <w:rFonts w:cs="Arial"/>
          <w:szCs w:val="22"/>
        </w:rPr>
        <w:tab/>
      </w:r>
      <w:r w:rsidRPr="00A4260F">
        <w:rPr>
          <w:rFonts w:cs="Arial"/>
          <w:szCs w:val="22"/>
        </w:rPr>
        <w:tab/>
      </w:r>
      <w:r>
        <w:rPr>
          <w:rFonts w:cs="Arial"/>
          <w:szCs w:val="22"/>
        </w:rPr>
        <w:tab/>
      </w:r>
      <w:r w:rsidRPr="00A4260F">
        <w:rPr>
          <w:rFonts w:cs="Arial"/>
          <w:szCs w:val="22"/>
        </w:rPr>
        <w:t>17336112</w:t>
      </w:r>
    </w:p>
    <w:p w14:paraId="5962DDE0" w14:textId="77777777" w:rsidR="00A4260F" w:rsidRPr="00A4260F" w:rsidRDefault="00A4260F" w:rsidP="00A4260F">
      <w:pPr>
        <w:rPr>
          <w:rFonts w:cs="Arial"/>
          <w:szCs w:val="22"/>
        </w:rPr>
      </w:pPr>
      <w:r w:rsidRPr="00A4260F">
        <w:rPr>
          <w:rFonts w:cs="Arial"/>
          <w:szCs w:val="22"/>
        </w:rPr>
        <w:t xml:space="preserve">DIČ:                                        </w:t>
      </w:r>
      <w:r>
        <w:rPr>
          <w:rFonts w:cs="Arial"/>
          <w:szCs w:val="22"/>
        </w:rPr>
        <w:tab/>
      </w:r>
      <w:r w:rsidRPr="00A4260F">
        <w:rPr>
          <w:rFonts w:cs="Arial"/>
          <w:szCs w:val="22"/>
        </w:rPr>
        <w:t xml:space="preserve">2021068324 </w:t>
      </w:r>
    </w:p>
    <w:p w14:paraId="40E6B557" w14:textId="77777777" w:rsidR="00A4260F" w:rsidRPr="00A4260F" w:rsidRDefault="00A4260F" w:rsidP="00A4260F">
      <w:pPr>
        <w:rPr>
          <w:rFonts w:cs="Arial"/>
          <w:szCs w:val="22"/>
        </w:rPr>
      </w:pPr>
      <w:r w:rsidRPr="00A4260F">
        <w:rPr>
          <w:rFonts w:cs="Arial"/>
          <w:szCs w:val="22"/>
        </w:rPr>
        <w:t xml:space="preserve">IČ DPH:                               </w:t>
      </w:r>
      <w:r w:rsidRPr="00A4260F">
        <w:rPr>
          <w:rFonts w:cs="Arial"/>
          <w:szCs w:val="22"/>
        </w:rPr>
        <w:tab/>
      </w:r>
      <w:r>
        <w:rPr>
          <w:rFonts w:cs="Arial"/>
          <w:szCs w:val="22"/>
        </w:rPr>
        <w:tab/>
      </w:r>
      <w:r w:rsidRPr="00A4260F">
        <w:rPr>
          <w:rFonts w:cs="Arial"/>
          <w:szCs w:val="22"/>
        </w:rPr>
        <w:t xml:space="preserve">SK2021068324 </w:t>
      </w:r>
    </w:p>
    <w:p w14:paraId="6DC791B6" w14:textId="77777777" w:rsidR="00A4260F" w:rsidRPr="00A4260F" w:rsidRDefault="00A4260F" w:rsidP="00A4260F">
      <w:pPr>
        <w:rPr>
          <w:rFonts w:cs="Arial"/>
          <w:bCs/>
          <w:szCs w:val="22"/>
        </w:rPr>
      </w:pPr>
      <w:r w:rsidRPr="00A4260F">
        <w:rPr>
          <w:rFonts w:cs="Arial"/>
          <w:szCs w:val="22"/>
        </w:rPr>
        <w:t xml:space="preserve">bankové spojenie:               </w:t>
      </w:r>
      <w:r w:rsidRPr="00A4260F">
        <w:rPr>
          <w:rFonts w:cs="Arial"/>
          <w:szCs w:val="22"/>
        </w:rPr>
        <w:tab/>
      </w:r>
      <w:r>
        <w:rPr>
          <w:rFonts w:cs="Arial"/>
          <w:szCs w:val="22"/>
        </w:rPr>
        <w:tab/>
      </w:r>
      <w:r w:rsidRPr="00A4260F">
        <w:rPr>
          <w:rFonts w:cs="Arial"/>
          <w:szCs w:val="22"/>
        </w:rPr>
        <w:t>Štátna pokladnica</w:t>
      </w:r>
    </w:p>
    <w:p w14:paraId="1C2DDB6B" w14:textId="77777777" w:rsidR="00A4260F" w:rsidRPr="00A4260F" w:rsidRDefault="00A4260F" w:rsidP="00A4260F">
      <w:pPr>
        <w:rPr>
          <w:rFonts w:cs="Arial"/>
          <w:szCs w:val="22"/>
        </w:rPr>
      </w:pPr>
      <w:r w:rsidRPr="00A4260F">
        <w:rPr>
          <w:rFonts w:cs="Arial"/>
          <w:bCs/>
          <w:szCs w:val="22"/>
        </w:rPr>
        <w:t>medzinárodný kód banky (BIC):</w:t>
      </w:r>
      <w:r w:rsidRPr="00A4260F">
        <w:rPr>
          <w:rFonts w:cs="Arial"/>
          <w:bCs/>
          <w:szCs w:val="22"/>
        </w:rPr>
        <w:tab/>
        <w:t>SPSRSKBA</w:t>
      </w:r>
    </w:p>
    <w:p w14:paraId="26476BB8" w14:textId="77777777" w:rsidR="00A4260F" w:rsidRPr="00A4260F" w:rsidRDefault="00A4260F" w:rsidP="00A4260F">
      <w:pPr>
        <w:rPr>
          <w:rFonts w:cs="Arial"/>
          <w:szCs w:val="22"/>
        </w:rPr>
      </w:pPr>
      <w:r w:rsidRPr="00A4260F">
        <w:rPr>
          <w:rFonts w:cs="Arial"/>
          <w:szCs w:val="22"/>
        </w:rPr>
        <w:t xml:space="preserve">číslo účtu v tvare IBAN :     </w:t>
      </w:r>
      <w:r w:rsidRPr="00A4260F">
        <w:rPr>
          <w:rFonts w:cs="Arial"/>
          <w:szCs w:val="22"/>
        </w:rPr>
        <w:tab/>
      </w:r>
      <w:r>
        <w:rPr>
          <w:rFonts w:cs="Arial"/>
          <w:szCs w:val="22"/>
        </w:rPr>
        <w:tab/>
      </w:r>
      <w:r w:rsidRPr="00A4260F">
        <w:rPr>
          <w:rFonts w:cs="Arial"/>
          <w:szCs w:val="22"/>
        </w:rPr>
        <w:t>SK88 8180 0000 0070 0054 0295</w:t>
      </w:r>
    </w:p>
    <w:p w14:paraId="1CFC2F23" w14:textId="77777777" w:rsidR="00A4260F" w:rsidRPr="00A4260F" w:rsidRDefault="00A4260F" w:rsidP="00A4260F">
      <w:pPr>
        <w:ind w:left="2832" w:hanging="2832"/>
        <w:rPr>
          <w:rFonts w:cs="Arial"/>
          <w:szCs w:val="22"/>
        </w:rPr>
      </w:pPr>
      <w:r w:rsidRPr="00A4260F">
        <w:rPr>
          <w:rFonts w:cs="Arial"/>
          <w:szCs w:val="22"/>
        </w:rPr>
        <w:t xml:space="preserve">zapísaný v: </w:t>
      </w:r>
      <w:r w:rsidRPr="00A4260F">
        <w:rPr>
          <w:rFonts w:cs="Arial"/>
          <w:szCs w:val="22"/>
        </w:rPr>
        <w:tab/>
      </w:r>
      <w:r>
        <w:rPr>
          <w:rFonts w:cs="Arial"/>
          <w:szCs w:val="22"/>
        </w:rPr>
        <w:tab/>
      </w:r>
      <w:r w:rsidRPr="00A4260F">
        <w:rPr>
          <w:rFonts w:cs="Arial"/>
          <w:szCs w:val="22"/>
        </w:rPr>
        <w:t xml:space="preserve">register organizácií vedený Štatistickým úradom </w:t>
      </w:r>
      <w:r>
        <w:rPr>
          <w:rFonts w:cs="Arial"/>
          <w:szCs w:val="22"/>
        </w:rPr>
        <w:tab/>
      </w:r>
      <w:r w:rsidRPr="00A4260F">
        <w:rPr>
          <w:rFonts w:cs="Arial"/>
          <w:szCs w:val="22"/>
        </w:rPr>
        <w:t>Slovenske</w:t>
      </w:r>
      <w:r>
        <w:rPr>
          <w:rFonts w:cs="Arial"/>
          <w:szCs w:val="22"/>
        </w:rPr>
        <w:t xml:space="preserve">j </w:t>
      </w:r>
      <w:r w:rsidRPr="00A4260F">
        <w:rPr>
          <w:rFonts w:cs="Arial"/>
          <w:szCs w:val="22"/>
        </w:rPr>
        <w:t xml:space="preserve"> republiky a živnostenský register Okresného </w:t>
      </w:r>
      <w:r>
        <w:rPr>
          <w:rFonts w:cs="Arial"/>
          <w:szCs w:val="22"/>
        </w:rPr>
        <w:tab/>
      </w:r>
      <w:r w:rsidRPr="00A4260F">
        <w:rPr>
          <w:rFonts w:cs="Arial"/>
          <w:szCs w:val="22"/>
        </w:rPr>
        <w:t xml:space="preserve">úradu Nové Zámky pod č. 404-9729 </w:t>
      </w:r>
    </w:p>
    <w:p w14:paraId="11A91B86" w14:textId="77777777" w:rsidR="006C3334" w:rsidRPr="000A77C9" w:rsidRDefault="009C559E" w:rsidP="009C559E">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r w:rsidRPr="000A77C9">
        <w:rPr>
          <w:rFonts w:ascii="Times New Roman" w:hAnsi="Times New Roman"/>
          <w:color w:val="000000"/>
          <w:sz w:val="24"/>
          <w:szCs w:val="24"/>
        </w:rPr>
        <w:t xml:space="preserve"> </w:t>
      </w:r>
      <w:r w:rsidR="006C3334" w:rsidRPr="000A77C9">
        <w:rPr>
          <w:rFonts w:ascii="Times New Roman" w:hAnsi="Times New Roman"/>
          <w:color w:val="000000"/>
          <w:sz w:val="24"/>
          <w:szCs w:val="24"/>
        </w:rPr>
        <w:t>(ďalej len „objednávateľ“)</w:t>
      </w:r>
    </w:p>
    <w:p w14:paraId="1F9193F0" w14:textId="77777777" w:rsidR="00E53664" w:rsidRPr="000A77C9" w:rsidRDefault="00E53664" w:rsidP="00D132FC">
      <w:pPr>
        <w:jc w:val="center"/>
        <w:rPr>
          <w:rFonts w:ascii="Times New Roman" w:hAnsi="Times New Roman"/>
          <w:sz w:val="24"/>
        </w:rPr>
      </w:pPr>
      <w:r w:rsidRPr="000A77C9">
        <w:rPr>
          <w:rFonts w:ascii="Times New Roman" w:hAnsi="Times New Roman"/>
          <w:sz w:val="24"/>
        </w:rPr>
        <w:t>a</w:t>
      </w:r>
    </w:p>
    <w:p w14:paraId="2EE510C4" w14:textId="77777777" w:rsidR="00E53664" w:rsidRPr="000A77C9" w:rsidRDefault="004115C8" w:rsidP="00D132FC">
      <w:pPr>
        <w:jc w:val="both"/>
        <w:rPr>
          <w:rFonts w:ascii="Times New Roman" w:hAnsi="Times New Roman"/>
          <w:b/>
          <w:sz w:val="24"/>
        </w:rPr>
      </w:pPr>
      <w:r>
        <w:rPr>
          <w:rFonts w:ascii="Times New Roman" w:hAnsi="Times New Roman"/>
          <w:b/>
          <w:sz w:val="24"/>
          <w:u w:val="single"/>
        </w:rPr>
        <w:t>Zhotoviteľ</w:t>
      </w:r>
      <w:r w:rsidR="00E53664" w:rsidRPr="000A77C9">
        <w:rPr>
          <w:rFonts w:ascii="Times New Roman" w:hAnsi="Times New Roman"/>
          <w:b/>
          <w:sz w:val="24"/>
          <w:u w:val="single"/>
        </w:rPr>
        <w:t>:</w:t>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r w:rsidR="00E53664" w:rsidRPr="000A77C9">
        <w:rPr>
          <w:rFonts w:ascii="Times New Roman" w:hAnsi="Times New Roman"/>
          <w:b/>
          <w:sz w:val="24"/>
        </w:rPr>
        <w:tab/>
      </w:r>
    </w:p>
    <w:p w14:paraId="24C0F9FC" w14:textId="77777777" w:rsidR="009C559E" w:rsidRDefault="009C559E" w:rsidP="009C559E">
      <w:pPr>
        <w:jc w:val="both"/>
      </w:pPr>
      <w:r>
        <w:rPr>
          <w:b/>
        </w:rPr>
        <w:t>Názov*</w:t>
      </w:r>
      <w:r w:rsidRPr="0094034F">
        <w:rPr>
          <w:b/>
        </w:rPr>
        <w:t>:</w:t>
      </w:r>
      <w:r w:rsidRPr="0094034F">
        <w:tab/>
      </w:r>
      <w:r w:rsidRPr="0094034F">
        <w:tab/>
      </w:r>
      <w:r w:rsidR="00A4260F">
        <w:tab/>
      </w:r>
      <w:r w:rsidR="00A4260F">
        <w:tab/>
      </w:r>
      <w:r w:rsidRPr="0094034F">
        <w:rPr>
          <w:b/>
        </w:rPr>
        <w:t>...................................................</w:t>
      </w:r>
      <w:r w:rsidRPr="0094034F">
        <w:tab/>
      </w:r>
      <w:r w:rsidRPr="0094034F">
        <w:tab/>
      </w:r>
      <w:r w:rsidRPr="0094034F">
        <w:tab/>
      </w:r>
    </w:p>
    <w:p w14:paraId="1A42F6AA" w14:textId="77777777" w:rsidR="009C559E" w:rsidRDefault="009C559E" w:rsidP="009C559E">
      <w:pPr>
        <w:jc w:val="both"/>
      </w:pPr>
      <w:r w:rsidRPr="0094034F">
        <w:t>Sídlo</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15FDA17D" w14:textId="77777777" w:rsidR="00A4260F" w:rsidRDefault="009C559E" w:rsidP="009C559E">
      <w:pPr>
        <w:jc w:val="both"/>
      </w:pPr>
      <w:r w:rsidRPr="0094034F">
        <w:t>Zastúpený</w:t>
      </w:r>
      <w:r>
        <w:t>*</w:t>
      </w:r>
      <w:r w:rsidRPr="0094034F">
        <w:t>:</w:t>
      </w:r>
      <w:r w:rsidRPr="0094034F">
        <w:tab/>
      </w:r>
      <w:r w:rsidRPr="0094034F">
        <w:tab/>
      </w:r>
      <w:r w:rsidR="00A4260F">
        <w:tab/>
      </w:r>
      <w:r w:rsidR="00A4260F">
        <w:tab/>
      </w:r>
      <w:r w:rsidRPr="0094034F">
        <w:t>.......................................................</w:t>
      </w:r>
      <w:r w:rsidRPr="0094034F">
        <w:tab/>
      </w:r>
      <w:r w:rsidRPr="0094034F">
        <w:tab/>
      </w:r>
      <w:r w:rsidRPr="0094034F">
        <w:tab/>
      </w:r>
    </w:p>
    <w:p w14:paraId="3E29080F" w14:textId="77777777" w:rsidR="009C559E" w:rsidRDefault="009C559E" w:rsidP="009C559E">
      <w:pPr>
        <w:jc w:val="both"/>
      </w:pPr>
      <w:r w:rsidRPr="0094034F">
        <w:t>IČO</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47270483" w14:textId="77777777" w:rsidR="009C559E" w:rsidRDefault="009C559E" w:rsidP="009C559E">
      <w:pPr>
        <w:jc w:val="both"/>
      </w:pPr>
      <w:r w:rsidRPr="0094034F">
        <w:t>IČ DPH / DIČ</w:t>
      </w:r>
      <w:r>
        <w:t>*</w:t>
      </w:r>
      <w:r w:rsidRPr="0094034F">
        <w:t>:</w:t>
      </w:r>
      <w:r w:rsidRPr="0094034F">
        <w:tab/>
      </w:r>
      <w:r w:rsidR="00A4260F">
        <w:tab/>
      </w:r>
      <w:r w:rsidR="00A4260F">
        <w:tab/>
      </w:r>
      <w:r>
        <w:t>.</w:t>
      </w:r>
      <w:r w:rsidRPr="0094034F">
        <w:t>......................................................</w:t>
      </w:r>
      <w:r w:rsidRPr="0094034F">
        <w:tab/>
      </w:r>
      <w:r w:rsidRPr="0094034F">
        <w:tab/>
      </w:r>
      <w:r w:rsidRPr="0094034F">
        <w:tab/>
      </w:r>
    </w:p>
    <w:p w14:paraId="3EE4DFFE" w14:textId="77777777" w:rsidR="009C559E" w:rsidRDefault="009C559E" w:rsidP="009C559E">
      <w:pPr>
        <w:jc w:val="both"/>
      </w:pPr>
      <w:r w:rsidRPr="0094034F">
        <w:t>Bankové spojenie</w:t>
      </w:r>
      <w:r>
        <w:t>*</w:t>
      </w:r>
      <w:r w:rsidRPr="0094034F">
        <w:t>:</w:t>
      </w:r>
      <w:r w:rsidRPr="0094034F">
        <w:tab/>
      </w:r>
      <w:r w:rsidR="00A4260F">
        <w:tab/>
      </w:r>
      <w:r w:rsidR="00A4260F">
        <w:tab/>
      </w:r>
      <w:r w:rsidRPr="0094034F">
        <w:t>.......................................................</w:t>
      </w:r>
      <w:r w:rsidRPr="0094034F">
        <w:tab/>
      </w:r>
      <w:r w:rsidRPr="0094034F">
        <w:tab/>
      </w:r>
      <w:r w:rsidRPr="0094034F">
        <w:tab/>
      </w:r>
    </w:p>
    <w:p w14:paraId="6D71FB45" w14:textId="77777777" w:rsidR="009C559E" w:rsidRDefault="009C559E" w:rsidP="009C559E">
      <w:pPr>
        <w:jc w:val="both"/>
      </w:pPr>
      <w:r w:rsidRPr="0094034F">
        <w:t>IBAN</w:t>
      </w:r>
      <w:r>
        <w:t>*</w:t>
      </w:r>
      <w:r w:rsidRPr="0094034F">
        <w:t>:</w:t>
      </w:r>
      <w:r w:rsidRPr="0094034F">
        <w:tab/>
      </w:r>
      <w:r w:rsidRPr="0094034F">
        <w:tab/>
      </w:r>
      <w:r w:rsidRPr="0094034F">
        <w:tab/>
      </w:r>
      <w:r w:rsidR="00A4260F">
        <w:tab/>
      </w:r>
      <w:r w:rsidR="00A4260F">
        <w:tab/>
      </w:r>
      <w:r w:rsidRPr="0094034F">
        <w:t>.......................................................</w:t>
      </w:r>
      <w:r w:rsidRPr="0094034F">
        <w:tab/>
      </w:r>
      <w:r w:rsidRPr="0094034F">
        <w:tab/>
      </w:r>
      <w:r w:rsidRPr="0094034F">
        <w:tab/>
      </w:r>
    </w:p>
    <w:p w14:paraId="48C18AC4" w14:textId="77777777" w:rsidR="009C559E" w:rsidRDefault="009C559E" w:rsidP="009C559E">
      <w:pPr>
        <w:jc w:val="both"/>
      </w:pPr>
      <w:r w:rsidRPr="0094034F">
        <w:t>Tel.</w:t>
      </w:r>
      <w:r>
        <w:t>*</w:t>
      </w:r>
      <w:r w:rsidRPr="0094034F">
        <w:t>:</w:t>
      </w:r>
      <w:r w:rsidRPr="0094034F">
        <w:tab/>
      </w:r>
      <w:r w:rsidRPr="0094034F">
        <w:tab/>
      </w:r>
      <w:r w:rsidRPr="0094034F">
        <w:tab/>
      </w:r>
      <w:r w:rsidR="00A4260F">
        <w:tab/>
      </w:r>
      <w:r w:rsidR="00A4260F">
        <w:tab/>
      </w:r>
      <w:r w:rsidRPr="0094034F">
        <w:t>............................</w:t>
      </w:r>
      <w:r w:rsidR="00A4260F">
        <w:t>...........................</w:t>
      </w:r>
      <w:r w:rsidR="00A4260F">
        <w:tab/>
      </w:r>
      <w:r w:rsidR="00A4260F">
        <w:tab/>
      </w:r>
      <w:r w:rsidR="00A4260F">
        <w:tab/>
      </w:r>
    </w:p>
    <w:p w14:paraId="43F54F0E" w14:textId="77777777" w:rsidR="009C559E" w:rsidRDefault="009C559E" w:rsidP="009C559E">
      <w:pPr>
        <w:jc w:val="both"/>
      </w:pPr>
      <w:r w:rsidRPr="0094034F">
        <w:t>E-mail:</w:t>
      </w:r>
      <w:r w:rsidRPr="0094034F">
        <w:tab/>
      </w:r>
      <w:r w:rsidRPr="0094034F">
        <w:tab/>
      </w:r>
      <w:r w:rsidRPr="0094034F">
        <w:tab/>
      </w:r>
      <w:r w:rsidR="00A4260F">
        <w:tab/>
      </w:r>
      <w:r w:rsidR="00A4260F">
        <w:tab/>
      </w:r>
      <w:r w:rsidRPr="0094034F">
        <w:t>.......................................................</w:t>
      </w:r>
      <w:r w:rsidRPr="0094034F">
        <w:tab/>
      </w:r>
      <w:r w:rsidRPr="0094034F">
        <w:tab/>
      </w:r>
      <w:r w:rsidRPr="0094034F">
        <w:tab/>
      </w:r>
    </w:p>
    <w:p w14:paraId="34E69B5C" w14:textId="77777777" w:rsidR="009C559E" w:rsidRPr="009C559E" w:rsidRDefault="009C559E" w:rsidP="009C559E">
      <w:pPr>
        <w:pStyle w:val="Odsekzoznamu"/>
        <w:autoSpaceDE w:val="0"/>
        <w:autoSpaceDN w:val="0"/>
        <w:adjustRightInd w:val="0"/>
        <w:spacing w:after="0" w:line="240" w:lineRule="auto"/>
        <w:ind w:left="0"/>
        <w:contextualSpacing w:val="0"/>
        <w:jc w:val="both"/>
        <w:rPr>
          <w:rFonts w:ascii="Times New Roman" w:hAnsi="Times New Roman"/>
          <w:sz w:val="24"/>
          <w:szCs w:val="24"/>
        </w:rPr>
      </w:pPr>
      <w:r w:rsidRPr="009C559E">
        <w:rPr>
          <w:rFonts w:ascii="Times New Roman" w:hAnsi="Times New Roman"/>
          <w:sz w:val="24"/>
          <w:szCs w:val="24"/>
        </w:rPr>
        <w:t>Zapísaný*:</w:t>
      </w:r>
      <w:r w:rsidRPr="009C559E">
        <w:rPr>
          <w:rFonts w:ascii="Times New Roman" w:hAnsi="Times New Roman"/>
          <w:sz w:val="24"/>
          <w:szCs w:val="24"/>
        </w:rPr>
        <w:tab/>
      </w:r>
      <w:r w:rsidRPr="0094034F">
        <w:tab/>
      </w:r>
      <w:r w:rsidR="00A4260F">
        <w:tab/>
      </w:r>
      <w:r w:rsidR="00A4260F">
        <w:tab/>
      </w:r>
      <w:r w:rsidRPr="0094034F">
        <w:t>.........................................................</w:t>
      </w:r>
      <w:r>
        <w:t>...</w:t>
      </w:r>
      <w:r w:rsidRPr="0094034F">
        <w:tab/>
      </w:r>
      <w:r w:rsidRPr="000A77C9">
        <w:rPr>
          <w:rFonts w:ascii="Times New Roman" w:hAnsi="Times New Roman"/>
          <w:color w:val="000000"/>
          <w:sz w:val="24"/>
          <w:szCs w:val="24"/>
        </w:rPr>
        <w:t xml:space="preserve"> </w:t>
      </w:r>
    </w:p>
    <w:p w14:paraId="0DE2F902" w14:textId="77777777" w:rsidR="006C3334" w:rsidRDefault="006C3334" w:rsidP="009C559E">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r w:rsidRPr="000A77C9">
        <w:rPr>
          <w:rFonts w:ascii="Times New Roman" w:hAnsi="Times New Roman"/>
          <w:color w:val="000000"/>
          <w:sz w:val="24"/>
          <w:szCs w:val="24"/>
        </w:rPr>
        <w:t>(ďalej len „</w:t>
      </w:r>
      <w:r w:rsidR="004115C8">
        <w:rPr>
          <w:rFonts w:ascii="Times New Roman" w:hAnsi="Times New Roman"/>
          <w:color w:val="000000"/>
          <w:sz w:val="24"/>
          <w:szCs w:val="24"/>
        </w:rPr>
        <w:t>zhotoviteľ</w:t>
      </w:r>
      <w:r w:rsidRPr="000A77C9">
        <w:rPr>
          <w:rFonts w:ascii="Times New Roman" w:hAnsi="Times New Roman"/>
          <w:color w:val="000000"/>
          <w:sz w:val="24"/>
          <w:szCs w:val="24"/>
        </w:rPr>
        <w:t>“)</w:t>
      </w:r>
    </w:p>
    <w:p w14:paraId="57777A5F" w14:textId="77777777" w:rsidR="00C93790" w:rsidRDefault="00C93790" w:rsidP="00D132FC">
      <w:pPr>
        <w:pStyle w:val="Odsekzoznamu"/>
        <w:autoSpaceDE w:val="0"/>
        <w:autoSpaceDN w:val="0"/>
        <w:adjustRightInd w:val="0"/>
        <w:spacing w:after="0" w:line="240" w:lineRule="auto"/>
        <w:ind w:left="0"/>
        <w:contextualSpacing w:val="0"/>
        <w:jc w:val="both"/>
        <w:rPr>
          <w:rFonts w:ascii="Times New Roman" w:hAnsi="Times New Roman"/>
          <w:color w:val="000000"/>
          <w:sz w:val="24"/>
          <w:szCs w:val="24"/>
        </w:rPr>
      </w:pPr>
    </w:p>
    <w:p w14:paraId="1D9E74A4" w14:textId="77777777" w:rsidR="00C93790" w:rsidRPr="000A77C9" w:rsidRDefault="00C93790" w:rsidP="00D132FC">
      <w:pPr>
        <w:pStyle w:val="Odsekzoznamu"/>
        <w:autoSpaceDE w:val="0"/>
        <w:autoSpaceDN w:val="0"/>
        <w:adjustRightInd w:val="0"/>
        <w:spacing w:after="0" w:line="240" w:lineRule="auto"/>
        <w:ind w:left="0"/>
        <w:contextualSpacing w:val="0"/>
        <w:jc w:val="center"/>
        <w:rPr>
          <w:rFonts w:ascii="Times New Roman" w:hAnsi="Times New Roman"/>
          <w:color w:val="000000"/>
          <w:sz w:val="24"/>
          <w:szCs w:val="24"/>
        </w:rPr>
      </w:pPr>
      <w:r>
        <w:rPr>
          <w:rFonts w:ascii="Times New Roman" w:hAnsi="Times New Roman"/>
          <w:color w:val="000000"/>
          <w:sz w:val="24"/>
          <w:szCs w:val="24"/>
        </w:rPr>
        <w:t>(ďalej len „zmluvné strany“)</w:t>
      </w:r>
    </w:p>
    <w:p w14:paraId="62ED8128" w14:textId="77777777" w:rsidR="006C3334" w:rsidRPr="000A77C9" w:rsidRDefault="006C3334" w:rsidP="00D132FC">
      <w:pPr>
        <w:rPr>
          <w:rFonts w:ascii="Times New Roman" w:hAnsi="Times New Roman"/>
          <w:b/>
          <w:bCs/>
          <w:sz w:val="24"/>
        </w:rPr>
      </w:pPr>
    </w:p>
    <w:p w14:paraId="4C80C39B" w14:textId="77777777" w:rsidR="00A4260F" w:rsidRDefault="00A4260F" w:rsidP="00D132FC">
      <w:pPr>
        <w:jc w:val="center"/>
        <w:rPr>
          <w:rFonts w:ascii="Times New Roman" w:hAnsi="Times New Roman"/>
          <w:b/>
          <w:bCs/>
          <w:sz w:val="24"/>
        </w:rPr>
      </w:pPr>
    </w:p>
    <w:p w14:paraId="02DCF69E" w14:textId="77777777" w:rsidR="00A4260F" w:rsidRDefault="00A4260F" w:rsidP="00D132FC">
      <w:pPr>
        <w:jc w:val="center"/>
        <w:rPr>
          <w:rFonts w:ascii="Times New Roman" w:hAnsi="Times New Roman"/>
          <w:b/>
          <w:bCs/>
          <w:sz w:val="24"/>
        </w:rPr>
      </w:pPr>
    </w:p>
    <w:p w14:paraId="71EDAEB0" w14:textId="77777777" w:rsidR="00A4260F" w:rsidRDefault="00A4260F" w:rsidP="00D132FC">
      <w:pPr>
        <w:jc w:val="center"/>
        <w:rPr>
          <w:rFonts w:ascii="Times New Roman" w:hAnsi="Times New Roman"/>
          <w:b/>
          <w:bCs/>
          <w:sz w:val="24"/>
        </w:rPr>
      </w:pPr>
    </w:p>
    <w:p w14:paraId="465384FC" w14:textId="77777777" w:rsidR="00A4260F" w:rsidRDefault="00A4260F" w:rsidP="00D132FC">
      <w:pPr>
        <w:jc w:val="center"/>
        <w:rPr>
          <w:rFonts w:ascii="Times New Roman" w:hAnsi="Times New Roman"/>
          <w:b/>
          <w:bCs/>
          <w:sz w:val="24"/>
        </w:rPr>
      </w:pPr>
    </w:p>
    <w:p w14:paraId="0D218972" w14:textId="77777777" w:rsidR="006C3334" w:rsidRPr="000A77C9" w:rsidRDefault="006C3334" w:rsidP="00D132FC">
      <w:pPr>
        <w:jc w:val="center"/>
        <w:rPr>
          <w:rFonts w:ascii="Times New Roman" w:hAnsi="Times New Roman"/>
          <w:b/>
          <w:bCs/>
          <w:sz w:val="24"/>
        </w:rPr>
      </w:pPr>
      <w:r w:rsidRPr="000A77C9">
        <w:rPr>
          <w:rFonts w:ascii="Times New Roman" w:hAnsi="Times New Roman"/>
          <w:b/>
          <w:bCs/>
          <w:sz w:val="24"/>
        </w:rPr>
        <w:t>Preambula</w:t>
      </w:r>
    </w:p>
    <w:p w14:paraId="5AA2A258" w14:textId="77777777" w:rsidR="006C3334" w:rsidRPr="000A77C9" w:rsidRDefault="006C3334" w:rsidP="00D132FC">
      <w:pPr>
        <w:jc w:val="center"/>
        <w:rPr>
          <w:rFonts w:ascii="Times New Roman" w:hAnsi="Times New Roman"/>
          <w:b/>
          <w:bCs/>
          <w:sz w:val="24"/>
        </w:rPr>
      </w:pPr>
    </w:p>
    <w:p w14:paraId="2C3AF232" w14:textId="77777777" w:rsidR="006C3334" w:rsidRPr="00E700B2" w:rsidRDefault="006C3334" w:rsidP="00BA7C0B">
      <w:pPr>
        <w:jc w:val="both"/>
        <w:rPr>
          <w:rFonts w:ascii="Times New Roman" w:hAnsi="Times New Roman"/>
          <w:sz w:val="24"/>
        </w:rPr>
      </w:pPr>
      <w:r w:rsidRPr="000A77C9">
        <w:rPr>
          <w:rFonts w:ascii="Times New Roman" w:hAnsi="Times New Roman"/>
          <w:sz w:val="24"/>
        </w:rPr>
        <w:t xml:space="preserve">Táto zmluva sa uzatvára ako výsledok verejného obstarávania v zmysle </w:t>
      </w:r>
      <w:r w:rsidR="00A4260F">
        <w:rPr>
          <w:rFonts w:ascii="Times New Roman" w:hAnsi="Times New Roman"/>
          <w:sz w:val="24"/>
        </w:rPr>
        <w:t xml:space="preserve">§ 117 </w:t>
      </w:r>
      <w:r w:rsidRPr="000A77C9">
        <w:rPr>
          <w:rFonts w:ascii="Times New Roman" w:hAnsi="Times New Roman"/>
          <w:sz w:val="24"/>
        </w:rPr>
        <w:t xml:space="preserve">zákona 343/2015 Z.z. o verejnom obstarávaní a o zmene doplnení niektorých zákonov </w:t>
      </w:r>
      <w:r w:rsidR="000A77C9" w:rsidRPr="000A77C9">
        <w:rPr>
          <w:rFonts w:ascii="Times New Roman" w:hAnsi="Times New Roman"/>
          <w:sz w:val="24"/>
        </w:rPr>
        <w:t xml:space="preserve">v znení neskorších predpisov </w:t>
      </w:r>
      <w:r w:rsidRPr="000A77C9">
        <w:rPr>
          <w:rFonts w:ascii="Times New Roman" w:hAnsi="Times New Roman"/>
          <w:sz w:val="24"/>
        </w:rPr>
        <w:t>(ďalej len „z</w:t>
      </w:r>
      <w:r w:rsidR="000A77C9" w:rsidRPr="000A77C9">
        <w:rPr>
          <w:rFonts w:ascii="Times New Roman" w:hAnsi="Times New Roman"/>
          <w:sz w:val="24"/>
        </w:rPr>
        <w:t xml:space="preserve">ákon o verejnom obstarávaní“). </w:t>
      </w:r>
    </w:p>
    <w:p w14:paraId="6C6A350A" w14:textId="7A1E2611" w:rsidR="006C3334" w:rsidRDefault="004115C8" w:rsidP="00BA7C0B">
      <w:pPr>
        <w:jc w:val="both"/>
        <w:rPr>
          <w:rFonts w:ascii="Times New Roman" w:hAnsi="Times New Roman"/>
          <w:sz w:val="24"/>
        </w:rPr>
      </w:pPr>
      <w:r>
        <w:rPr>
          <w:rFonts w:ascii="Times New Roman" w:hAnsi="Times New Roman"/>
          <w:sz w:val="24"/>
        </w:rPr>
        <w:t>Zhotoviteľ</w:t>
      </w:r>
      <w:r w:rsidR="000A77C9" w:rsidRPr="00E700B2">
        <w:rPr>
          <w:rFonts w:ascii="Times New Roman" w:hAnsi="Times New Roman"/>
          <w:sz w:val="24"/>
        </w:rPr>
        <w:t xml:space="preserve"> bol identifikovaný ako úspešný uchádzač v tomto verejnom obstarávaní, pod názvom: </w:t>
      </w:r>
      <w:r w:rsidR="000A77C9" w:rsidRPr="00E700B2">
        <w:rPr>
          <w:rFonts w:ascii="Times New Roman" w:hAnsi="Times New Roman"/>
          <w:b/>
          <w:sz w:val="24"/>
        </w:rPr>
        <w:t>„</w:t>
      </w:r>
      <w:r w:rsidR="003C3FF1">
        <w:rPr>
          <w:rFonts w:ascii="Times New Roman" w:hAnsi="Times New Roman"/>
          <w:b/>
          <w:sz w:val="24"/>
        </w:rPr>
        <w:t>Nábytok do zdravotníckeho zariadenia</w:t>
      </w:r>
      <w:r w:rsidR="00A4260F">
        <w:rPr>
          <w:rFonts w:ascii="Times New Roman" w:hAnsi="Times New Roman"/>
          <w:b/>
          <w:sz w:val="24"/>
        </w:rPr>
        <w:t>“.</w:t>
      </w:r>
      <w:r>
        <w:rPr>
          <w:rFonts w:ascii="Times New Roman" w:hAnsi="Times New Roman"/>
          <w:b/>
          <w:sz w:val="24"/>
        </w:rPr>
        <w:t xml:space="preserve"> Zhotoviteľ </w:t>
      </w:r>
      <w:r w:rsidR="000A77C9" w:rsidRPr="00E700B2">
        <w:rPr>
          <w:rFonts w:ascii="Times New Roman" w:hAnsi="Times New Roman"/>
          <w:sz w:val="24"/>
        </w:rPr>
        <w:t xml:space="preserve">dodá predmet </w:t>
      </w:r>
      <w:r>
        <w:rPr>
          <w:rFonts w:ascii="Times New Roman" w:hAnsi="Times New Roman"/>
          <w:sz w:val="24"/>
        </w:rPr>
        <w:t>zmluvy</w:t>
      </w:r>
      <w:r w:rsidR="000A77C9" w:rsidRPr="00E700B2">
        <w:rPr>
          <w:rFonts w:ascii="Times New Roman" w:hAnsi="Times New Roman"/>
          <w:sz w:val="24"/>
        </w:rPr>
        <w:t xml:space="preserve"> objednávateľovi </w:t>
      </w:r>
      <w:r w:rsidR="002D44D7" w:rsidRPr="00E700B2">
        <w:rPr>
          <w:rFonts w:ascii="Times New Roman" w:hAnsi="Times New Roman"/>
          <w:sz w:val="24"/>
        </w:rPr>
        <w:t xml:space="preserve">spôsobom, v čase, v kvalite a </w:t>
      </w:r>
      <w:r w:rsidR="000A77C9" w:rsidRPr="00E700B2">
        <w:rPr>
          <w:rFonts w:ascii="Times New Roman" w:hAnsi="Times New Roman"/>
          <w:sz w:val="24"/>
        </w:rPr>
        <w:t>za podmienok</w:t>
      </w:r>
      <w:r w:rsidR="000A77C9" w:rsidRPr="000A77C9">
        <w:rPr>
          <w:rFonts w:ascii="Times New Roman" w:hAnsi="Times New Roman"/>
          <w:sz w:val="24"/>
        </w:rPr>
        <w:t xml:space="preserve"> upravených touto zmluvou</w:t>
      </w:r>
      <w:r w:rsidR="00A4260F">
        <w:rPr>
          <w:rFonts w:ascii="Times New Roman" w:hAnsi="Times New Roman"/>
          <w:sz w:val="24"/>
        </w:rPr>
        <w:t>.</w:t>
      </w:r>
    </w:p>
    <w:p w14:paraId="71A75F9F" w14:textId="77777777" w:rsidR="003C3FF1" w:rsidRPr="000A77C9" w:rsidRDefault="003C3FF1" w:rsidP="00BA7C0B">
      <w:pPr>
        <w:jc w:val="both"/>
        <w:rPr>
          <w:rFonts w:ascii="Times New Roman" w:hAnsi="Times New Roman"/>
          <w:sz w:val="24"/>
        </w:rPr>
      </w:pPr>
    </w:p>
    <w:p w14:paraId="4181A869" w14:textId="77777777" w:rsidR="006C3334" w:rsidRPr="000A77C9" w:rsidRDefault="006C3334" w:rsidP="00BA7C0B">
      <w:pPr>
        <w:jc w:val="both"/>
        <w:rPr>
          <w:rFonts w:ascii="Times New Roman" w:hAnsi="Times New Roman"/>
          <w:sz w:val="24"/>
        </w:rPr>
      </w:pPr>
    </w:p>
    <w:p w14:paraId="26268DA7" w14:textId="77777777" w:rsidR="00D132FC" w:rsidRDefault="00D132FC" w:rsidP="00BA7C0B">
      <w:pPr>
        <w:jc w:val="center"/>
        <w:rPr>
          <w:rFonts w:ascii="Times New Roman" w:hAnsi="Times New Roman"/>
          <w:b/>
          <w:sz w:val="24"/>
        </w:rPr>
      </w:pPr>
    </w:p>
    <w:p w14:paraId="3014FA6A" w14:textId="77777777" w:rsidR="00E53664" w:rsidRPr="000A77C9" w:rsidRDefault="00E53664" w:rsidP="00BA7C0B">
      <w:pPr>
        <w:jc w:val="center"/>
        <w:rPr>
          <w:rFonts w:ascii="Times New Roman" w:hAnsi="Times New Roman"/>
          <w:b/>
          <w:sz w:val="24"/>
        </w:rPr>
      </w:pPr>
      <w:r w:rsidRPr="000A77C9">
        <w:rPr>
          <w:rFonts w:ascii="Times New Roman" w:hAnsi="Times New Roman"/>
          <w:b/>
          <w:sz w:val="24"/>
        </w:rPr>
        <w:lastRenderedPageBreak/>
        <w:t>Článok II.</w:t>
      </w:r>
    </w:p>
    <w:p w14:paraId="2FD77792" w14:textId="77777777" w:rsidR="00E53664" w:rsidRPr="000A77C9" w:rsidRDefault="00E53664" w:rsidP="00BA7C0B">
      <w:pPr>
        <w:spacing w:after="120"/>
        <w:jc w:val="center"/>
        <w:rPr>
          <w:rFonts w:ascii="Times New Roman" w:hAnsi="Times New Roman"/>
          <w:b/>
          <w:sz w:val="24"/>
        </w:rPr>
      </w:pPr>
      <w:r w:rsidRPr="000A77C9">
        <w:rPr>
          <w:rFonts w:ascii="Times New Roman" w:hAnsi="Times New Roman"/>
          <w:b/>
          <w:sz w:val="24"/>
        </w:rPr>
        <w:t>Predmet zmluvy</w:t>
      </w:r>
      <w:r w:rsidR="00730E7F">
        <w:rPr>
          <w:rFonts w:ascii="Times New Roman" w:hAnsi="Times New Roman"/>
          <w:b/>
          <w:sz w:val="24"/>
        </w:rPr>
        <w:t xml:space="preserve">: </w:t>
      </w:r>
    </w:p>
    <w:p w14:paraId="7812E551" w14:textId="0CB4A537" w:rsidR="007635BA" w:rsidRDefault="00E53664" w:rsidP="00BA7C0B">
      <w:pPr>
        <w:tabs>
          <w:tab w:val="left" w:pos="1701"/>
          <w:tab w:val="left" w:pos="4536"/>
          <w:tab w:val="left" w:pos="7088"/>
        </w:tabs>
        <w:jc w:val="both"/>
        <w:rPr>
          <w:rFonts w:ascii="Times New Roman" w:hAnsi="Times New Roman"/>
          <w:sz w:val="24"/>
        </w:rPr>
      </w:pPr>
      <w:r w:rsidRPr="000A77C9">
        <w:rPr>
          <w:rFonts w:ascii="Times New Roman" w:hAnsi="Times New Roman"/>
          <w:sz w:val="24"/>
        </w:rPr>
        <w:t xml:space="preserve">2.1 Predmetom tejto zmluvy je záväzok </w:t>
      </w:r>
      <w:r w:rsidR="004115C8">
        <w:rPr>
          <w:rFonts w:ascii="Times New Roman" w:hAnsi="Times New Roman"/>
          <w:sz w:val="24"/>
        </w:rPr>
        <w:t xml:space="preserve">zhotoviteľa vyrobiť a </w:t>
      </w:r>
      <w:r w:rsidRPr="000A77C9">
        <w:rPr>
          <w:rFonts w:ascii="Times New Roman" w:hAnsi="Times New Roman"/>
          <w:sz w:val="24"/>
        </w:rPr>
        <w:t>dodať</w:t>
      </w:r>
      <w:r w:rsidR="00730E7F" w:rsidRPr="00A4260F">
        <w:rPr>
          <w:rFonts w:ascii="Times New Roman" w:hAnsi="Times New Roman"/>
          <w:b/>
          <w:sz w:val="24"/>
        </w:rPr>
        <w:t>:</w:t>
      </w:r>
      <w:r w:rsidR="00A77093" w:rsidRPr="00A4260F">
        <w:rPr>
          <w:rFonts w:ascii="Times New Roman" w:hAnsi="Times New Roman"/>
          <w:b/>
          <w:sz w:val="24"/>
        </w:rPr>
        <w:t xml:space="preserve"> </w:t>
      </w:r>
      <w:r w:rsidR="00A4260F">
        <w:rPr>
          <w:rFonts w:ascii="Times New Roman" w:hAnsi="Times New Roman"/>
          <w:b/>
          <w:sz w:val="24"/>
        </w:rPr>
        <w:t>„</w:t>
      </w:r>
      <w:r w:rsidR="003C3FF1">
        <w:rPr>
          <w:rFonts w:ascii="Times New Roman" w:hAnsi="Times New Roman"/>
          <w:b/>
          <w:sz w:val="24"/>
        </w:rPr>
        <w:t>Nábytok do zdravotníckeho zariadenia</w:t>
      </w:r>
      <w:r w:rsidR="00A4260F">
        <w:rPr>
          <w:rFonts w:ascii="Times New Roman" w:hAnsi="Times New Roman"/>
          <w:b/>
          <w:sz w:val="24"/>
        </w:rPr>
        <w:t>“</w:t>
      </w:r>
      <w:r w:rsidR="00730E7F">
        <w:rPr>
          <w:rFonts w:ascii="Times New Roman" w:hAnsi="Times New Roman"/>
          <w:sz w:val="24"/>
        </w:rPr>
        <w:t xml:space="preserve"> </w:t>
      </w:r>
      <w:r w:rsidR="00A4260F">
        <w:rPr>
          <w:rFonts w:ascii="Times New Roman" w:hAnsi="Times New Roman"/>
          <w:sz w:val="24"/>
        </w:rPr>
        <w:t>špecifikovaný</w:t>
      </w:r>
      <w:r w:rsidRPr="000A77C9">
        <w:rPr>
          <w:rFonts w:ascii="Times New Roman" w:hAnsi="Times New Roman"/>
          <w:sz w:val="24"/>
        </w:rPr>
        <w:t xml:space="preserve"> </w:t>
      </w:r>
      <w:r w:rsidR="002D44D7" w:rsidRPr="002D44D7">
        <w:rPr>
          <w:rFonts w:ascii="Times New Roman" w:hAnsi="Times New Roman"/>
          <w:sz w:val="24"/>
        </w:rPr>
        <w:t xml:space="preserve">v </w:t>
      </w:r>
      <w:r w:rsidR="002D44D7" w:rsidRPr="002D44D7">
        <w:rPr>
          <w:rFonts w:ascii="Times New Roman" w:hAnsi="Times New Roman"/>
          <w:b/>
          <w:sz w:val="24"/>
        </w:rPr>
        <w:t xml:space="preserve">Prílohe č. 1: Technické </w:t>
      </w:r>
      <w:r w:rsidR="00EE1FD4">
        <w:rPr>
          <w:rFonts w:ascii="Times New Roman" w:hAnsi="Times New Roman"/>
          <w:b/>
          <w:sz w:val="24"/>
        </w:rPr>
        <w:t>požiadavky</w:t>
      </w:r>
      <w:r w:rsidR="002D44D7" w:rsidRPr="002D44D7">
        <w:rPr>
          <w:rFonts w:ascii="Times New Roman" w:hAnsi="Times New Roman"/>
          <w:b/>
          <w:sz w:val="24"/>
        </w:rPr>
        <w:t xml:space="preserve"> predmetu zákazky</w:t>
      </w:r>
      <w:r w:rsidR="002D44D7" w:rsidRPr="002D44D7">
        <w:rPr>
          <w:rFonts w:ascii="Times New Roman" w:hAnsi="Times New Roman"/>
          <w:sz w:val="24"/>
        </w:rPr>
        <w:t xml:space="preserve"> (ďalej len „predmet zmluvy</w:t>
      </w:r>
      <w:r w:rsidR="002D44D7">
        <w:rPr>
          <w:rFonts w:ascii="Times New Roman" w:hAnsi="Times New Roman"/>
          <w:sz w:val="24"/>
        </w:rPr>
        <w:t>“</w:t>
      </w:r>
      <w:r w:rsidR="002D44D7" w:rsidRPr="002D44D7">
        <w:rPr>
          <w:rFonts w:ascii="Times New Roman" w:hAnsi="Times New Roman"/>
          <w:sz w:val="24"/>
        </w:rPr>
        <w:t xml:space="preserve">), ktorá je neoddeliteľnou súčasťou </w:t>
      </w:r>
      <w:r w:rsidR="002D44D7">
        <w:rPr>
          <w:rFonts w:ascii="Times New Roman" w:hAnsi="Times New Roman"/>
          <w:sz w:val="24"/>
        </w:rPr>
        <w:t>tejto z</w:t>
      </w:r>
      <w:r w:rsidR="002D44D7" w:rsidRPr="002D44D7">
        <w:rPr>
          <w:rFonts w:ascii="Times New Roman" w:hAnsi="Times New Roman"/>
          <w:sz w:val="24"/>
        </w:rPr>
        <w:t xml:space="preserve">mluvy a previesť na </w:t>
      </w:r>
      <w:r w:rsidR="004115C8">
        <w:rPr>
          <w:rFonts w:ascii="Times New Roman" w:hAnsi="Times New Roman"/>
          <w:sz w:val="24"/>
        </w:rPr>
        <w:t>objednávateľa</w:t>
      </w:r>
      <w:r w:rsidR="002D44D7" w:rsidRPr="002D44D7">
        <w:rPr>
          <w:rFonts w:ascii="Times New Roman" w:hAnsi="Times New Roman"/>
          <w:sz w:val="24"/>
        </w:rPr>
        <w:t xml:space="preserve"> vlastnícke právo. </w:t>
      </w:r>
      <w:r w:rsidR="007635BA">
        <w:rPr>
          <w:rFonts w:ascii="Times New Roman" w:hAnsi="Times New Roman"/>
          <w:sz w:val="24"/>
        </w:rPr>
        <w:t>Nábytok je vyrábaný na mieru tzn. u</w:t>
      </w:r>
      <w:r w:rsidR="007635BA" w:rsidRPr="007635BA">
        <w:rPr>
          <w:rFonts w:ascii="Times New Roman" w:hAnsi="Times New Roman"/>
          <w:sz w:val="24"/>
        </w:rPr>
        <w:t xml:space="preserve">vedené rozmery nábytku </w:t>
      </w:r>
      <w:r w:rsidR="007635BA">
        <w:rPr>
          <w:rFonts w:ascii="Times New Roman" w:hAnsi="Times New Roman"/>
          <w:sz w:val="24"/>
        </w:rPr>
        <w:t xml:space="preserve">v prílohe č. 1 </w:t>
      </w:r>
      <w:r w:rsidR="007635BA" w:rsidRPr="007635BA">
        <w:rPr>
          <w:rFonts w:ascii="Times New Roman" w:hAnsi="Times New Roman"/>
          <w:sz w:val="24"/>
        </w:rPr>
        <w:t>sa po zameraní môžu pohybovať v rozmedzí  +-2 cm oproti navrhovaným</w:t>
      </w:r>
      <w:r w:rsidR="001A4DF9">
        <w:rPr>
          <w:rFonts w:ascii="Times New Roman" w:hAnsi="Times New Roman"/>
          <w:sz w:val="24"/>
        </w:rPr>
        <w:t>.</w:t>
      </w:r>
    </w:p>
    <w:p w14:paraId="07F446FF" w14:textId="77777777" w:rsidR="007635BA" w:rsidRDefault="007635BA" w:rsidP="00BA7C0B">
      <w:pPr>
        <w:tabs>
          <w:tab w:val="left" w:pos="1701"/>
          <w:tab w:val="left" w:pos="4536"/>
          <w:tab w:val="left" w:pos="7088"/>
        </w:tabs>
        <w:jc w:val="both"/>
        <w:rPr>
          <w:rFonts w:ascii="Times New Roman" w:hAnsi="Times New Roman"/>
          <w:sz w:val="24"/>
        </w:rPr>
      </w:pPr>
    </w:p>
    <w:p w14:paraId="41544DC6" w14:textId="77777777" w:rsidR="00A711E1" w:rsidRDefault="002D44D7" w:rsidP="00BA7C0B">
      <w:pPr>
        <w:jc w:val="both"/>
        <w:rPr>
          <w:rFonts w:ascii="Times New Roman" w:hAnsi="Times New Roman"/>
          <w:sz w:val="24"/>
        </w:rPr>
      </w:pPr>
      <w:r>
        <w:rPr>
          <w:rFonts w:ascii="Times New Roman" w:hAnsi="Times New Roman"/>
          <w:sz w:val="24"/>
        </w:rPr>
        <w:t>2.2</w:t>
      </w:r>
      <w:r w:rsidR="00E53664" w:rsidRPr="000A77C9">
        <w:rPr>
          <w:rFonts w:ascii="Times New Roman" w:hAnsi="Times New Roman"/>
          <w:sz w:val="24"/>
        </w:rPr>
        <w:t xml:space="preserve"> </w:t>
      </w:r>
      <w:r>
        <w:rPr>
          <w:rFonts w:ascii="Times New Roman" w:hAnsi="Times New Roman"/>
          <w:sz w:val="24"/>
        </w:rPr>
        <w:t xml:space="preserve">Predmetom tejto zmluvy sú </w:t>
      </w:r>
      <w:r w:rsidR="00E53664" w:rsidRPr="000A77C9">
        <w:rPr>
          <w:rFonts w:ascii="Times New Roman" w:hAnsi="Times New Roman"/>
          <w:sz w:val="24"/>
        </w:rPr>
        <w:t>aj</w:t>
      </w:r>
      <w:r>
        <w:rPr>
          <w:rFonts w:ascii="Times New Roman" w:hAnsi="Times New Roman"/>
          <w:sz w:val="24"/>
        </w:rPr>
        <w:t xml:space="preserve"> služby súvisiace s</w:t>
      </w:r>
      <w:r w:rsidR="00C61845">
        <w:rPr>
          <w:rFonts w:ascii="Times New Roman" w:hAnsi="Times New Roman"/>
          <w:sz w:val="24"/>
        </w:rPr>
        <w:t> dodaním predmetu</w:t>
      </w:r>
      <w:r>
        <w:rPr>
          <w:rFonts w:ascii="Times New Roman" w:hAnsi="Times New Roman"/>
          <w:sz w:val="24"/>
        </w:rPr>
        <w:t xml:space="preserve"> zmluvy a záväzok </w:t>
      </w:r>
      <w:r w:rsidR="004115C8">
        <w:rPr>
          <w:rFonts w:ascii="Times New Roman" w:hAnsi="Times New Roman"/>
          <w:sz w:val="24"/>
        </w:rPr>
        <w:t>zhotoviteľa</w:t>
      </w:r>
      <w:r>
        <w:rPr>
          <w:rFonts w:ascii="Times New Roman" w:hAnsi="Times New Roman"/>
          <w:sz w:val="24"/>
        </w:rPr>
        <w:t xml:space="preserve"> ich pre objednávateľa poskytnúť</w:t>
      </w:r>
      <w:r w:rsidR="00D815AD">
        <w:rPr>
          <w:rFonts w:ascii="Times New Roman" w:hAnsi="Times New Roman"/>
          <w:sz w:val="24"/>
        </w:rPr>
        <w:t xml:space="preserve">: </w:t>
      </w:r>
      <w:r w:rsidR="007635BA">
        <w:rPr>
          <w:rFonts w:ascii="Times New Roman" w:hAnsi="Times New Roman"/>
          <w:sz w:val="24"/>
        </w:rPr>
        <w:t xml:space="preserve">zamerania presných rozmerov, </w:t>
      </w:r>
      <w:r w:rsidR="00A4260F">
        <w:rPr>
          <w:rFonts w:ascii="Times New Roman" w:hAnsi="Times New Roman"/>
          <w:sz w:val="24"/>
        </w:rPr>
        <w:t>d</w:t>
      </w:r>
      <w:r w:rsidR="000A6C41" w:rsidRPr="000A6C41">
        <w:rPr>
          <w:rFonts w:ascii="Times New Roman" w:hAnsi="Times New Roman"/>
          <w:sz w:val="24"/>
        </w:rPr>
        <w:t>oprava</w:t>
      </w:r>
      <w:r w:rsidR="004115C8">
        <w:rPr>
          <w:rFonts w:ascii="Times New Roman" w:hAnsi="Times New Roman"/>
          <w:sz w:val="24"/>
        </w:rPr>
        <w:t>,</w:t>
      </w:r>
      <w:r w:rsidR="000A6C41" w:rsidRPr="000A6C41">
        <w:rPr>
          <w:rFonts w:ascii="Times New Roman" w:hAnsi="Times New Roman"/>
          <w:sz w:val="24"/>
        </w:rPr>
        <w:t xml:space="preserve"> </w:t>
      </w:r>
      <w:r w:rsidR="00A4260F">
        <w:rPr>
          <w:rFonts w:ascii="Times New Roman" w:hAnsi="Times New Roman"/>
          <w:sz w:val="24"/>
        </w:rPr>
        <w:t>montáž, o</w:t>
      </w:r>
      <w:r w:rsidR="00740BB3" w:rsidRPr="00740BB3">
        <w:rPr>
          <w:rFonts w:ascii="Times New Roman" w:hAnsi="Times New Roman"/>
          <w:sz w:val="24"/>
        </w:rPr>
        <w:t xml:space="preserve">sadenie a zostavenie vnútorného </w:t>
      </w:r>
      <w:r w:rsidR="00A4260F">
        <w:rPr>
          <w:rFonts w:ascii="Times New Roman" w:hAnsi="Times New Roman"/>
          <w:sz w:val="24"/>
        </w:rPr>
        <w:t xml:space="preserve">vybavenia </w:t>
      </w:r>
      <w:r w:rsidR="00D815AD">
        <w:rPr>
          <w:rFonts w:ascii="Times New Roman" w:hAnsi="Times New Roman"/>
          <w:sz w:val="24"/>
        </w:rPr>
        <w:t xml:space="preserve">podľa </w:t>
      </w:r>
      <w:r w:rsidR="00D815AD" w:rsidRPr="00D815AD">
        <w:rPr>
          <w:rFonts w:ascii="Times New Roman" w:hAnsi="Times New Roman"/>
          <w:b/>
          <w:bCs/>
          <w:sz w:val="24"/>
        </w:rPr>
        <w:t xml:space="preserve">Prílohy č. </w:t>
      </w:r>
      <w:r w:rsidR="00EE1FD4">
        <w:rPr>
          <w:rFonts w:ascii="Times New Roman" w:hAnsi="Times New Roman"/>
          <w:b/>
          <w:bCs/>
          <w:sz w:val="24"/>
        </w:rPr>
        <w:t>1</w:t>
      </w:r>
      <w:r w:rsidR="00D815AD" w:rsidRPr="00D815AD">
        <w:rPr>
          <w:rFonts w:ascii="Times New Roman" w:hAnsi="Times New Roman"/>
          <w:b/>
          <w:bCs/>
          <w:sz w:val="24"/>
        </w:rPr>
        <w:t xml:space="preserve">: </w:t>
      </w:r>
      <w:r w:rsidR="00EE1FD4" w:rsidRPr="002D44D7">
        <w:rPr>
          <w:rFonts w:ascii="Times New Roman" w:hAnsi="Times New Roman"/>
          <w:b/>
          <w:sz w:val="24"/>
        </w:rPr>
        <w:t xml:space="preserve">Technické </w:t>
      </w:r>
      <w:r w:rsidR="00EE1FD4">
        <w:rPr>
          <w:rFonts w:ascii="Times New Roman" w:hAnsi="Times New Roman"/>
          <w:b/>
          <w:sz w:val="24"/>
        </w:rPr>
        <w:t>požiadavky</w:t>
      </w:r>
      <w:r w:rsidR="00EE1FD4" w:rsidRPr="002D44D7">
        <w:rPr>
          <w:rFonts w:ascii="Times New Roman" w:hAnsi="Times New Roman"/>
          <w:b/>
          <w:sz w:val="24"/>
        </w:rPr>
        <w:t xml:space="preserve"> predmetu zákazky</w:t>
      </w:r>
    </w:p>
    <w:p w14:paraId="5A38740D" w14:textId="77777777" w:rsidR="00740BB3" w:rsidRDefault="00740BB3" w:rsidP="00BA7C0B">
      <w:pPr>
        <w:jc w:val="both"/>
        <w:rPr>
          <w:rFonts w:ascii="Times New Roman" w:hAnsi="Times New Roman"/>
          <w:sz w:val="24"/>
        </w:rPr>
      </w:pPr>
    </w:p>
    <w:p w14:paraId="42C90FBB" w14:textId="77777777" w:rsidR="00A711E1" w:rsidRDefault="00A711E1" w:rsidP="00BA7C0B">
      <w:pPr>
        <w:jc w:val="both"/>
        <w:rPr>
          <w:rFonts w:ascii="Times New Roman" w:hAnsi="Times New Roman"/>
          <w:sz w:val="24"/>
        </w:rPr>
      </w:pPr>
      <w:r>
        <w:rPr>
          <w:rFonts w:ascii="Times New Roman" w:hAnsi="Times New Roman"/>
          <w:sz w:val="24"/>
        </w:rPr>
        <w:t xml:space="preserve">2.3 </w:t>
      </w:r>
      <w:r w:rsidRPr="000A77C9">
        <w:rPr>
          <w:rFonts w:ascii="Times New Roman" w:hAnsi="Times New Roman"/>
          <w:sz w:val="24"/>
        </w:rPr>
        <w:t xml:space="preserve">Neoddeliteľnou súčasťou </w:t>
      </w:r>
      <w:r w:rsidR="00C93790">
        <w:rPr>
          <w:rFonts w:ascii="Times New Roman" w:hAnsi="Times New Roman"/>
          <w:sz w:val="24"/>
        </w:rPr>
        <w:t>tejto</w:t>
      </w:r>
      <w:r w:rsidRPr="000A77C9">
        <w:rPr>
          <w:rFonts w:ascii="Times New Roman" w:hAnsi="Times New Roman"/>
          <w:sz w:val="24"/>
        </w:rPr>
        <w:t xml:space="preserve"> </w:t>
      </w:r>
      <w:r>
        <w:rPr>
          <w:rFonts w:ascii="Times New Roman" w:hAnsi="Times New Roman"/>
          <w:sz w:val="24"/>
        </w:rPr>
        <w:t>zmluvy</w:t>
      </w:r>
      <w:r w:rsidRPr="000A77C9">
        <w:rPr>
          <w:rFonts w:ascii="Times New Roman" w:hAnsi="Times New Roman"/>
          <w:sz w:val="24"/>
        </w:rPr>
        <w:t xml:space="preserve"> </w:t>
      </w:r>
      <w:r w:rsidR="007B26C7">
        <w:rPr>
          <w:rFonts w:ascii="Times New Roman" w:hAnsi="Times New Roman"/>
          <w:sz w:val="24"/>
        </w:rPr>
        <w:t>je predloženie originálov</w:t>
      </w:r>
      <w:r w:rsidRPr="000A77C9">
        <w:rPr>
          <w:rFonts w:ascii="Times New Roman" w:hAnsi="Times New Roman"/>
          <w:sz w:val="24"/>
        </w:rPr>
        <w:t xml:space="preserve"> záručných listov a iných súvisiacich dokladov</w:t>
      </w:r>
      <w:r w:rsidR="009A0B14">
        <w:rPr>
          <w:rFonts w:ascii="Times New Roman" w:hAnsi="Times New Roman"/>
          <w:sz w:val="24"/>
        </w:rPr>
        <w:t xml:space="preserve"> </w:t>
      </w:r>
      <w:r w:rsidR="00691851">
        <w:rPr>
          <w:rFonts w:ascii="Times New Roman" w:hAnsi="Times New Roman"/>
          <w:sz w:val="24"/>
        </w:rPr>
        <w:t>(napr. návod na použitie)</w:t>
      </w:r>
      <w:r w:rsidR="007B26C7">
        <w:rPr>
          <w:rFonts w:ascii="Times New Roman" w:hAnsi="Times New Roman"/>
          <w:sz w:val="24"/>
        </w:rPr>
        <w:t>, ktoré</w:t>
      </w:r>
      <w:r w:rsidR="00691851">
        <w:rPr>
          <w:rFonts w:ascii="Times New Roman" w:hAnsi="Times New Roman"/>
          <w:sz w:val="24"/>
        </w:rPr>
        <w:t xml:space="preserve"> </w:t>
      </w:r>
      <w:r w:rsidR="004115C8">
        <w:rPr>
          <w:rFonts w:ascii="Times New Roman" w:hAnsi="Times New Roman"/>
          <w:sz w:val="24"/>
        </w:rPr>
        <w:t>zhotoviteľ</w:t>
      </w:r>
      <w:r w:rsidR="009A0B14">
        <w:rPr>
          <w:rFonts w:ascii="Times New Roman" w:hAnsi="Times New Roman"/>
          <w:sz w:val="24"/>
        </w:rPr>
        <w:t xml:space="preserve"> predloží spolu s </w:t>
      </w:r>
      <w:r w:rsidR="009A0B14" w:rsidRPr="009A0B14">
        <w:rPr>
          <w:rFonts w:ascii="Times New Roman" w:hAnsi="Times New Roman"/>
          <w:sz w:val="24"/>
        </w:rPr>
        <w:t>dodacím listom</w:t>
      </w:r>
      <w:r w:rsidR="009A0B14">
        <w:rPr>
          <w:rFonts w:ascii="Times New Roman" w:hAnsi="Times New Roman"/>
          <w:sz w:val="24"/>
        </w:rPr>
        <w:t xml:space="preserve"> podľa bodu 3.3 tejto zmluvy.</w:t>
      </w:r>
    </w:p>
    <w:p w14:paraId="366D6030" w14:textId="77777777" w:rsidR="002D44D7" w:rsidRDefault="002D44D7" w:rsidP="00BA7C0B">
      <w:pPr>
        <w:jc w:val="both"/>
        <w:rPr>
          <w:rFonts w:ascii="Times New Roman" w:hAnsi="Times New Roman"/>
          <w:sz w:val="24"/>
        </w:rPr>
      </w:pPr>
    </w:p>
    <w:p w14:paraId="1D0FD074" w14:textId="77777777" w:rsidR="00E53664" w:rsidRDefault="00A711E1" w:rsidP="00BA7C0B">
      <w:pPr>
        <w:jc w:val="both"/>
        <w:rPr>
          <w:rFonts w:ascii="Times New Roman" w:hAnsi="Times New Roman"/>
          <w:sz w:val="24"/>
        </w:rPr>
      </w:pPr>
      <w:r>
        <w:rPr>
          <w:rFonts w:ascii="Times New Roman" w:hAnsi="Times New Roman"/>
          <w:sz w:val="24"/>
        </w:rPr>
        <w:t>2.4</w:t>
      </w:r>
      <w:r w:rsidR="00FA2155">
        <w:rPr>
          <w:rFonts w:ascii="Times New Roman" w:hAnsi="Times New Roman"/>
          <w:sz w:val="24"/>
        </w:rPr>
        <w:t xml:space="preserve"> Objednávateľ</w:t>
      </w:r>
      <w:r w:rsidR="00FA2155" w:rsidRPr="00FA2155">
        <w:rPr>
          <w:rFonts w:ascii="Times New Roman" w:hAnsi="Times New Roman"/>
          <w:sz w:val="24"/>
        </w:rPr>
        <w:t xml:space="preserve"> sa touto </w:t>
      </w:r>
      <w:r w:rsidR="00FA2155">
        <w:rPr>
          <w:rFonts w:ascii="Times New Roman" w:hAnsi="Times New Roman"/>
          <w:sz w:val="24"/>
        </w:rPr>
        <w:t>z</w:t>
      </w:r>
      <w:r w:rsidR="00FA2155" w:rsidRPr="00FA2155">
        <w:rPr>
          <w:rFonts w:ascii="Times New Roman" w:hAnsi="Times New Roman"/>
          <w:sz w:val="24"/>
        </w:rPr>
        <w:t xml:space="preserve">mluvou zaväzuje zaplatiť za predmet zmluvy (a jeho príslušenstvo) </w:t>
      </w:r>
      <w:r w:rsidR="004115C8">
        <w:rPr>
          <w:rFonts w:ascii="Times New Roman" w:hAnsi="Times New Roman"/>
          <w:sz w:val="24"/>
        </w:rPr>
        <w:t xml:space="preserve">zhotoviteľovi </w:t>
      </w:r>
      <w:r w:rsidR="00FA2155" w:rsidRPr="00FA2155">
        <w:rPr>
          <w:rFonts w:ascii="Times New Roman" w:hAnsi="Times New Roman"/>
          <w:sz w:val="24"/>
        </w:rPr>
        <w:t>dohodnutú</w:t>
      </w:r>
      <w:r w:rsidR="00FA2155">
        <w:rPr>
          <w:rFonts w:ascii="Times New Roman" w:hAnsi="Times New Roman"/>
          <w:sz w:val="24"/>
        </w:rPr>
        <w:t xml:space="preserve"> kúpnu cenu stanovenú v článku IV</w:t>
      </w:r>
      <w:r w:rsidR="00FA2155" w:rsidRPr="00FA2155">
        <w:rPr>
          <w:rFonts w:ascii="Times New Roman" w:hAnsi="Times New Roman"/>
          <w:sz w:val="24"/>
        </w:rPr>
        <w:t xml:space="preserve">. </w:t>
      </w:r>
      <w:r w:rsidR="00FA2155">
        <w:rPr>
          <w:rFonts w:ascii="Times New Roman" w:hAnsi="Times New Roman"/>
          <w:sz w:val="24"/>
        </w:rPr>
        <w:t>Cena a platobné podmienky</w:t>
      </w:r>
      <w:r w:rsidR="00FA2155" w:rsidRPr="00FA2155">
        <w:rPr>
          <w:rFonts w:ascii="Times New Roman" w:hAnsi="Times New Roman"/>
          <w:sz w:val="24"/>
        </w:rPr>
        <w:t xml:space="preserve"> </w:t>
      </w:r>
      <w:r w:rsidR="00FA2155">
        <w:rPr>
          <w:rFonts w:ascii="Times New Roman" w:hAnsi="Times New Roman"/>
          <w:sz w:val="24"/>
        </w:rPr>
        <w:t xml:space="preserve">a predmet zmluvy </w:t>
      </w:r>
      <w:r w:rsidR="00FA2155" w:rsidRPr="00FA2155">
        <w:rPr>
          <w:rFonts w:ascii="Times New Roman" w:hAnsi="Times New Roman"/>
          <w:sz w:val="24"/>
        </w:rPr>
        <w:t xml:space="preserve">uvedený v Prílohe č. 1: Technické </w:t>
      </w:r>
      <w:r w:rsidR="005C139D">
        <w:rPr>
          <w:rFonts w:ascii="Times New Roman" w:hAnsi="Times New Roman"/>
          <w:sz w:val="24"/>
        </w:rPr>
        <w:t>požiadavky na predmet</w:t>
      </w:r>
      <w:r w:rsidR="00FA2155" w:rsidRPr="00FA2155">
        <w:rPr>
          <w:rFonts w:ascii="Times New Roman" w:hAnsi="Times New Roman"/>
          <w:sz w:val="24"/>
        </w:rPr>
        <w:t xml:space="preserve"> zákazky prevziať.</w:t>
      </w:r>
    </w:p>
    <w:p w14:paraId="02BCC2C4" w14:textId="77777777" w:rsidR="007635BA" w:rsidRDefault="007635BA" w:rsidP="00BA7C0B">
      <w:pPr>
        <w:jc w:val="both"/>
        <w:rPr>
          <w:rFonts w:ascii="Times New Roman" w:hAnsi="Times New Roman"/>
          <w:sz w:val="24"/>
        </w:rPr>
      </w:pPr>
    </w:p>
    <w:p w14:paraId="1E889DC4" w14:textId="77777777" w:rsidR="00C93790" w:rsidRDefault="00C93790" w:rsidP="00BA7C0B">
      <w:pPr>
        <w:rPr>
          <w:rFonts w:ascii="Times New Roman" w:hAnsi="Times New Roman"/>
          <w:b/>
          <w:sz w:val="24"/>
        </w:rPr>
      </w:pPr>
    </w:p>
    <w:p w14:paraId="7A192365" w14:textId="77777777" w:rsidR="00E53664" w:rsidRPr="000A77C9" w:rsidRDefault="00E53664" w:rsidP="00BA7C0B">
      <w:pPr>
        <w:jc w:val="center"/>
        <w:rPr>
          <w:rFonts w:ascii="Times New Roman" w:hAnsi="Times New Roman"/>
          <w:b/>
          <w:sz w:val="24"/>
        </w:rPr>
      </w:pPr>
      <w:r w:rsidRPr="000A77C9">
        <w:rPr>
          <w:rFonts w:ascii="Times New Roman" w:hAnsi="Times New Roman"/>
          <w:b/>
          <w:sz w:val="24"/>
        </w:rPr>
        <w:t>Článok III.</w:t>
      </w:r>
    </w:p>
    <w:p w14:paraId="316FDD91" w14:textId="77777777" w:rsidR="00E53664" w:rsidRPr="000A77C9" w:rsidRDefault="00C93790" w:rsidP="00BA7C0B">
      <w:pPr>
        <w:spacing w:after="120"/>
        <w:jc w:val="center"/>
        <w:rPr>
          <w:rFonts w:ascii="Times New Roman" w:hAnsi="Times New Roman"/>
          <w:b/>
          <w:sz w:val="24"/>
        </w:rPr>
      </w:pPr>
      <w:r>
        <w:rPr>
          <w:rFonts w:ascii="Times New Roman" w:hAnsi="Times New Roman"/>
          <w:b/>
          <w:sz w:val="24"/>
        </w:rPr>
        <w:t xml:space="preserve">Spôsob, miesto, </w:t>
      </w:r>
      <w:r w:rsidR="00E53664" w:rsidRPr="000A77C9">
        <w:rPr>
          <w:rFonts w:ascii="Times New Roman" w:hAnsi="Times New Roman"/>
          <w:b/>
          <w:sz w:val="24"/>
        </w:rPr>
        <w:t xml:space="preserve">čas </w:t>
      </w:r>
      <w:r>
        <w:rPr>
          <w:rFonts w:ascii="Times New Roman" w:hAnsi="Times New Roman"/>
          <w:b/>
          <w:sz w:val="24"/>
        </w:rPr>
        <w:t xml:space="preserve">a spôsob </w:t>
      </w:r>
      <w:r w:rsidR="00E53664" w:rsidRPr="000A77C9">
        <w:rPr>
          <w:rFonts w:ascii="Times New Roman" w:hAnsi="Times New Roman"/>
          <w:b/>
          <w:sz w:val="24"/>
        </w:rPr>
        <w:t>plnenia</w:t>
      </w:r>
    </w:p>
    <w:p w14:paraId="2B93D187" w14:textId="79E0EA34" w:rsidR="00E53664" w:rsidRDefault="00E53664" w:rsidP="00BA7C0B">
      <w:pPr>
        <w:pStyle w:val="Zkladntext21"/>
        <w:shd w:val="clear" w:color="auto" w:fill="auto"/>
        <w:spacing w:before="0" w:line="240" w:lineRule="auto"/>
        <w:jc w:val="both"/>
        <w:rPr>
          <w:rFonts w:cs="Times New Roman"/>
          <w:b w:val="0"/>
          <w:color w:val="000000"/>
          <w:sz w:val="24"/>
          <w:szCs w:val="24"/>
          <w:lang w:eastAsia="sk-SK" w:bidi="sk-SK"/>
        </w:rPr>
      </w:pPr>
      <w:r w:rsidRPr="000A77C9">
        <w:rPr>
          <w:rFonts w:cs="Times New Roman"/>
          <w:b w:val="0"/>
          <w:sz w:val="24"/>
          <w:szCs w:val="24"/>
        </w:rPr>
        <w:t xml:space="preserve">3.1 </w:t>
      </w:r>
      <w:r w:rsidR="004115C8">
        <w:rPr>
          <w:rFonts w:cs="Times New Roman"/>
          <w:b w:val="0"/>
          <w:sz w:val="24"/>
          <w:szCs w:val="24"/>
        </w:rPr>
        <w:t xml:space="preserve">Zhotoviteľ sa zaväzuje dodať objednávateľovi </w:t>
      </w:r>
      <w:r w:rsidR="003D194B">
        <w:rPr>
          <w:rFonts w:cs="Times New Roman"/>
          <w:b w:val="0"/>
          <w:sz w:val="24"/>
          <w:szCs w:val="24"/>
        </w:rPr>
        <w:t>predmet zmluvy</w:t>
      </w:r>
      <w:r w:rsidR="004115C8">
        <w:rPr>
          <w:rFonts w:cs="Times New Roman"/>
          <w:b w:val="0"/>
          <w:sz w:val="24"/>
          <w:szCs w:val="24"/>
        </w:rPr>
        <w:t xml:space="preserve"> v zmysle bodu 2.1 a 2.2</w:t>
      </w:r>
      <w:r w:rsidRPr="000A77C9">
        <w:rPr>
          <w:rFonts w:cs="Times New Roman"/>
          <w:b w:val="0"/>
          <w:sz w:val="24"/>
          <w:szCs w:val="24"/>
        </w:rPr>
        <w:t xml:space="preserve"> </w:t>
      </w:r>
      <w:r w:rsidR="00A711E1">
        <w:rPr>
          <w:rFonts w:cs="Times New Roman"/>
          <w:b w:val="0"/>
          <w:sz w:val="24"/>
          <w:szCs w:val="24"/>
        </w:rPr>
        <w:t>v</w:t>
      </w:r>
      <w:r w:rsidRPr="000A77C9">
        <w:rPr>
          <w:rFonts w:cs="Times New Roman"/>
          <w:b w:val="0"/>
          <w:sz w:val="24"/>
          <w:szCs w:val="24"/>
        </w:rPr>
        <w:t xml:space="preserve"> lehote </w:t>
      </w:r>
      <w:r w:rsidR="00BA13A9" w:rsidRPr="003D194B">
        <w:rPr>
          <w:rFonts w:cs="Times New Roman"/>
          <w:sz w:val="24"/>
          <w:szCs w:val="24"/>
        </w:rPr>
        <w:t>max.</w:t>
      </w:r>
      <w:r w:rsidR="00BA13A9" w:rsidRPr="000A77C9">
        <w:rPr>
          <w:rFonts w:cs="Times New Roman"/>
          <w:b w:val="0"/>
          <w:sz w:val="24"/>
          <w:szCs w:val="24"/>
        </w:rPr>
        <w:t xml:space="preserve"> </w:t>
      </w:r>
      <w:r w:rsidRPr="000A77C9">
        <w:rPr>
          <w:rFonts w:cs="Times New Roman"/>
          <w:bCs w:val="0"/>
          <w:sz w:val="24"/>
          <w:szCs w:val="24"/>
        </w:rPr>
        <w:t>d</w:t>
      </w:r>
      <w:r w:rsidRPr="000A77C9">
        <w:rPr>
          <w:rFonts w:cs="Times New Roman"/>
          <w:bCs w:val="0"/>
          <w:color w:val="000000"/>
          <w:sz w:val="24"/>
          <w:szCs w:val="24"/>
          <w:lang w:eastAsia="sk-SK" w:bidi="sk-SK"/>
        </w:rPr>
        <w:t xml:space="preserve">o </w:t>
      </w:r>
      <w:proofErr w:type="spellStart"/>
      <w:r w:rsidR="00867402" w:rsidRPr="00867402">
        <w:rPr>
          <w:rFonts w:cs="Times New Roman"/>
          <w:bCs w:val="0"/>
          <w:color w:val="000000"/>
          <w:sz w:val="24"/>
          <w:szCs w:val="24"/>
          <w:highlight w:val="yellow"/>
          <w:lang w:eastAsia="sk-SK" w:bidi="sk-SK"/>
        </w:rPr>
        <w:t>xxxx</w:t>
      </w:r>
      <w:proofErr w:type="spellEnd"/>
      <w:r w:rsidR="00867402">
        <w:rPr>
          <w:rFonts w:cs="Times New Roman"/>
          <w:bCs w:val="0"/>
          <w:color w:val="000000"/>
          <w:sz w:val="24"/>
          <w:szCs w:val="24"/>
          <w:lang w:eastAsia="sk-SK" w:bidi="sk-SK"/>
        </w:rPr>
        <w:t xml:space="preserve"> dni</w:t>
      </w:r>
      <w:r w:rsidRPr="000A77C9">
        <w:rPr>
          <w:rFonts w:cs="Times New Roman"/>
          <w:bCs w:val="0"/>
          <w:color w:val="000000"/>
          <w:sz w:val="24"/>
          <w:szCs w:val="24"/>
          <w:lang w:eastAsia="sk-SK" w:bidi="sk-SK"/>
        </w:rPr>
        <w:t xml:space="preserve"> </w:t>
      </w:r>
      <w:r w:rsidR="00740BB3">
        <w:rPr>
          <w:rFonts w:cs="Times New Roman"/>
          <w:bCs w:val="0"/>
          <w:color w:val="000000"/>
          <w:sz w:val="24"/>
          <w:szCs w:val="24"/>
          <w:lang w:eastAsia="sk-SK" w:bidi="sk-SK"/>
        </w:rPr>
        <w:t>odo dňa doručenia objednávky</w:t>
      </w:r>
      <w:r w:rsidR="00407FC2">
        <w:rPr>
          <w:rFonts w:cs="Times New Roman"/>
          <w:bCs w:val="0"/>
          <w:color w:val="000000"/>
          <w:sz w:val="24"/>
          <w:szCs w:val="24"/>
          <w:lang w:eastAsia="sk-SK" w:bidi="sk-SK"/>
        </w:rPr>
        <w:t xml:space="preserve"> </w:t>
      </w:r>
      <w:r w:rsidR="004115C8">
        <w:rPr>
          <w:rFonts w:cs="Times New Roman"/>
          <w:bCs w:val="0"/>
          <w:color w:val="000000"/>
          <w:sz w:val="24"/>
          <w:szCs w:val="24"/>
          <w:lang w:eastAsia="sk-SK" w:bidi="sk-SK"/>
        </w:rPr>
        <w:t>zhotoviteľovi</w:t>
      </w:r>
      <w:r w:rsidR="00D815AD">
        <w:rPr>
          <w:rFonts w:cs="Times New Roman"/>
          <w:bCs w:val="0"/>
          <w:color w:val="000000"/>
          <w:sz w:val="24"/>
          <w:szCs w:val="24"/>
          <w:lang w:eastAsia="sk-SK" w:bidi="sk-SK"/>
        </w:rPr>
        <w:t xml:space="preserve"> od </w:t>
      </w:r>
      <w:r w:rsidR="004115C8">
        <w:rPr>
          <w:rFonts w:cs="Times New Roman"/>
          <w:bCs w:val="0"/>
          <w:color w:val="000000"/>
          <w:sz w:val="24"/>
          <w:szCs w:val="24"/>
          <w:lang w:eastAsia="sk-SK" w:bidi="sk-SK"/>
        </w:rPr>
        <w:t>objednávateľa</w:t>
      </w:r>
      <w:r w:rsidR="007635BA">
        <w:rPr>
          <w:rFonts w:cs="Times New Roman"/>
          <w:bCs w:val="0"/>
          <w:color w:val="000000"/>
          <w:sz w:val="24"/>
          <w:szCs w:val="24"/>
          <w:lang w:eastAsia="sk-SK" w:bidi="sk-SK"/>
        </w:rPr>
        <w:t xml:space="preserve"> na zameranie presných rozmerov v priestoroch </w:t>
      </w:r>
      <w:r w:rsidR="00336B00">
        <w:rPr>
          <w:rFonts w:cs="Times New Roman"/>
          <w:bCs w:val="0"/>
          <w:color w:val="000000"/>
          <w:sz w:val="24"/>
          <w:szCs w:val="24"/>
          <w:lang w:eastAsia="sk-SK" w:bidi="sk-SK"/>
        </w:rPr>
        <w:t>FNsP Nové Zámky – monoblok – 4. poschodie</w:t>
      </w:r>
      <w:r w:rsidR="007635BA">
        <w:rPr>
          <w:rFonts w:cs="Times New Roman"/>
          <w:bCs w:val="0"/>
          <w:color w:val="000000"/>
          <w:sz w:val="24"/>
          <w:szCs w:val="24"/>
          <w:lang w:eastAsia="sk-SK" w:bidi="sk-SK"/>
        </w:rPr>
        <w:t>.</w:t>
      </w:r>
    </w:p>
    <w:p w14:paraId="24F1BF03" w14:textId="77777777" w:rsidR="00FE655D" w:rsidRDefault="00FE655D" w:rsidP="00BA7C0B">
      <w:pPr>
        <w:pStyle w:val="Zkladntext21"/>
        <w:shd w:val="clear" w:color="auto" w:fill="auto"/>
        <w:spacing w:before="0" w:line="240" w:lineRule="auto"/>
        <w:jc w:val="both"/>
        <w:rPr>
          <w:rFonts w:cs="Times New Roman"/>
          <w:b w:val="0"/>
          <w:color w:val="000000"/>
          <w:sz w:val="24"/>
          <w:szCs w:val="24"/>
          <w:lang w:eastAsia="sk-SK" w:bidi="sk-SK"/>
        </w:rPr>
      </w:pPr>
    </w:p>
    <w:p w14:paraId="69398EBC" w14:textId="77777777" w:rsidR="00A711E1" w:rsidRDefault="00A711E1" w:rsidP="00BA7C0B">
      <w:pPr>
        <w:jc w:val="both"/>
        <w:rPr>
          <w:rFonts w:ascii="Times New Roman" w:hAnsi="Times New Roman"/>
          <w:sz w:val="24"/>
        </w:rPr>
      </w:pPr>
      <w:r>
        <w:rPr>
          <w:rFonts w:ascii="Times New Roman" w:hAnsi="Times New Roman"/>
          <w:sz w:val="24"/>
        </w:rPr>
        <w:t>3.2</w:t>
      </w:r>
      <w:r w:rsidRPr="000A77C9">
        <w:rPr>
          <w:rFonts w:ascii="Times New Roman" w:hAnsi="Times New Roman"/>
          <w:sz w:val="24"/>
        </w:rPr>
        <w:t xml:space="preserve"> </w:t>
      </w:r>
      <w:r w:rsidR="004115C8">
        <w:rPr>
          <w:rFonts w:ascii="Times New Roman" w:hAnsi="Times New Roman"/>
          <w:sz w:val="24"/>
        </w:rPr>
        <w:t>Zhotoviteľ</w:t>
      </w:r>
      <w:r w:rsidRPr="000A77C9">
        <w:rPr>
          <w:rFonts w:ascii="Times New Roman" w:hAnsi="Times New Roman"/>
          <w:sz w:val="24"/>
        </w:rPr>
        <w:t xml:space="preserve"> sa zaväzuje dodať </w:t>
      </w:r>
      <w:r>
        <w:rPr>
          <w:rFonts w:ascii="Times New Roman" w:hAnsi="Times New Roman"/>
          <w:sz w:val="24"/>
        </w:rPr>
        <w:t>predmet zmluvy</w:t>
      </w:r>
      <w:r w:rsidRPr="000A77C9">
        <w:rPr>
          <w:rFonts w:ascii="Times New Roman" w:hAnsi="Times New Roman"/>
          <w:sz w:val="24"/>
        </w:rPr>
        <w:t xml:space="preserve"> </w:t>
      </w:r>
      <w:r w:rsidR="004115C8">
        <w:rPr>
          <w:rFonts w:ascii="Times New Roman" w:hAnsi="Times New Roman"/>
          <w:sz w:val="24"/>
        </w:rPr>
        <w:t>o</w:t>
      </w:r>
      <w:r w:rsidR="00407FC2">
        <w:rPr>
          <w:rFonts w:ascii="Times New Roman" w:hAnsi="Times New Roman"/>
          <w:sz w:val="24"/>
        </w:rPr>
        <w:t>bjednávateľovi</w:t>
      </w:r>
      <w:r w:rsidRPr="000A77C9">
        <w:rPr>
          <w:rFonts w:ascii="Times New Roman" w:hAnsi="Times New Roman"/>
          <w:sz w:val="24"/>
        </w:rPr>
        <w:t xml:space="preserve"> na </w:t>
      </w:r>
      <w:r>
        <w:rPr>
          <w:rFonts w:ascii="Times New Roman" w:hAnsi="Times New Roman"/>
          <w:sz w:val="24"/>
        </w:rPr>
        <w:t>miest</w:t>
      </w:r>
      <w:r w:rsidR="00407FC2">
        <w:rPr>
          <w:rFonts w:ascii="Times New Roman" w:hAnsi="Times New Roman"/>
          <w:sz w:val="24"/>
        </w:rPr>
        <w:t>o</w:t>
      </w:r>
      <w:r>
        <w:rPr>
          <w:rFonts w:ascii="Times New Roman" w:hAnsi="Times New Roman"/>
          <w:sz w:val="24"/>
        </w:rPr>
        <w:t xml:space="preserve"> plnenia</w:t>
      </w:r>
      <w:r w:rsidRPr="000A77C9">
        <w:rPr>
          <w:rFonts w:ascii="Times New Roman" w:hAnsi="Times New Roman"/>
          <w:sz w:val="24"/>
        </w:rPr>
        <w:t xml:space="preserve">: </w:t>
      </w:r>
    </w:p>
    <w:p w14:paraId="6025A86C" w14:textId="21ABB458" w:rsidR="00A711E1" w:rsidRPr="00D815AD" w:rsidRDefault="00FE655D" w:rsidP="00BA7C0B">
      <w:pPr>
        <w:spacing w:after="240"/>
        <w:jc w:val="both"/>
        <w:rPr>
          <w:rFonts w:ascii="Times New Roman" w:hAnsi="Times New Roman"/>
          <w:bCs/>
          <w:sz w:val="24"/>
        </w:rPr>
      </w:pPr>
      <w:r>
        <w:rPr>
          <w:rFonts w:ascii="Times New Roman" w:hAnsi="Times New Roman"/>
          <w:bCs/>
          <w:noProof/>
          <w:sz w:val="24"/>
        </w:rPr>
        <w:t xml:space="preserve">Fakultná nemocnica s polikliikou Nové Zámky, Slovenská ulica 11/A, Nové Zámky – </w:t>
      </w:r>
      <w:r w:rsidR="006D569E">
        <w:rPr>
          <w:rFonts w:ascii="Times New Roman" w:hAnsi="Times New Roman"/>
          <w:bCs/>
          <w:noProof/>
          <w:sz w:val="24"/>
        </w:rPr>
        <w:t>monoblok – 4 poschodie</w:t>
      </w:r>
      <w:r>
        <w:rPr>
          <w:rFonts w:ascii="Times New Roman" w:hAnsi="Times New Roman"/>
          <w:bCs/>
          <w:noProof/>
          <w:sz w:val="24"/>
        </w:rPr>
        <w:t>.</w:t>
      </w:r>
    </w:p>
    <w:p w14:paraId="1FBB272E" w14:textId="77777777" w:rsidR="00A711E1" w:rsidRDefault="00A711E1" w:rsidP="00BA7C0B">
      <w:pPr>
        <w:jc w:val="both"/>
        <w:rPr>
          <w:rFonts w:ascii="Times New Roman" w:hAnsi="Times New Roman"/>
          <w:sz w:val="24"/>
        </w:rPr>
      </w:pPr>
      <w:r>
        <w:rPr>
          <w:rFonts w:ascii="Times New Roman" w:hAnsi="Times New Roman"/>
          <w:sz w:val="24"/>
        </w:rPr>
        <w:t>3.3</w:t>
      </w:r>
      <w:r w:rsidRPr="000A77C9">
        <w:rPr>
          <w:rFonts w:ascii="Times New Roman" w:hAnsi="Times New Roman"/>
          <w:sz w:val="24"/>
        </w:rPr>
        <w:t xml:space="preserve"> Zmluvné strany sa dohodli, že </w:t>
      </w:r>
      <w:r w:rsidR="004115C8">
        <w:rPr>
          <w:rFonts w:ascii="Times New Roman" w:hAnsi="Times New Roman"/>
          <w:sz w:val="24"/>
        </w:rPr>
        <w:t>zhotoviteľ</w:t>
      </w:r>
      <w:r w:rsidRPr="000A77C9">
        <w:rPr>
          <w:rFonts w:ascii="Times New Roman" w:hAnsi="Times New Roman"/>
          <w:sz w:val="24"/>
        </w:rPr>
        <w:t xml:space="preserve"> pri odovzdaní </w:t>
      </w:r>
      <w:r w:rsidR="000E0097">
        <w:rPr>
          <w:rFonts w:ascii="Times New Roman" w:hAnsi="Times New Roman"/>
          <w:sz w:val="24"/>
        </w:rPr>
        <w:t>predmetu zmluvy</w:t>
      </w:r>
      <w:r w:rsidRPr="000A77C9">
        <w:rPr>
          <w:rFonts w:ascii="Times New Roman" w:hAnsi="Times New Roman"/>
          <w:sz w:val="24"/>
        </w:rPr>
        <w:t xml:space="preserve"> odovzdá objednávateľovi </w:t>
      </w:r>
      <w:r w:rsidRPr="00AB1AF7">
        <w:rPr>
          <w:rFonts w:ascii="Times New Roman" w:hAnsi="Times New Roman"/>
          <w:b/>
          <w:sz w:val="24"/>
        </w:rPr>
        <w:t>dodací list</w:t>
      </w:r>
      <w:r w:rsidR="000E0097" w:rsidRPr="00AB1AF7">
        <w:rPr>
          <w:rFonts w:ascii="Times New Roman" w:hAnsi="Times New Roman"/>
          <w:b/>
          <w:sz w:val="24"/>
        </w:rPr>
        <w:t xml:space="preserve"> </w:t>
      </w:r>
      <w:r w:rsidR="000E0097" w:rsidRPr="00D815AD">
        <w:rPr>
          <w:rFonts w:ascii="Times New Roman" w:hAnsi="Times New Roman"/>
          <w:bCs/>
          <w:sz w:val="24"/>
        </w:rPr>
        <w:t xml:space="preserve">podľa Prílohy č. </w:t>
      </w:r>
      <w:r w:rsidR="00691851" w:rsidRPr="00D815AD">
        <w:rPr>
          <w:rFonts w:ascii="Times New Roman" w:hAnsi="Times New Roman"/>
          <w:bCs/>
          <w:sz w:val="24"/>
        </w:rPr>
        <w:t>1 tejto zmluvy</w:t>
      </w:r>
      <w:r w:rsidR="00691851">
        <w:rPr>
          <w:rFonts w:ascii="Times New Roman" w:hAnsi="Times New Roman"/>
          <w:sz w:val="24"/>
        </w:rPr>
        <w:t>.</w:t>
      </w:r>
      <w:r w:rsidRPr="000A77C9">
        <w:rPr>
          <w:rFonts w:ascii="Times New Roman" w:hAnsi="Times New Roman"/>
          <w:sz w:val="24"/>
        </w:rPr>
        <w:t xml:space="preserve"> Poverená osoba objednávateľa potvrdením dodacieho listu potvrdí prevzatie </w:t>
      </w:r>
      <w:r w:rsidR="000E0097">
        <w:rPr>
          <w:rFonts w:ascii="Times New Roman" w:hAnsi="Times New Roman"/>
          <w:sz w:val="24"/>
        </w:rPr>
        <w:t>predmetu zmluvy</w:t>
      </w:r>
      <w:r w:rsidRPr="000A77C9">
        <w:rPr>
          <w:rFonts w:ascii="Times New Roman" w:hAnsi="Times New Roman"/>
          <w:sz w:val="24"/>
        </w:rPr>
        <w:t>.</w:t>
      </w:r>
    </w:p>
    <w:p w14:paraId="69DAD16C" w14:textId="77777777" w:rsidR="00A711E1" w:rsidRDefault="00691851" w:rsidP="00BA7C0B">
      <w:pPr>
        <w:spacing w:after="240"/>
        <w:jc w:val="both"/>
        <w:rPr>
          <w:rFonts w:ascii="Times New Roman" w:hAnsi="Times New Roman"/>
          <w:sz w:val="24"/>
        </w:rPr>
      </w:pPr>
      <w:r>
        <w:rPr>
          <w:rFonts w:ascii="Times New Roman" w:hAnsi="Times New Roman"/>
          <w:sz w:val="24"/>
        </w:rPr>
        <w:t>Dodací list bude vyhotovený</w:t>
      </w:r>
      <w:r w:rsidR="00893536">
        <w:rPr>
          <w:rFonts w:ascii="Times New Roman" w:hAnsi="Times New Roman"/>
          <w:sz w:val="24"/>
        </w:rPr>
        <w:t xml:space="preserve"> v </w:t>
      </w:r>
      <w:r w:rsidR="0068224B">
        <w:rPr>
          <w:rFonts w:ascii="Times New Roman" w:hAnsi="Times New Roman"/>
          <w:sz w:val="24"/>
        </w:rPr>
        <w:t>4</w:t>
      </w:r>
      <w:r w:rsidRPr="00691851">
        <w:rPr>
          <w:rFonts w:ascii="Times New Roman" w:hAnsi="Times New Roman"/>
          <w:sz w:val="24"/>
        </w:rPr>
        <w:t xml:space="preserve"> origináloch</w:t>
      </w:r>
      <w:r w:rsidR="002667DA">
        <w:rPr>
          <w:rFonts w:ascii="Times New Roman" w:hAnsi="Times New Roman"/>
          <w:sz w:val="24"/>
        </w:rPr>
        <w:t>.</w:t>
      </w:r>
    </w:p>
    <w:p w14:paraId="0AA1018A" w14:textId="77777777" w:rsidR="00A711E1" w:rsidRPr="000A77C9" w:rsidRDefault="000E0097" w:rsidP="00BA7C0B">
      <w:pPr>
        <w:jc w:val="both"/>
        <w:rPr>
          <w:rFonts w:ascii="Times New Roman" w:hAnsi="Times New Roman"/>
          <w:sz w:val="24"/>
        </w:rPr>
      </w:pPr>
      <w:r>
        <w:rPr>
          <w:rFonts w:ascii="Times New Roman" w:hAnsi="Times New Roman"/>
          <w:sz w:val="24"/>
        </w:rPr>
        <w:t>3.4</w:t>
      </w:r>
      <w:r w:rsidR="00A711E1" w:rsidRPr="000A77C9">
        <w:rPr>
          <w:rFonts w:ascii="Times New Roman" w:hAnsi="Times New Roman"/>
          <w:sz w:val="24"/>
        </w:rPr>
        <w:t xml:space="preserve"> </w:t>
      </w:r>
      <w:r w:rsidR="004115C8">
        <w:rPr>
          <w:rFonts w:ascii="Times New Roman" w:hAnsi="Times New Roman"/>
          <w:sz w:val="24"/>
        </w:rPr>
        <w:t>Zhotoviteľ</w:t>
      </w:r>
      <w:r w:rsidR="00A711E1" w:rsidRPr="000A77C9">
        <w:rPr>
          <w:rFonts w:ascii="Times New Roman" w:hAnsi="Times New Roman"/>
          <w:sz w:val="24"/>
        </w:rPr>
        <w:t xml:space="preserve"> je povinný dodať objednávateľovi </w:t>
      </w:r>
      <w:r>
        <w:rPr>
          <w:rFonts w:ascii="Times New Roman" w:hAnsi="Times New Roman"/>
          <w:sz w:val="24"/>
        </w:rPr>
        <w:t>predmet zmluvy</w:t>
      </w:r>
      <w:r w:rsidR="00A711E1" w:rsidRPr="000A77C9">
        <w:rPr>
          <w:rFonts w:ascii="Times New Roman" w:hAnsi="Times New Roman"/>
          <w:sz w:val="24"/>
        </w:rPr>
        <w:t xml:space="preserve"> v množstve, kvalite a</w:t>
      </w:r>
      <w:r>
        <w:rPr>
          <w:rFonts w:ascii="Times New Roman" w:hAnsi="Times New Roman"/>
          <w:sz w:val="24"/>
        </w:rPr>
        <w:t xml:space="preserve"> vo </w:t>
      </w:r>
      <w:r w:rsidR="00A711E1" w:rsidRPr="000A77C9">
        <w:rPr>
          <w:rFonts w:ascii="Times New Roman" w:hAnsi="Times New Roman"/>
          <w:sz w:val="24"/>
        </w:rPr>
        <w:t xml:space="preserve">vyhotovení podľa </w:t>
      </w:r>
      <w:r w:rsidRPr="000E0097">
        <w:rPr>
          <w:rFonts w:ascii="Times New Roman" w:hAnsi="Times New Roman"/>
          <w:sz w:val="24"/>
        </w:rPr>
        <w:t>Prílohy č. 1 tejto zmluvy</w:t>
      </w:r>
      <w:r w:rsidR="00A711E1" w:rsidRPr="000A77C9">
        <w:rPr>
          <w:rFonts w:ascii="Times New Roman" w:hAnsi="Times New Roman"/>
          <w:sz w:val="24"/>
        </w:rPr>
        <w:t xml:space="preserve"> a v zmysle predloženej ponuky </w:t>
      </w:r>
      <w:r w:rsidR="004115C8">
        <w:rPr>
          <w:rFonts w:ascii="Times New Roman" w:hAnsi="Times New Roman"/>
          <w:sz w:val="24"/>
        </w:rPr>
        <w:t>zhotoviteľa</w:t>
      </w:r>
      <w:r w:rsidR="00A711E1" w:rsidRPr="000A77C9">
        <w:rPr>
          <w:rFonts w:ascii="Times New Roman" w:hAnsi="Times New Roman"/>
          <w:sz w:val="24"/>
        </w:rPr>
        <w:t>; dodanie akýchkoľvek náhrad nie je prípustné.</w:t>
      </w:r>
    </w:p>
    <w:p w14:paraId="5DC4D4C9" w14:textId="77777777" w:rsidR="000E0097" w:rsidRDefault="000E0097" w:rsidP="00BA7C0B">
      <w:pPr>
        <w:jc w:val="both"/>
        <w:rPr>
          <w:rFonts w:ascii="Times New Roman" w:hAnsi="Times New Roman"/>
          <w:sz w:val="24"/>
        </w:rPr>
      </w:pPr>
    </w:p>
    <w:p w14:paraId="63241210" w14:textId="533268B6" w:rsidR="00A711E1" w:rsidRDefault="000E0097" w:rsidP="00BA7C0B">
      <w:pPr>
        <w:jc w:val="both"/>
        <w:rPr>
          <w:rFonts w:ascii="Times New Roman" w:hAnsi="Times New Roman"/>
          <w:sz w:val="24"/>
        </w:rPr>
      </w:pPr>
      <w:r>
        <w:rPr>
          <w:rFonts w:ascii="Times New Roman" w:hAnsi="Times New Roman"/>
          <w:sz w:val="24"/>
        </w:rPr>
        <w:t>3.5</w:t>
      </w:r>
      <w:r w:rsidR="00A711E1" w:rsidRPr="000A77C9">
        <w:rPr>
          <w:rFonts w:ascii="Times New Roman" w:hAnsi="Times New Roman"/>
          <w:sz w:val="24"/>
        </w:rPr>
        <w:t xml:space="preserve"> Ak </w:t>
      </w:r>
      <w:r w:rsidR="004115C8">
        <w:rPr>
          <w:rFonts w:ascii="Times New Roman" w:hAnsi="Times New Roman"/>
          <w:sz w:val="24"/>
        </w:rPr>
        <w:t>zhotoviteľ</w:t>
      </w:r>
      <w:r w:rsidR="00A711E1" w:rsidRPr="000A77C9">
        <w:rPr>
          <w:rFonts w:ascii="Times New Roman" w:hAnsi="Times New Roman"/>
          <w:sz w:val="24"/>
        </w:rPr>
        <w:t xml:space="preserve"> dodá objednávateľovi t</w:t>
      </w:r>
      <w:r>
        <w:rPr>
          <w:rFonts w:ascii="Times New Roman" w:hAnsi="Times New Roman"/>
          <w:sz w:val="24"/>
        </w:rPr>
        <w:t>ovar inej kvality a vyhotovenia</w:t>
      </w:r>
      <w:r w:rsidR="00A711E1" w:rsidRPr="000A77C9">
        <w:rPr>
          <w:rFonts w:ascii="Times New Roman" w:hAnsi="Times New Roman"/>
          <w:sz w:val="24"/>
        </w:rPr>
        <w:t xml:space="preserve"> ako je stanovené v predchádzajúcom bode, porušuje tým povinnosť ustanovenú v § 420 Obchodného zákonníka a dodávka </w:t>
      </w:r>
      <w:r>
        <w:rPr>
          <w:rFonts w:ascii="Times New Roman" w:hAnsi="Times New Roman"/>
          <w:sz w:val="24"/>
        </w:rPr>
        <w:t>predmetu zmluvy</w:t>
      </w:r>
      <w:r w:rsidR="00A711E1" w:rsidRPr="000A77C9">
        <w:rPr>
          <w:rFonts w:ascii="Times New Roman" w:hAnsi="Times New Roman"/>
          <w:sz w:val="24"/>
        </w:rPr>
        <w:t xml:space="preserve"> je </w:t>
      </w:r>
      <w:proofErr w:type="spellStart"/>
      <w:r w:rsidR="00A711E1" w:rsidRPr="000A77C9">
        <w:rPr>
          <w:rFonts w:ascii="Times New Roman" w:hAnsi="Times New Roman"/>
          <w:sz w:val="24"/>
        </w:rPr>
        <w:t>vadná</w:t>
      </w:r>
      <w:proofErr w:type="spellEnd"/>
      <w:r w:rsidR="00A711E1" w:rsidRPr="000A77C9">
        <w:rPr>
          <w:rFonts w:ascii="Times New Roman" w:hAnsi="Times New Roman"/>
          <w:sz w:val="24"/>
        </w:rPr>
        <w:t xml:space="preserve">. </w:t>
      </w:r>
      <w:proofErr w:type="spellStart"/>
      <w:r w:rsidR="00A711E1" w:rsidRPr="000A77C9">
        <w:rPr>
          <w:rFonts w:ascii="Times New Roman" w:hAnsi="Times New Roman"/>
          <w:sz w:val="24"/>
        </w:rPr>
        <w:t>Vadnou</w:t>
      </w:r>
      <w:proofErr w:type="spellEnd"/>
      <w:r w:rsidR="00A711E1" w:rsidRPr="000A77C9">
        <w:rPr>
          <w:rFonts w:ascii="Times New Roman" w:hAnsi="Times New Roman"/>
          <w:sz w:val="24"/>
        </w:rPr>
        <w:t xml:space="preserve"> je tiež dodávka iného, než dohodnutého </w:t>
      </w:r>
      <w:r>
        <w:rPr>
          <w:rFonts w:ascii="Times New Roman" w:hAnsi="Times New Roman"/>
          <w:sz w:val="24"/>
        </w:rPr>
        <w:t>predmetu zmluvy podľa Prílohy č. 1 tejto zmluvy</w:t>
      </w:r>
      <w:r w:rsidR="00A711E1" w:rsidRPr="000A77C9">
        <w:rPr>
          <w:rFonts w:ascii="Times New Roman" w:hAnsi="Times New Roman"/>
          <w:sz w:val="24"/>
        </w:rPr>
        <w:t>.</w:t>
      </w:r>
    </w:p>
    <w:p w14:paraId="4FE7F8AA" w14:textId="77777777" w:rsidR="006D569E" w:rsidRDefault="006D569E" w:rsidP="00BA7C0B">
      <w:pPr>
        <w:jc w:val="both"/>
        <w:rPr>
          <w:rFonts w:ascii="Times New Roman" w:hAnsi="Times New Roman"/>
          <w:sz w:val="24"/>
        </w:rPr>
      </w:pPr>
    </w:p>
    <w:p w14:paraId="79D5D0FE" w14:textId="77777777" w:rsidR="00A711E1" w:rsidRDefault="00691851" w:rsidP="00BA7C0B">
      <w:pPr>
        <w:jc w:val="both"/>
        <w:rPr>
          <w:rFonts w:ascii="Times New Roman" w:hAnsi="Times New Roman"/>
          <w:sz w:val="24"/>
        </w:rPr>
      </w:pPr>
      <w:r>
        <w:rPr>
          <w:rFonts w:ascii="Times New Roman" w:hAnsi="Times New Roman"/>
          <w:sz w:val="24"/>
        </w:rPr>
        <w:t>3.6</w:t>
      </w:r>
      <w:r w:rsidR="00A711E1" w:rsidRPr="00691851">
        <w:rPr>
          <w:rFonts w:ascii="Times New Roman" w:hAnsi="Times New Roman"/>
          <w:sz w:val="24"/>
        </w:rPr>
        <w:t xml:space="preserve"> Objednávateľ je povinný prezrieť </w:t>
      </w:r>
      <w:r w:rsidR="00B2176A" w:rsidRPr="00691851">
        <w:rPr>
          <w:rFonts w:ascii="Times New Roman" w:hAnsi="Times New Roman"/>
          <w:sz w:val="24"/>
        </w:rPr>
        <w:t>predmet zmluvy</w:t>
      </w:r>
      <w:r w:rsidR="00A711E1" w:rsidRPr="00691851">
        <w:rPr>
          <w:rFonts w:ascii="Times New Roman" w:hAnsi="Times New Roman"/>
          <w:sz w:val="24"/>
        </w:rPr>
        <w:t xml:space="preserve"> pri dodaní, resp. pri prevzatí tovaru. Ak zistí, že </w:t>
      </w:r>
      <w:r>
        <w:rPr>
          <w:rFonts w:ascii="Times New Roman" w:hAnsi="Times New Roman"/>
          <w:sz w:val="24"/>
        </w:rPr>
        <w:t>predmet zmluvy</w:t>
      </w:r>
      <w:r w:rsidR="00A711E1" w:rsidRPr="00691851">
        <w:rPr>
          <w:rFonts w:ascii="Times New Roman" w:hAnsi="Times New Roman"/>
          <w:sz w:val="24"/>
        </w:rPr>
        <w:t xml:space="preserve"> má vady, je povinný to bez zbytočného odkladu písomne oznámiť </w:t>
      </w:r>
      <w:r w:rsidR="004115C8">
        <w:rPr>
          <w:rFonts w:ascii="Times New Roman" w:hAnsi="Times New Roman"/>
          <w:sz w:val="24"/>
        </w:rPr>
        <w:lastRenderedPageBreak/>
        <w:t>zhotoviteľovi</w:t>
      </w:r>
      <w:r w:rsidR="00AB1AF7">
        <w:rPr>
          <w:rFonts w:ascii="Times New Roman" w:hAnsi="Times New Roman"/>
          <w:sz w:val="24"/>
        </w:rPr>
        <w:t xml:space="preserve"> podľa bodu 6.8 tejto zmluvy</w:t>
      </w:r>
      <w:r w:rsidR="00A711E1" w:rsidRPr="00691851">
        <w:rPr>
          <w:rFonts w:ascii="Times New Roman" w:hAnsi="Times New Roman"/>
          <w:sz w:val="24"/>
        </w:rPr>
        <w:t xml:space="preserve">. V prípade nesplnenia tejto povinnosti objednávateľa sa má za to, že </w:t>
      </w:r>
      <w:r w:rsidR="004115C8">
        <w:rPr>
          <w:rFonts w:ascii="Times New Roman" w:hAnsi="Times New Roman"/>
          <w:sz w:val="24"/>
        </w:rPr>
        <w:t xml:space="preserve">predmet zmluvy </w:t>
      </w:r>
      <w:r w:rsidR="00A711E1" w:rsidRPr="00691851">
        <w:rPr>
          <w:rFonts w:ascii="Times New Roman" w:hAnsi="Times New Roman"/>
          <w:sz w:val="24"/>
        </w:rPr>
        <w:t xml:space="preserve">bol </w:t>
      </w:r>
      <w:r w:rsidR="004115C8">
        <w:rPr>
          <w:rFonts w:ascii="Times New Roman" w:hAnsi="Times New Roman"/>
          <w:sz w:val="24"/>
        </w:rPr>
        <w:t>dodaný</w:t>
      </w:r>
      <w:r w:rsidR="00A711E1" w:rsidRPr="00691851">
        <w:rPr>
          <w:rFonts w:ascii="Times New Roman" w:hAnsi="Times New Roman"/>
          <w:sz w:val="24"/>
        </w:rPr>
        <w:t xml:space="preserve"> v poriadku.</w:t>
      </w:r>
    </w:p>
    <w:p w14:paraId="1ABF90AB" w14:textId="77777777" w:rsidR="003D04C7" w:rsidRDefault="003D04C7" w:rsidP="00BA7C0B">
      <w:pPr>
        <w:jc w:val="both"/>
        <w:rPr>
          <w:rFonts w:ascii="Times New Roman" w:hAnsi="Times New Roman"/>
          <w:sz w:val="24"/>
        </w:rPr>
      </w:pPr>
    </w:p>
    <w:p w14:paraId="421DB548" w14:textId="113B76D7" w:rsidR="003D04C7" w:rsidRPr="00691851" w:rsidRDefault="003D04C7" w:rsidP="00BA7C0B">
      <w:pPr>
        <w:jc w:val="both"/>
        <w:rPr>
          <w:rFonts w:ascii="Times New Roman" w:hAnsi="Times New Roman"/>
          <w:sz w:val="24"/>
        </w:rPr>
      </w:pPr>
      <w:r>
        <w:rPr>
          <w:rFonts w:ascii="Times New Roman" w:hAnsi="Times New Roman"/>
          <w:sz w:val="24"/>
        </w:rPr>
        <w:t xml:space="preserve">3.7 </w:t>
      </w:r>
      <w:r w:rsidR="004115C8">
        <w:rPr>
          <w:rFonts w:ascii="Times New Roman" w:hAnsi="Times New Roman"/>
          <w:sz w:val="24"/>
        </w:rPr>
        <w:t>Zhotoviteľ</w:t>
      </w:r>
      <w:r w:rsidRPr="003D04C7">
        <w:rPr>
          <w:rFonts w:ascii="Times New Roman" w:hAnsi="Times New Roman"/>
          <w:sz w:val="24"/>
        </w:rPr>
        <w:t xml:space="preserve"> je povinný urobiť všetky všeobecné opatrenia zaisťujúce bezpečnosť a ochranu zdravia pri práci. </w:t>
      </w:r>
      <w:r w:rsidR="004115C8">
        <w:rPr>
          <w:rFonts w:ascii="Times New Roman" w:hAnsi="Times New Roman"/>
          <w:sz w:val="24"/>
        </w:rPr>
        <w:t>Zhotoviteľ</w:t>
      </w:r>
      <w:r w:rsidRPr="003D04C7">
        <w:rPr>
          <w:rFonts w:ascii="Times New Roman" w:hAnsi="Times New Roman"/>
          <w:sz w:val="24"/>
        </w:rPr>
        <w:t xml:space="preserve"> zodpovedá za bezpečnosť a ochranu zdravia vlastných pracovníkov a  nimi spôsobené škody. </w:t>
      </w:r>
      <w:r w:rsidR="004115C8">
        <w:rPr>
          <w:rFonts w:ascii="Times New Roman" w:hAnsi="Times New Roman"/>
          <w:sz w:val="24"/>
        </w:rPr>
        <w:t>Zhotoviteľ</w:t>
      </w:r>
      <w:r w:rsidRPr="003D04C7">
        <w:rPr>
          <w:rFonts w:ascii="Times New Roman" w:hAnsi="Times New Roman"/>
          <w:sz w:val="24"/>
        </w:rPr>
        <w:t xml:space="preserve"> zodpovedá za svoje prístroje a zariadenia, nástroje, materiály a pod.</w:t>
      </w:r>
      <w:r w:rsidR="006D569E">
        <w:rPr>
          <w:rFonts w:ascii="Times New Roman" w:hAnsi="Times New Roman"/>
          <w:sz w:val="24"/>
        </w:rPr>
        <w:t xml:space="preserve"> </w:t>
      </w:r>
      <w:r w:rsidR="004115C8">
        <w:rPr>
          <w:rFonts w:ascii="Times New Roman" w:hAnsi="Times New Roman"/>
          <w:sz w:val="24"/>
        </w:rPr>
        <w:t>Zhotoviteľ</w:t>
      </w:r>
      <w:r w:rsidR="00A92F43">
        <w:rPr>
          <w:rFonts w:ascii="Times New Roman" w:hAnsi="Times New Roman"/>
          <w:sz w:val="24"/>
        </w:rPr>
        <w:t xml:space="preserve"> </w:t>
      </w:r>
      <w:r w:rsidR="00A92F43" w:rsidRPr="00A92F43">
        <w:rPr>
          <w:rFonts w:ascii="Times New Roman" w:hAnsi="Times New Roman"/>
          <w:sz w:val="24"/>
        </w:rPr>
        <w:t xml:space="preserve">zodpovedá za poriadok a čistotu v mieste výkonu montáže. </w:t>
      </w:r>
      <w:r w:rsidR="004115C8">
        <w:rPr>
          <w:rFonts w:ascii="Times New Roman" w:hAnsi="Times New Roman"/>
          <w:sz w:val="24"/>
        </w:rPr>
        <w:t>Zhotoviteľ</w:t>
      </w:r>
      <w:r w:rsidR="00A92F43" w:rsidRPr="00A92F43">
        <w:rPr>
          <w:rFonts w:ascii="Times New Roman" w:hAnsi="Times New Roman"/>
          <w:sz w:val="24"/>
        </w:rPr>
        <w:t xml:space="preserve"> sa zaväzuje dbať na dodržiavanie pracovnej disciplíny svojich </w:t>
      </w:r>
      <w:r w:rsidR="00A92F43">
        <w:rPr>
          <w:rFonts w:ascii="Times New Roman" w:hAnsi="Times New Roman"/>
          <w:sz w:val="24"/>
        </w:rPr>
        <w:t>pracovníkov</w:t>
      </w:r>
      <w:r w:rsidR="00A92F43" w:rsidRPr="00A92F43">
        <w:rPr>
          <w:rFonts w:ascii="Times New Roman" w:hAnsi="Times New Roman"/>
          <w:sz w:val="24"/>
        </w:rPr>
        <w:t>.</w:t>
      </w:r>
    </w:p>
    <w:p w14:paraId="08C057BD" w14:textId="77777777" w:rsidR="00AB1AF7" w:rsidRDefault="00AB1AF7" w:rsidP="00BA7C0B">
      <w:pPr>
        <w:jc w:val="both"/>
        <w:rPr>
          <w:rFonts w:ascii="Times New Roman" w:hAnsi="Times New Roman"/>
          <w:sz w:val="24"/>
        </w:rPr>
      </w:pPr>
    </w:p>
    <w:p w14:paraId="55F29333" w14:textId="77777777" w:rsidR="00D132FC" w:rsidRDefault="00D132FC" w:rsidP="00BA7C0B">
      <w:pPr>
        <w:jc w:val="both"/>
        <w:rPr>
          <w:rFonts w:ascii="Times New Roman" w:hAnsi="Times New Roman"/>
          <w:sz w:val="24"/>
        </w:rPr>
      </w:pPr>
    </w:p>
    <w:p w14:paraId="5605E571" w14:textId="77777777" w:rsidR="00A92F43" w:rsidRDefault="00A92F43" w:rsidP="00BA7C0B">
      <w:pPr>
        <w:jc w:val="center"/>
        <w:rPr>
          <w:rFonts w:ascii="Times New Roman" w:hAnsi="Times New Roman"/>
          <w:b/>
          <w:sz w:val="24"/>
        </w:rPr>
      </w:pPr>
      <w:r>
        <w:rPr>
          <w:rFonts w:ascii="Times New Roman" w:hAnsi="Times New Roman"/>
          <w:b/>
          <w:sz w:val="24"/>
        </w:rPr>
        <w:t>Článok IV</w:t>
      </w:r>
      <w:r w:rsidRPr="000A77C9">
        <w:rPr>
          <w:rFonts w:ascii="Times New Roman" w:hAnsi="Times New Roman"/>
          <w:b/>
          <w:sz w:val="24"/>
        </w:rPr>
        <w:t>.</w:t>
      </w:r>
    </w:p>
    <w:p w14:paraId="3B3FF8B1" w14:textId="77777777" w:rsidR="00A92F43" w:rsidRPr="00D132FC" w:rsidRDefault="00A92F43" w:rsidP="00BA7C0B">
      <w:pPr>
        <w:jc w:val="center"/>
        <w:rPr>
          <w:rFonts w:ascii="Times New Roman" w:hAnsi="Times New Roman"/>
          <w:b/>
          <w:sz w:val="24"/>
        </w:rPr>
      </w:pPr>
      <w:r w:rsidRPr="00A92F43">
        <w:rPr>
          <w:rFonts w:ascii="Times New Roman" w:hAnsi="Times New Roman"/>
          <w:b/>
          <w:sz w:val="24"/>
        </w:rPr>
        <w:t>Nadobudnutie vlastníckeho práva</w:t>
      </w:r>
    </w:p>
    <w:p w14:paraId="20347392" w14:textId="77777777" w:rsidR="00A711E1" w:rsidRPr="00691851" w:rsidRDefault="00A92F43" w:rsidP="00BA7C0B">
      <w:pPr>
        <w:jc w:val="both"/>
        <w:rPr>
          <w:rFonts w:ascii="Times New Roman" w:hAnsi="Times New Roman"/>
          <w:sz w:val="24"/>
        </w:rPr>
      </w:pPr>
      <w:r>
        <w:rPr>
          <w:rFonts w:ascii="Times New Roman" w:hAnsi="Times New Roman"/>
          <w:sz w:val="24"/>
        </w:rPr>
        <w:t>4.1</w:t>
      </w:r>
      <w:r w:rsidR="00A711E1" w:rsidRPr="00691851">
        <w:rPr>
          <w:rFonts w:ascii="Times New Roman" w:hAnsi="Times New Roman"/>
          <w:sz w:val="24"/>
        </w:rPr>
        <w:t xml:space="preserve"> Objednávateľ nadobúda </w:t>
      </w:r>
      <w:r w:rsidR="00A711E1" w:rsidRPr="00A92F43">
        <w:rPr>
          <w:rFonts w:ascii="Times New Roman" w:hAnsi="Times New Roman"/>
          <w:b/>
          <w:sz w:val="24"/>
        </w:rPr>
        <w:t>vlastnícke právo k</w:t>
      </w:r>
      <w:r w:rsidR="003D04C7" w:rsidRPr="00A92F43">
        <w:rPr>
          <w:rFonts w:ascii="Times New Roman" w:hAnsi="Times New Roman"/>
          <w:b/>
          <w:sz w:val="24"/>
        </w:rPr>
        <w:t xml:space="preserve"> predmetu zmluvy prevzatím </w:t>
      </w:r>
      <w:r w:rsidRPr="00A92F43">
        <w:rPr>
          <w:rFonts w:ascii="Times New Roman" w:hAnsi="Times New Roman"/>
          <w:b/>
          <w:sz w:val="24"/>
        </w:rPr>
        <w:t>dodacieho listu</w:t>
      </w:r>
      <w:r w:rsidR="003D04C7" w:rsidRPr="00A92F43">
        <w:rPr>
          <w:rFonts w:ascii="Times New Roman" w:hAnsi="Times New Roman"/>
          <w:b/>
          <w:sz w:val="24"/>
        </w:rPr>
        <w:t xml:space="preserve"> podľa bodu 3.3</w:t>
      </w:r>
      <w:r w:rsidR="003D04C7">
        <w:rPr>
          <w:rFonts w:ascii="Times New Roman" w:hAnsi="Times New Roman"/>
          <w:sz w:val="24"/>
        </w:rPr>
        <w:t xml:space="preserve"> tejto zmluvy</w:t>
      </w:r>
      <w:r w:rsidR="00A711E1" w:rsidRPr="00691851">
        <w:rPr>
          <w:rFonts w:ascii="Times New Roman" w:hAnsi="Times New Roman"/>
          <w:sz w:val="24"/>
        </w:rPr>
        <w:t>.</w:t>
      </w:r>
    </w:p>
    <w:p w14:paraId="174276A4" w14:textId="77777777" w:rsidR="00691851" w:rsidRDefault="00691851" w:rsidP="00BA7C0B">
      <w:pPr>
        <w:jc w:val="both"/>
        <w:rPr>
          <w:rFonts w:ascii="Times New Roman" w:hAnsi="Times New Roman"/>
          <w:sz w:val="24"/>
        </w:rPr>
      </w:pPr>
    </w:p>
    <w:p w14:paraId="6BCE39CF" w14:textId="77777777" w:rsidR="00A711E1" w:rsidRDefault="00CE7AB8" w:rsidP="00BA7C0B">
      <w:pPr>
        <w:jc w:val="both"/>
        <w:rPr>
          <w:rFonts w:ascii="Times New Roman" w:hAnsi="Times New Roman"/>
          <w:sz w:val="24"/>
        </w:rPr>
      </w:pPr>
      <w:r>
        <w:rPr>
          <w:rFonts w:ascii="Times New Roman" w:hAnsi="Times New Roman"/>
          <w:sz w:val="24"/>
        </w:rPr>
        <w:t xml:space="preserve">4.2 </w:t>
      </w:r>
      <w:r w:rsidR="00A711E1" w:rsidRPr="00691851">
        <w:rPr>
          <w:rFonts w:ascii="Times New Roman" w:hAnsi="Times New Roman"/>
          <w:sz w:val="24"/>
        </w:rPr>
        <w:t xml:space="preserve"> </w:t>
      </w:r>
      <w:r>
        <w:rPr>
          <w:rFonts w:ascii="Times New Roman" w:hAnsi="Times New Roman"/>
          <w:sz w:val="24"/>
        </w:rPr>
        <w:t>Objednávateľ</w:t>
      </w:r>
      <w:r w:rsidRPr="00CE7AB8">
        <w:rPr>
          <w:rFonts w:ascii="Times New Roman" w:hAnsi="Times New Roman"/>
          <w:sz w:val="24"/>
        </w:rPr>
        <w:t xml:space="preserve"> sa zaväzuje nepostúpiť predmet zmluvy uvedený v </w:t>
      </w:r>
      <w:r>
        <w:rPr>
          <w:rFonts w:ascii="Times New Roman" w:hAnsi="Times New Roman"/>
          <w:sz w:val="24"/>
        </w:rPr>
        <w:t>P</w:t>
      </w:r>
      <w:r w:rsidRPr="00CE7AB8">
        <w:rPr>
          <w:rFonts w:ascii="Times New Roman" w:hAnsi="Times New Roman"/>
          <w:sz w:val="24"/>
        </w:rPr>
        <w:t xml:space="preserve">rílohe č. 1 </w:t>
      </w:r>
      <w:r>
        <w:rPr>
          <w:rFonts w:ascii="Times New Roman" w:hAnsi="Times New Roman"/>
          <w:sz w:val="24"/>
        </w:rPr>
        <w:t xml:space="preserve">tejto zmluvy </w:t>
      </w:r>
      <w:r w:rsidRPr="00CE7AB8">
        <w:rPr>
          <w:rFonts w:ascii="Times New Roman" w:hAnsi="Times New Roman"/>
          <w:sz w:val="24"/>
        </w:rPr>
        <w:t>tretím osobám ani vykonávať na ňom nezvratné zásahy pred nadobudnutím vlastníckeho práva.</w:t>
      </w:r>
    </w:p>
    <w:p w14:paraId="618C97EF" w14:textId="77777777" w:rsidR="00CE7AB8" w:rsidRDefault="00CE7AB8" w:rsidP="00BA7C0B">
      <w:pPr>
        <w:jc w:val="both"/>
        <w:rPr>
          <w:rFonts w:ascii="Times New Roman" w:hAnsi="Times New Roman"/>
          <w:sz w:val="24"/>
          <w:highlight w:val="green"/>
        </w:rPr>
      </w:pPr>
    </w:p>
    <w:p w14:paraId="69AD8EA7" w14:textId="77777777" w:rsidR="002D52BA" w:rsidRPr="000A77C9" w:rsidRDefault="002D52BA" w:rsidP="00BA7C0B">
      <w:pPr>
        <w:jc w:val="both"/>
        <w:rPr>
          <w:rFonts w:ascii="Times New Roman" w:hAnsi="Times New Roman"/>
          <w:sz w:val="24"/>
        </w:rPr>
      </w:pPr>
    </w:p>
    <w:p w14:paraId="42468CE9" w14:textId="77777777" w:rsidR="00E53664" w:rsidRPr="000A77C9" w:rsidRDefault="00CE7AB8" w:rsidP="00BA7C0B">
      <w:pPr>
        <w:jc w:val="center"/>
        <w:rPr>
          <w:rFonts w:ascii="Times New Roman" w:hAnsi="Times New Roman"/>
          <w:b/>
          <w:sz w:val="24"/>
        </w:rPr>
      </w:pPr>
      <w:r>
        <w:rPr>
          <w:rFonts w:ascii="Times New Roman" w:hAnsi="Times New Roman"/>
          <w:b/>
          <w:sz w:val="24"/>
        </w:rPr>
        <w:t xml:space="preserve">Článok </w:t>
      </w:r>
      <w:r w:rsidR="00E53664" w:rsidRPr="000A77C9">
        <w:rPr>
          <w:rFonts w:ascii="Times New Roman" w:hAnsi="Times New Roman"/>
          <w:b/>
          <w:sz w:val="24"/>
        </w:rPr>
        <w:t>V.</w:t>
      </w:r>
    </w:p>
    <w:p w14:paraId="2798A43B" w14:textId="77777777" w:rsidR="00E53664" w:rsidRPr="000A77C9" w:rsidRDefault="00E53664" w:rsidP="00BA7C0B">
      <w:pPr>
        <w:spacing w:after="120"/>
        <w:jc w:val="center"/>
        <w:rPr>
          <w:rFonts w:ascii="Times New Roman" w:hAnsi="Times New Roman"/>
          <w:b/>
          <w:sz w:val="24"/>
        </w:rPr>
      </w:pPr>
      <w:r w:rsidRPr="000A77C9">
        <w:rPr>
          <w:rFonts w:ascii="Times New Roman" w:hAnsi="Times New Roman"/>
          <w:b/>
          <w:sz w:val="24"/>
        </w:rPr>
        <w:t>Cena a platobné podmienky</w:t>
      </w:r>
    </w:p>
    <w:p w14:paraId="25E14041" w14:textId="77777777" w:rsidR="00E53664" w:rsidRDefault="00CE7AB8" w:rsidP="00BA7C0B">
      <w:pPr>
        <w:jc w:val="both"/>
        <w:rPr>
          <w:rFonts w:ascii="Times New Roman" w:hAnsi="Times New Roman"/>
          <w:sz w:val="24"/>
        </w:rPr>
      </w:pPr>
      <w:r>
        <w:rPr>
          <w:rFonts w:ascii="Times New Roman" w:hAnsi="Times New Roman"/>
          <w:sz w:val="24"/>
        </w:rPr>
        <w:t>5</w:t>
      </w:r>
      <w:r w:rsidR="00E53664" w:rsidRPr="000A77C9">
        <w:rPr>
          <w:rFonts w:ascii="Times New Roman" w:hAnsi="Times New Roman"/>
          <w:sz w:val="24"/>
        </w:rPr>
        <w:t xml:space="preserve">.1 </w:t>
      </w:r>
      <w:r>
        <w:rPr>
          <w:rFonts w:ascii="Times New Roman" w:hAnsi="Times New Roman"/>
          <w:sz w:val="24"/>
        </w:rPr>
        <w:t>Cena je stanovená cenovou ponukou dodávateľa</w:t>
      </w:r>
      <w:r w:rsidRPr="00CE7AB8">
        <w:rPr>
          <w:rFonts w:ascii="Times New Roman" w:hAnsi="Times New Roman"/>
          <w:sz w:val="24"/>
        </w:rPr>
        <w:t xml:space="preserve"> v súlade so zákonom č. 18/1996 Z.z.  v znení neskorších predpisov a vyhláškou MF SR č. 87/1996 Z.z., </w:t>
      </w:r>
      <w:r>
        <w:rPr>
          <w:rFonts w:ascii="Times New Roman" w:hAnsi="Times New Roman"/>
          <w:sz w:val="24"/>
        </w:rPr>
        <w:t>je maximálna, nemenná a záväzná</w:t>
      </w:r>
      <w:r w:rsidRPr="00CE7AB8">
        <w:rPr>
          <w:rFonts w:ascii="Times New Roman" w:hAnsi="Times New Roman"/>
          <w:sz w:val="24"/>
        </w:rPr>
        <w:t xml:space="preserve"> počas platnosti </w:t>
      </w:r>
      <w:r>
        <w:rPr>
          <w:rFonts w:ascii="Times New Roman" w:hAnsi="Times New Roman"/>
          <w:sz w:val="24"/>
        </w:rPr>
        <w:t xml:space="preserve">tejto </w:t>
      </w:r>
      <w:r w:rsidRPr="00CE7AB8">
        <w:rPr>
          <w:rFonts w:ascii="Times New Roman" w:hAnsi="Times New Roman"/>
          <w:sz w:val="24"/>
        </w:rPr>
        <w:t>zmluvy.</w:t>
      </w:r>
    </w:p>
    <w:p w14:paraId="4D6AC8C4" w14:textId="77777777" w:rsidR="00D132FC" w:rsidRDefault="00D132FC" w:rsidP="00BA7C0B">
      <w:pPr>
        <w:jc w:val="both"/>
        <w:rPr>
          <w:rFonts w:ascii="Times New Roman" w:hAnsi="Times New Roman"/>
          <w:sz w:val="24"/>
        </w:rPr>
      </w:pPr>
    </w:p>
    <w:p w14:paraId="14A4E82A" w14:textId="77777777" w:rsidR="00CE7AB8" w:rsidRDefault="00CE7AB8" w:rsidP="00BA7C0B">
      <w:pPr>
        <w:jc w:val="both"/>
        <w:rPr>
          <w:rFonts w:ascii="Times New Roman" w:hAnsi="Times New Roman"/>
          <w:sz w:val="24"/>
        </w:rPr>
      </w:pPr>
      <w:r>
        <w:rPr>
          <w:rFonts w:ascii="Times New Roman" w:hAnsi="Times New Roman"/>
          <w:sz w:val="24"/>
        </w:rPr>
        <w:t>5.2 Cena za dodanie predmetu zmluvy je:</w:t>
      </w:r>
    </w:p>
    <w:tbl>
      <w:tblPr>
        <w:tblStyle w:val="Mriekatabuky"/>
        <w:tblW w:w="915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80"/>
        <w:gridCol w:w="4578"/>
      </w:tblGrid>
      <w:tr w:rsidR="00CE7AB8" w:rsidRPr="00FE655D" w14:paraId="4698FC14" w14:textId="77777777" w:rsidTr="00A4260F">
        <w:trPr>
          <w:trHeight w:val="495"/>
        </w:trPr>
        <w:tc>
          <w:tcPr>
            <w:tcW w:w="4580" w:type="dxa"/>
            <w:vAlign w:val="center"/>
          </w:tcPr>
          <w:p w14:paraId="156B4863" w14:textId="77777777" w:rsidR="00CE7AB8" w:rsidRPr="00FE655D" w:rsidRDefault="00CE7AB8" w:rsidP="00BA7C0B">
            <w:pPr>
              <w:rPr>
                <w:rFonts w:ascii="Calibri" w:hAnsi="Calibri" w:cs="Arial"/>
                <w:b/>
                <w:color w:val="FF0000"/>
                <w:sz w:val="24"/>
              </w:rPr>
            </w:pPr>
            <w:r w:rsidRPr="00FE655D">
              <w:rPr>
                <w:rFonts w:ascii="Calibri" w:hAnsi="Calibri" w:cs="Arial"/>
                <w:b/>
                <w:color w:val="FF0000"/>
                <w:sz w:val="24"/>
              </w:rPr>
              <w:t>Celková cena bez DPH v EUR*</w:t>
            </w:r>
          </w:p>
        </w:tc>
        <w:tc>
          <w:tcPr>
            <w:tcW w:w="4578" w:type="dxa"/>
          </w:tcPr>
          <w:p w14:paraId="4FC4A91F" w14:textId="77777777" w:rsidR="00CE7AB8" w:rsidRPr="00FE655D" w:rsidRDefault="00CE7AB8" w:rsidP="00BA7C0B">
            <w:pPr>
              <w:jc w:val="both"/>
              <w:rPr>
                <w:rFonts w:ascii="Calibri" w:hAnsi="Calibri" w:cs="Arial"/>
                <w:color w:val="FF0000"/>
                <w:sz w:val="24"/>
              </w:rPr>
            </w:pPr>
          </w:p>
        </w:tc>
      </w:tr>
      <w:tr w:rsidR="00CE7AB8" w:rsidRPr="00FE655D" w14:paraId="02304112" w14:textId="77777777" w:rsidTr="00A4260F">
        <w:trPr>
          <w:trHeight w:val="471"/>
        </w:trPr>
        <w:tc>
          <w:tcPr>
            <w:tcW w:w="4580" w:type="dxa"/>
            <w:vAlign w:val="center"/>
          </w:tcPr>
          <w:p w14:paraId="760B61BB" w14:textId="77777777" w:rsidR="00CE7AB8" w:rsidRPr="00FE655D" w:rsidRDefault="00CE7AB8" w:rsidP="00BA7C0B">
            <w:pPr>
              <w:rPr>
                <w:rFonts w:ascii="Calibri" w:hAnsi="Calibri" w:cs="Arial"/>
                <w:b/>
                <w:color w:val="FF0000"/>
                <w:sz w:val="24"/>
              </w:rPr>
            </w:pPr>
            <w:r w:rsidRPr="00FE655D">
              <w:rPr>
                <w:rFonts w:ascii="Calibri" w:hAnsi="Calibri" w:cs="Arial"/>
                <w:b/>
                <w:color w:val="FF0000"/>
                <w:sz w:val="24"/>
              </w:rPr>
              <w:t>DPH ........ % v EUR</w:t>
            </w:r>
          </w:p>
        </w:tc>
        <w:tc>
          <w:tcPr>
            <w:tcW w:w="4578" w:type="dxa"/>
          </w:tcPr>
          <w:p w14:paraId="2DB1344D" w14:textId="77777777" w:rsidR="00CE7AB8" w:rsidRPr="00FE655D" w:rsidRDefault="00CE7AB8" w:rsidP="00BA7C0B">
            <w:pPr>
              <w:jc w:val="both"/>
              <w:rPr>
                <w:rFonts w:ascii="Calibri" w:hAnsi="Calibri" w:cs="Arial"/>
                <w:color w:val="FF0000"/>
                <w:sz w:val="24"/>
              </w:rPr>
            </w:pPr>
          </w:p>
        </w:tc>
      </w:tr>
      <w:tr w:rsidR="00CE7AB8" w:rsidRPr="00FE655D" w14:paraId="60D5076A" w14:textId="77777777" w:rsidTr="00A4260F">
        <w:trPr>
          <w:trHeight w:val="626"/>
        </w:trPr>
        <w:tc>
          <w:tcPr>
            <w:tcW w:w="4580" w:type="dxa"/>
            <w:vAlign w:val="center"/>
          </w:tcPr>
          <w:p w14:paraId="103D13E0" w14:textId="77777777" w:rsidR="00CE7AB8" w:rsidRPr="00FE655D" w:rsidRDefault="00CE7AB8" w:rsidP="00BA7C0B">
            <w:pPr>
              <w:rPr>
                <w:rFonts w:ascii="Calibri" w:hAnsi="Calibri" w:cs="Arial"/>
                <w:b/>
                <w:color w:val="FF0000"/>
                <w:sz w:val="24"/>
              </w:rPr>
            </w:pPr>
            <w:r w:rsidRPr="00FE655D">
              <w:rPr>
                <w:rFonts w:ascii="Calibri" w:hAnsi="Calibri" w:cs="Arial"/>
                <w:b/>
                <w:color w:val="FF0000"/>
                <w:sz w:val="24"/>
              </w:rPr>
              <w:t>Celková cena s DPH v EUR*</w:t>
            </w:r>
          </w:p>
        </w:tc>
        <w:tc>
          <w:tcPr>
            <w:tcW w:w="4578" w:type="dxa"/>
          </w:tcPr>
          <w:p w14:paraId="12304508" w14:textId="77777777" w:rsidR="00CE7AB8" w:rsidRPr="00FE655D" w:rsidRDefault="00CE7AB8" w:rsidP="00BA7C0B">
            <w:pPr>
              <w:jc w:val="both"/>
              <w:rPr>
                <w:rFonts w:ascii="Calibri" w:hAnsi="Calibri" w:cs="Arial"/>
                <w:color w:val="FF0000"/>
                <w:sz w:val="24"/>
              </w:rPr>
            </w:pPr>
          </w:p>
        </w:tc>
      </w:tr>
    </w:tbl>
    <w:p w14:paraId="678A6098" w14:textId="77777777" w:rsidR="00CE7AB8" w:rsidRPr="00FE655D" w:rsidRDefault="00CE7AB8" w:rsidP="00BA7C0B">
      <w:pPr>
        <w:jc w:val="both"/>
        <w:rPr>
          <w:rFonts w:ascii="Times New Roman" w:hAnsi="Times New Roman"/>
          <w:color w:val="FF0000"/>
          <w:sz w:val="24"/>
        </w:rPr>
      </w:pPr>
    </w:p>
    <w:p w14:paraId="42A8A76C" w14:textId="77777777" w:rsidR="00D25A28" w:rsidRPr="00FE655D" w:rsidRDefault="00D25A28" w:rsidP="00BA7C0B">
      <w:pPr>
        <w:jc w:val="both"/>
        <w:rPr>
          <w:rFonts w:ascii="Calibri" w:hAnsi="Calibri" w:cs="Arial"/>
          <w:b/>
          <w:color w:val="FF0000"/>
        </w:rPr>
      </w:pPr>
      <w:r w:rsidRPr="00FE655D">
        <w:rPr>
          <w:rFonts w:ascii="Calibri" w:hAnsi="Calibri" w:cs="Arial"/>
          <w:b/>
          <w:color w:val="FF0000"/>
        </w:rPr>
        <w:t>Slovom s DPH*.............................................................................................................................</w:t>
      </w:r>
    </w:p>
    <w:p w14:paraId="5B2BABE8" w14:textId="77777777" w:rsidR="00D25A28" w:rsidRDefault="00D25A28" w:rsidP="00BA7C0B">
      <w:pPr>
        <w:jc w:val="both"/>
        <w:rPr>
          <w:rFonts w:ascii="Calibri" w:hAnsi="Calibri" w:cs="Arial"/>
          <w:b/>
        </w:rPr>
      </w:pPr>
    </w:p>
    <w:p w14:paraId="356EBCAC" w14:textId="77777777" w:rsidR="00E53664" w:rsidRPr="000A77C9" w:rsidRDefault="00D25A28" w:rsidP="00BA7C0B">
      <w:pPr>
        <w:jc w:val="both"/>
        <w:rPr>
          <w:rFonts w:ascii="Times New Roman" w:hAnsi="Times New Roman"/>
          <w:sz w:val="24"/>
        </w:rPr>
      </w:pPr>
      <w:r>
        <w:rPr>
          <w:rFonts w:ascii="Times New Roman" w:hAnsi="Times New Roman"/>
          <w:sz w:val="24"/>
        </w:rPr>
        <w:t>5.3</w:t>
      </w:r>
      <w:r w:rsidR="00E53664" w:rsidRPr="000A77C9">
        <w:rPr>
          <w:rFonts w:ascii="Times New Roman" w:hAnsi="Times New Roman"/>
          <w:sz w:val="24"/>
        </w:rPr>
        <w:t xml:space="preserve"> V cenách sú zahrnuté všetky náklady za riadne dodanie </w:t>
      </w:r>
      <w:r>
        <w:rPr>
          <w:rFonts w:ascii="Times New Roman" w:hAnsi="Times New Roman"/>
          <w:sz w:val="24"/>
        </w:rPr>
        <w:t xml:space="preserve">predmetu zmluvy podľa bodu 2.1 až 2.3 </w:t>
      </w:r>
      <w:r w:rsidR="00E53664" w:rsidRPr="000A77C9">
        <w:rPr>
          <w:rFonts w:ascii="Times New Roman" w:hAnsi="Times New Roman"/>
          <w:sz w:val="24"/>
        </w:rPr>
        <w:t>tejto zmluvy.</w:t>
      </w:r>
    </w:p>
    <w:p w14:paraId="7448E0B5" w14:textId="77777777" w:rsidR="00D25A28" w:rsidRDefault="00D25A28" w:rsidP="00BA7C0B">
      <w:pPr>
        <w:jc w:val="both"/>
        <w:rPr>
          <w:rFonts w:ascii="Times New Roman" w:hAnsi="Times New Roman"/>
          <w:sz w:val="24"/>
        </w:rPr>
      </w:pPr>
    </w:p>
    <w:p w14:paraId="2AE171DF" w14:textId="77777777" w:rsidR="00E53664" w:rsidRPr="000A77C9" w:rsidRDefault="00D25A28" w:rsidP="00BA7C0B">
      <w:pPr>
        <w:jc w:val="both"/>
        <w:rPr>
          <w:rFonts w:ascii="Times New Roman" w:hAnsi="Times New Roman"/>
          <w:sz w:val="24"/>
        </w:rPr>
      </w:pPr>
      <w:r>
        <w:rPr>
          <w:rFonts w:ascii="Times New Roman" w:hAnsi="Times New Roman"/>
          <w:sz w:val="24"/>
        </w:rPr>
        <w:t>5</w:t>
      </w:r>
      <w:r w:rsidR="00E53664" w:rsidRPr="000A77C9">
        <w:rPr>
          <w:rFonts w:ascii="Times New Roman" w:hAnsi="Times New Roman"/>
          <w:sz w:val="24"/>
        </w:rPr>
        <w:t>.</w:t>
      </w:r>
      <w:r>
        <w:rPr>
          <w:rFonts w:ascii="Times New Roman" w:hAnsi="Times New Roman"/>
          <w:sz w:val="24"/>
        </w:rPr>
        <w:t>4</w:t>
      </w:r>
      <w:r w:rsidR="00E53664" w:rsidRPr="000A77C9">
        <w:rPr>
          <w:rFonts w:ascii="Times New Roman" w:hAnsi="Times New Roman"/>
          <w:sz w:val="24"/>
        </w:rPr>
        <w:t xml:space="preserve"> Objednávateľ neposkytuje </w:t>
      </w:r>
      <w:r w:rsidR="004115C8">
        <w:rPr>
          <w:rFonts w:ascii="Times New Roman" w:hAnsi="Times New Roman"/>
          <w:sz w:val="24"/>
        </w:rPr>
        <w:t xml:space="preserve">zhotoviteľovi </w:t>
      </w:r>
      <w:r w:rsidR="00E53664" w:rsidRPr="000A77C9">
        <w:rPr>
          <w:rFonts w:ascii="Times New Roman" w:hAnsi="Times New Roman"/>
          <w:sz w:val="24"/>
        </w:rPr>
        <w:t>žiadne preddavky.</w:t>
      </w:r>
    </w:p>
    <w:p w14:paraId="25DA4411" w14:textId="77777777" w:rsidR="00D25A28" w:rsidRDefault="00D25A28" w:rsidP="00BA7C0B">
      <w:pPr>
        <w:jc w:val="both"/>
        <w:rPr>
          <w:rFonts w:ascii="Times New Roman" w:hAnsi="Times New Roman"/>
          <w:sz w:val="24"/>
        </w:rPr>
      </w:pPr>
    </w:p>
    <w:p w14:paraId="417201AA" w14:textId="57E30EB2" w:rsidR="0068224B" w:rsidRPr="00822422" w:rsidRDefault="00D25A28" w:rsidP="00BA7C0B">
      <w:pPr>
        <w:jc w:val="both"/>
        <w:rPr>
          <w:rFonts w:ascii="Times New Roman" w:hAnsi="Times New Roman"/>
          <w:b/>
          <w:bCs/>
          <w:sz w:val="24"/>
        </w:rPr>
      </w:pPr>
      <w:r>
        <w:rPr>
          <w:rFonts w:ascii="Times New Roman" w:hAnsi="Times New Roman"/>
          <w:sz w:val="24"/>
        </w:rPr>
        <w:t>5.5</w:t>
      </w:r>
      <w:r w:rsidR="00E53664" w:rsidRPr="000A77C9">
        <w:rPr>
          <w:rFonts w:ascii="Times New Roman" w:hAnsi="Times New Roman"/>
          <w:sz w:val="24"/>
        </w:rPr>
        <w:t xml:space="preserve"> Objednávateľ uhradí </w:t>
      </w:r>
      <w:r w:rsidR="004115C8">
        <w:rPr>
          <w:rFonts w:ascii="Times New Roman" w:hAnsi="Times New Roman"/>
          <w:sz w:val="24"/>
        </w:rPr>
        <w:t xml:space="preserve">zhotoviteľovi </w:t>
      </w:r>
      <w:r w:rsidR="00E53664" w:rsidRPr="000A77C9">
        <w:rPr>
          <w:rFonts w:ascii="Times New Roman" w:hAnsi="Times New Roman"/>
          <w:sz w:val="24"/>
        </w:rPr>
        <w:t xml:space="preserve">cenu </w:t>
      </w:r>
      <w:r w:rsidR="004115C8">
        <w:rPr>
          <w:rFonts w:ascii="Times New Roman" w:hAnsi="Times New Roman"/>
          <w:sz w:val="24"/>
        </w:rPr>
        <w:t xml:space="preserve">podľa bodu 5.2 </w:t>
      </w:r>
      <w:r w:rsidR="00E53664" w:rsidRPr="000A77C9">
        <w:rPr>
          <w:rFonts w:ascii="Times New Roman" w:hAnsi="Times New Roman"/>
          <w:sz w:val="24"/>
        </w:rPr>
        <w:t xml:space="preserve"> </w:t>
      </w:r>
      <w:r w:rsidR="00E53664" w:rsidRPr="008B64AA">
        <w:rPr>
          <w:rFonts w:ascii="Times New Roman" w:hAnsi="Times New Roman"/>
          <w:b/>
          <w:sz w:val="24"/>
        </w:rPr>
        <w:t xml:space="preserve">po </w:t>
      </w:r>
      <w:r w:rsidR="00FA3104" w:rsidRPr="008B64AA">
        <w:rPr>
          <w:rFonts w:ascii="Times New Roman" w:hAnsi="Times New Roman"/>
          <w:b/>
          <w:sz w:val="24"/>
        </w:rPr>
        <w:t xml:space="preserve">dodaní </w:t>
      </w:r>
      <w:r w:rsidR="00DF4BC3" w:rsidRPr="008B64AA">
        <w:rPr>
          <w:rFonts w:ascii="Times New Roman" w:hAnsi="Times New Roman"/>
          <w:b/>
          <w:sz w:val="24"/>
        </w:rPr>
        <w:t xml:space="preserve">celého predmetu </w:t>
      </w:r>
      <w:r w:rsidRPr="008B64AA">
        <w:rPr>
          <w:rFonts w:ascii="Times New Roman" w:hAnsi="Times New Roman"/>
          <w:b/>
          <w:sz w:val="24"/>
        </w:rPr>
        <w:t>zmluvy</w:t>
      </w:r>
      <w:r w:rsidR="009E03C4">
        <w:rPr>
          <w:rFonts w:ascii="Times New Roman" w:hAnsi="Times New Roman"/>
          <w:sz w:val="24"/>
        </w:rPr>
        <w:t>, a to na základe dodacieho listu odsúhlaseného</w:t>
      </w:r>
      <w:r w:rsidR="00E53664" w:rsidRPr="000A77C9">
        <w:rPr>
          <w:rFonts w:ascii="Times New Roman" w:hAnsi="Times New Roman"/>
          <w:sz w:val="24"/>
        </w:rPr>
        <w:t xml:space="preserve"> oprávnenými zástupcami oboch zmluvných strán. Splat</w:t>
      </w:r>
      <w:r w:rsidR="00297C1B">
        <w:rPr>
          <w:rFonts w:ascii="Times New Roman" w:hAnsi="Times New Roman"/>
          <w:sz w:val="24"/>
        </w:rPr>
        <w:t>nosť faktúry</w:t>
      </w:r>
      <w:r w:rsidR="00E53664" w:rsidRPr="000A77C9">
        <w:rPr>
          <w:rFonts w:ascii="Times New Roman" w:hAnsi="Times New Roman"/>
          <w:sz w:val="24"/>
        </w:rPr>
        <w:t xml:space="preserve"> je </w:t>
      </w:r>
      <w:r w:rsidR="0068224B" w:rsidRPr="0068224B">
        <w:rPr>
          <w:rFonts w:ascii="Times New Roman" w:hAnsi="Times New Roman"/>
          <w:b/>
          <w:sz w:val="24"/>
        </w:rPr>
        <w:t>60 (šesťdesiat) dní na základe vzájomnej</w:t>
      </w:r>
      <w:r w:rsidR="0068224B" w:rsidRPr="0068224B">
        <w:rPr>
          <w:rFonts w:ascii="Times New Roman" w:hAnsi="Times New Roman"/>
          <w:sz w:val="24"/>
        </w:rPr>
        <w:t xml:space="preserve"> dohody zmluvných strán od do</w:t>
      </w:r>
      <w:r w:rsidR="00FE655D">
        <w:rPr>
          <w:rFonts w:ascii="Times New Roman" w:hAnsi="Times New Roman"/>
          <w:sz w:val="24"/>
        </w:rPr>
        <w:t xml:space="preserve">ručenia faktúry Objednávateľovi. </w:t>
      </w:r>
      <w:r w:rsidR="00BF1728" w:rsidRPr="00822422">
        <w:rPr>
          <w:rFonts w:ascii="Times New Roman" w:hAnsi="Times New Roman"/>
          <w:b/>
          <w:bCs/>
          <w:sz w:val="24"/>
        </w:rPr>
        <w:t>Zhotoviteľ zašle faktúru objednávateľovi elektronicky na email: faktury@nspnz.sk</w:t>
      </w:r>
    </w:p>
    <w:p w14:paraId="4DB6A728" w14:textId="77777777" w:rsidR="00D25A28" w:rsidRDefault="00D25A28" w:rsidP="00BA7C0B">
      <w:pPr>
        <w:jc w:val="both"/>
        <w:rPr>
          <w:rFonts w:ascii="Times New Roman" w:hAnsi="Times New Roman"/>
          <w:sz w:val="24"/>
        </w:rPr>
      </w:pPr>
    </w:p>
    <w:p w14:paraId="73377F8C" w14:textId="0A0C4853" w:rsidR="0068224B" w:rsidRPr="0068224B" w:rsidRDefault="00D25A28" w:rsidP="00BA7C0B">
      <w:pPr>
        <w:jc w:val="both"/>
        <w:rPr>
          <w:rFonts w:ascii="Times New Roman" w:hAnsi="Times New Roman"/>
          <w:sz w:val="24"/>
        </w:rPr>
      </w:pPr>
      <w:r>
        <w:rPr>
          <w:rFonts w:ascii="Times New Roman" w:hAnsi="Times New Roman"/>
          <w:sz w:val="24"/>
        </w:rPr>
        <w:t>5.6</w:t>
      </w:r>
      <w:r w:rsidR="00E53664" w:rsidRPr="000A77C9">
        <w:rPr>
          <w:rFonts w:ascii="Times New Roman" w:hAnsi="Times New Roman"/>
          <w:sz w:val="24"/>
        </w:rPr>
        <w:t xml:space="preserve"> </w:t>
      </w:r>
      <w:r w:rsidR="0068224B" w:rsidRPr="0068224B">
        <w:rPr>
          <w:rFonts w:ascii="Times New Roman" w:hAnsi="Times New Roman"/>
          <w:sz w:val="24"/>
        </w:rPr>
        <w:t>Faktúr</w:t>
      </w:r>
      <w:r w:rsidR="0068224B">
        <w:rPr>
          <w:rFonts w:ascii="Times New Roman" w:hAnsi="Times New Roman"/>
          <w:sz w:val="24"/>
        </w:rPr>
        <w:t>a</w:t>
      </w:r>
      <w:r w:rsidR="0068224B" w:rsidRPr="0068224B">
        <w:rPr>
          <w:rFonts w:ascii="Times New Roman" w:hAnsi="Times New Roman"/>
          <w:sz w:val="24"/>
        </w:rPr>
        <w:t xml:space="preserve"> mus</w:t>
      </w:r>
      <w:r w:rsidR="0068224B">
        <w:rPr>
          <w:rFonts w:ascii="Times New Roman" w:hAnsi="Times New Roman"/>
          <w:sz w:val="24"/>
        </w:rPr>
        <w:t>í</w:t>
      </w:r>
      <w:r w:rsidR="0068224B" w:rsidRPr="0068224B">
        <w:rPr>
          <w:rFonts w:ascii="Times New Roman" w:hAnsi="Times New Roman"/>
          <w:sz w:val="24"/>
        </w:rPr>
        <w:t xml:space="preserve"> obsahovať všetky údaje podľa § 74 ods. 1 zákona č. 222/2004 Z. o dani z pridanej hodnoty v znení neskorších predpisov, zákona č. 431/2002 Z.z. o účtovníctve v znení neskorších predpisov. Prílohou faktúry musí byť </w:t>
      </w:r>
      <w:r w:rsidR="0068224B">
        <w:rPr>
          <w:rFonts w:ascii="Times New Roman" w:hAnsi="Times New Roman"/>
          <w:sz w:val="24"/>
        </w:rPr>
        <w:t>dodací list</w:t>
      </w:r>
      <w:r w:rsidR="0068224B" w:rsidRPr="0068224B">
        <w:rPr>
          <w:rFonts w:ascii="Times New Roman" w:hAnsi="Times New Roman"/>
          <w:sz w:val="24"/>
        </w:rPr>
        <w:t xml:space="preserve"> v štyroch originálnych </w:t>
      </w:r>
      <w:r w:rsidR="0068224B" w:rsidRPr="0068224B">
        <w:rPr>
          <w:rFonts w:ascii="Times New Roman" w:hAnsi="Times New Roman"/>
          <w:sz w:val="24"/>
        </w:rPr>
        <w:lastRenderedPageBreak/>
        <w:t xml:space="preserve">vyhotoveniach s vyčíslením ich hodnoty, potvrdený </w:t>
      </w:r>
      <w:r w:rsidR="00BF1728">
        <w:rPr>
          <w:rFonts w:ascii="Times New Roman" w:hAnsi="Times New Roman"/>
          <w:sz w:val="24"/>
        </w:rPr>
        <w:t>o</w:t>
      </w:r>
      <w:r w:rsidR="0068224B" w:rsidRPr="0068224B">
        <w:rPr>
          <w:rFonts w:ascii="Times New Roman" w:hAnsi="Times New Roman"/>
          <w:sz w:val="24"/>
        </w:rPr>
        <w:t xml:space="preserve">bjednávateľom (aj v elektronickej podobe </w:t>
      </w:r>
      <w:proofErr w:type="spellStart"/>
      <w:r w:rsidR="0068224B" w:rsidRPr="0068224B">
        <w:rPr>
          <w:rFonts w:ascii="Times New Roman" w:hAnsi="Times New Roman"/>
          <w:sz w:val="24"/>
        </w:rPr>
        <w:t>xls</w:t>
      </w:r>
      <w:proofErr w:type="spellEnd"/>
      <w:r w:rsidR="0068224B" w:rsidRPr="0068224B">
        <w:rPr>
          <w:rFonts w:ascii="Times New Roman" w:hAnsi="Times New Roman"/>
          <w:sz w:val="24"/>
        </w:rPr>
        <w:t>.)</w:t>
      </w:r>
    </w:p>
    <w:p w14:paraId="33250BC8"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xml:space="preserve">Faktúra bude obsahovať tieto údaje:  </w:t>
      </w:r>
    </w:p>
    <w:p w14:paraId="2F41BD1E" w14:textId="77777777" w:rsidR="0068224B" w:rsidRPr="0068224B" w:rsidRDefault="0068224B" w:rsidP="00BA7C0B">
      <w:pPr>
        <w:jc w:val="both"/>
        <w:rPr>
          <w:rFonts w:ascii="Times New Roman" w:hAnsi="Times New Roman"/>
          <w:sz w:val="24"/>
        </w:rPr>
      </w:pPr>
      <w:bookmarkStart w:id="0" w:name="_Hlk36719912"/>
      <w:r w:rsidRPr="0068224B">
        <w:rPr>
          <w:rFonts w:ascii="Times New Roman" w:hAnsi="Times New Roman"/>
          <w:sz w:val="24"/>
        </w:rPr>
        <w:t>- označenie ""faktúra"" a jej číslo,</w:t>
      </w:r>
    </w:p>
    <w:p w14:paraId="0800E9FD"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identifikačné údaje zhotoviteľa a objednávateľa (adresu sídla, IČO, DIČ, IČ DPH, registrácia)</w:t>
      </w:r>
    </w:p>
    <w:p w14:paraId="261D4A55"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xml:space="preserve">- číslo zmluvy, </w:t>
      </w:r>
    </w:p>
    <w:p w14:paraId="4CB953ED" w14:textId="77777777" w:rsidR="0068224B" w:rsidRDefault="0068224B" w:rsidP="00BA7C0B">
      <w:pPr>
        <w:jc w:val="both"/>
        <w:rPr>
          <w:rFonts w:ascii="Times New Roman" w:hAnsi="Times New Roman"/>
          <w:sz w:val="24"/>
        </w:rPr>
      </w:pPr>
      <w:r w:rsidRPr="0068224B">
        <w:rPr>
          <w:rFonts w:ascii="Times New Roman" w:hAnsi="Times New Roman"/>
          <w:sz w:val="24"/>
        </w:rPr>
        <w:t xml:space="preserve">- dátum vystavenia, odoslania, splatnosti faktúry </w:t>
      </w:r>
    </w:p>
    <w:p w14:paraId="7CD59C03" w14:textId="6F36972C" w:rsidR="00C717CA" w:rsidRPr="0068224B" w:rsidRDefault="00C717CA" w:rsidP="00BA7C0B">
      <w:pPr>
        <w:jc w:val="both"/>
        <w:rPr>
          <w:rFonts w:ascii="Times New Roman" w:hAnsi="Times New Roman"/>
          <w:sz w:val="24"/>
        </w:rPr>
      </w:pPr>
      <w:r>
        <w:rPr>
          <w:rFonts w:ascii="Times New Roman" w:hAnsi="Times New Roman"/>
          <w:sz w:val="24"/>
        </w:rPr>
        <w:t xml:space="preserve">- </w:t>
      </w:r>
      <w:r w:rsidR="00664BB6">
        <w:rPr>
          <w:rFonts w:ascii="Times New Roman" w:hAnsi="Times New Roman"/>
          <w:sz w:val="24"/>
        </w:rPr>
        <w:t>m</w:t>
      </w:r>
      <w:r w:rsidRPr="00C717CA">
        <w:rPr>
          <w:rFonts w:ascii="Times New Roman" w:hAnsi="Times New Roman"/>
          <w:sz w:val="24"/>
        </w:rPr>
        <w:t>nožstvo a druh dodaného tovaru, rozsah a druh služby</w:t>
      </w:r>
    </w:p>
    <w:p w14:paraId="29CF1507"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označenie peňažného ústavu a číslo účtu, na ktorý sa má platiť v súlade so zmluvou,</w:t>
      </w:r>
    </w:p>
    <w:p w14:paraId="086683CA"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xml:space="preserve">- celkovú fakturovanú sumu, </w:t>
      </w:r>
    </w:p>
    <w:p w14:paraId="5FDA927B" w14:textId="77777777" w:rsidR="0068224B" w:rsidRPr="0068224B" w:rsidRDefault="0068224B" w:rsidP="00BA7C0B">
      <w:pPr>
        <w:jc w:val="both"/>
        <w:rPr>
          <w:rFonts w:ascii="Times New Roman" w:hAnsi="Times New Roman"/>
          <w:sz w:val="24"/>
        </w:rPr>
      </w:pPr>
      <w:r w:rsidRPr="0068224B">
        <w:rPr>
          <w:rFonts w:ascii="Times New Roman" w:hAnsi="Times New Roman"/>
          <w:sz w:val="24"/>
        </w:rPr>
        <w:t>- náležitosti pre účely dane z pridanej hodnoty,</w:t>
      </w:r>
    </w:p>
    <w:p w14:paraId="5F325811" w14:textId="77777777" w:rsidR="009E03C4" w:rsidRDefault="0068224B" w:rsidP="00BA7C0B">
      <w:pPr>
        <w:jc w:val="both"/>
        <w:rPr>
          <w:rFonts w:ascii="Times New Roman" w:hAnsi="Times New Roman"/>
          <w:sz w:val="24"/>
        </w:rPr>
      </w:pPr>
      <w:r w:rsidRPr="0068224B">
        <w:rPr>
          <w:rFonts w:ascii="Times New Roman" w:hAnsi="Times New Roman"/>
          <w:sz w:val="24"/>
        </w:rPr>
        <w:t>- pečiatka a podpis oprávnenej osoby.</w:t>
      </w:r>
      <w:r w:rsidRPr="0068224B">
        <w:rPr>
          <w:rFonts w:ascii="Times New Roman" w:hAnsi="Times New Roman"/>
          <w:sz w:val="24"/>
        </w:rPr>
        <w:tab/>
      </w:r>
      <w:r w:rsidRPr="0068224B">
        <w:rPr>
          <w:rFonts w:ascii="Times New Roman" w:hAnsi="Times New Roman"/>
          <w:sz w:val="24"/>
        </w:rPr>
        <w:tab/>
      </w:r>
      <w:bookmarkEnd w:id="0"/>
    </w:p>
    <w:p w14:paraId="296966C8" w14:textId="77777777" w:rsidR="009E03C4" w:rsidRDefault="009E03C4" w:rsidP="00BA7C0B">
      <w:pPr>
        <w:jc w:val="both"/>
        <w:rPr>
          <w:rFonts w:ascii="Times New Roman" w:hAnsi="Times New Roman"/>
          <w:sz w:val="24"/>
        </w:rPr>
      </w:pPr>
    </w:p>
    <w:p w14:paraId="4B98E1FE" w14:textId="596AE67F" w:rsidR="00D132FC" w:rsidRDefault="009E03C4" w:rsidP="00BA7C0B">
      <w:pPr>
        <w:jc w:val="both"/>
        <w:rPr>
          <w:rFonts w:ascii="Times New Roman" w:hAnsi="Times New Roman"/>
          <w:sz w:val="24"/>
        </w:rPr>
      </w:pPr>
      <w:r>
        <w:rPr>
          <w:rFonts w:ascii="Times New Roman" w:hAnsi="Times New Roman"/>
          <w:sz w:val="24"/>
        </w:rPr>
        <w:t xml:space="preserve">5.7 </w:t>
      </w:r>
      <w:r w:rsidRPr="009E03C4">
        <w:rPr>
          <w:rFonts w:ascii="Times New Roman" w:hAnsi="Times New Roman"/>
          <w:sz w:val="24"/>
        </w:rPr>
        <w:t xml:space="preserve">V prípade, že faktúra nebude obsahovať všetky náležitosti podľa § 74 ods. 1 zákona č. 222/2004 Z. z. o dani z pridanej hodnoty v znení neskorších predpisov (ďalej len „zákon o dani z pridanej hodnoty“), resp. nebude po stránke vecnej alebo formálnej správne vyhotovená, </w:t>
      </w:r>
      <w:r w:rsidR="00BF1728">
        <w:rPr>
          <w:rFonts w:ascii="Times New Roman" w:hAnsi="Times New Roman"/>
          <w:sz w:val="24"/>
        </w:rPr>
        <w:t>o</w:t>
      </w:r>
      <w:r>
        <w:rPr>
          <w:rFonts w:ascii="Times New Roman" w:hAnsi="Times New Roman"/>
          <w:sz w:val="24"/>
        </w:rPr>
        <w:t>bjednávateľ</w:t>
      </w:r>
      <w:r w:rsidRPr="009E03C4">
        <w:rPr>
          <w:rFonts w:ascii="Times New Roman" w:hAnsi="Times New Roman"/>
          <w:sz w:val="24"/>
        </w:rPr>
        <w:t xml:space="preserve"> ju vráti </w:t>
      </w:r>
      <w:r w:rsidR="004115C8">
        <w:rPr>
          <w:rFonts w:ascii="Times New Roman" w:hAnsi="Times New Roman"/>
          <w:sz w:val="24"/>
        </w:rPr>
        <w:t>zhotoviteľovi</w:t>
      </w:r>
      <w:r w:rsidRPr="009E03C4">
        <w:rPr>
          <w:rFonts w:ascii="Times New Roman" w:hAnsi="Times New Roman"/>
          <w:sz w:val="24"/>
        </w:rPr>
        <w:t xml:space="preserve"> na opravu, zmenu alebo doplnenie  a nová lehota splatnosti začne plynúť dňom doručenia prepracovanej faktúry </w:t>
      </w:r>
      <w:r w:rsidR="00BF1728">
        <w:rPr>
          <w:rFonts w:ascii="Times New Roman" w:hAnsi="Times New Roman"/>
          <w:sz w:val="24"/>
        </w:rPr>
        <w:t>o</w:t>
      </w:r>
      <w:r>
        <w:rPr>
          <w:rFonts w:ascii="Times New Roman" w:hAnsi="Times New Roman"/>
          <w:sz w:val="24"/>
        </w:rPr>
        <w:t>bjednávateľovi</w:t>
      </w:r>
      <w:r w:rsidRPr="009E03C4">
        <w:rPr>
          <w:rFonts w:ascii="Times New Roman" w:hAnsi="Times New Roman"/>
          <w:sz w:val="24"/>
        </w:rPr>
        <w:t>.</w:t>
      </w:r>
    </w:p>
    <w:p w14:paraId="4322B739" w14:textId="77777777" w:rsidR="009E03C4" w:rsidRDefault="009E03C4" w:rsidP="00BA7C0B">
      <w:pPr>
        <w:jc w:val="both"/>
        <w:rPr>
          <w:rFonts w:ascii="Times New Roman" w:hAnsi="Times New Roman"/>
          <w:sz w:val="24"/>
        </w:rPr>
      </w:pPr>
    </w:p>
    <w:p w14:paraId="25DBD967" w14:textId="4402AB3F" w:rsidR="009E03C4" w:rsidRDefault="009E03C4" w:rsidP="00BA7C0B">
      <w:pPr>
        <w:jc w:val="both"/>
        <w:rPr>
          <w:rFonts w:ascii="Times New Roman" w:hAnsi="Times New Roman"/>
          <w:sz w:val="24"/>
        </w:rPr>
      </w:pPr>
      <w:r>
        <w:rPr>
          <w:rFonts w:ascii="Times New Roman" w:hAnsi="Times New Roman"/>
          <w:sz w:val="24"/>
        </w:rPr>
        <w:t xml:space="preserve">5.8 </w:t>
      </w:r>
      <w:r w:rsidRPr="009E03C4">
        <w:rPr>
          <w:rFonts w:ascii="Times New Roman" w:hAnsi="Times New Roman"/>
          <w:sz w:val="24"/>
        </w:rPr>
        <w:t xml:space="preserve">Zmluvné strany sa dohodli, že </w:t>
      </w:r>
      <w:r w:rsidR="00CE6005">
        <w:rPr>
          <w:rFonts w:ascii="Times New Roman" w:hAnsi="Times New Roman"/>
          <w:sz w:val="24"/>
        </w:rPr>
        <w:t>zhotoviteľ</w:t>
      </w:r>
      <w:r w:rsidRPr="009E03C4">
        <w:rPr>
          <w:rFonts w:ascii="Times New Roman" w:hAnsi="Times New Roman"/>
          <w:sz w:val="24"/>
        </w:rPr>
        <w:t xml:space="preserve"> vystaví faktúru za dodávku </w:t>
      </w:r>
      <w:r w:rsidR="00CE6005">
        <w:rPr>
          <w:rFonts w:ascii="Times New Roman" w:hAnsi="Times New Roman"/>
          <w:sz w:val="24"/>
        </w:rPr>
        <w:t xml:space="preserve">predmetu zmluvy </w:t>
      </w:r>
      <w:r w:rsidRPr="009E03C4">
        <w:rPr>
          <w:rFonts w:ascii="Times New Roman" w:hAnsi="Times New Roman"/>
          <w:sz w:val="24"/>
        </w:rPr>
        <w:t>do 15 dní odo dňa jeho riadneho dodania</w:t>
      </w:r>
      <w:r w:rsidR="007A62F9">
        <w:rPr>
          <w:rFonts w:ascii="Times New Roman" w:hAnsi="Times New Roman"/>
          <w:sz w:val="24"/>
        </w:rPr>
        <w:t xml:space="preserve">. </w:t>
      </w:r>
      <w:commentRangeStart w:id="1"/>
      <w:commentRangeEnd w:id="1"/>
      <w:r w:rsidR="007A62F9">
        <w:rPr>
          <w:rStyle w:val="Odkaznakomentr"/>
          <w:rFonts w:ascii="Times New Roman" w:hAnsi="Times New Roman"/>
          <w:lang w:eastAsia="cs-CZ"/>
        </w:rPr>
        <w:commentReference w:id="1"/>
      </w:r>
    </w:p>
    <w:p w14:paraId="7E301A22" w14:textId="77777777" w:rsidR="009E03C4" w:rsidRDefault="009E03C4" w:rsidP="00BA7C0B">
      <w:pPr>
        <w:jc w:val="both"/>
        <w:rPr>
          <w:rFonts w:ascii="Times New Roman" w:hAnsi="Times New Roman"/>
          <w:sz w:val="24"/>
        </w:rPr>
      </w:pPr>
    </w:p>
    <w:p w14:paraId="166782C4" w14:textId="77777777" w:rsidR="00D132FC" w:rsidRDefault="00D132FC" w:rsidP="00BA7C0B">
      <w:pPr>
        <w:jc w:val="center"/>
        <w:rPr>
          <w:rFonts w:ascii="Times New Roman" w:hAnsi="Times New Roman"/>
          <w:b/>
          <w:sz w:val="24"/>
        </w:rPr>
      </w:pPr>
    </w:p>
    <w:p w14:paraId="1C1048C9" w14:textId="77777777" w:rsidR="00E53664" w:rsidRPr="000A77C9" w:rsidRDefault="00E53664" w:rsidP="00BA7C0B">
      <w:pPr>
        <w:jc w:val="center"/>
        <w:rPr>
          <w:rFonts w:ascii="Times New Roman" w:hAnsi="Times New Roman"/>
          <w:b/>
          <w:sz w:val="24"/>
        </w:rPr>
      </w:pPr>
      <w:r w:rsidRPr="000A77C9">
        <w:rPr>
          <w:rFonts w:ascii="Times New Roman" w:hAnsi="Times New Roman"/>
          <w:b/>
          <w:sz w:val="24"/>
        </w:rPr>
        <w:t>Článok V</w:t>
      </w:r>
      <w:r w:rsidR="00D25A28">
        <w:rPr>
          <w:rFonts w:ascii="Times New Roman" w:hAnsi="Times New Roman"/>
          <w:b/>
          <w:sz w:val="24"/>
        </w:rPr>
        <w:t>I</w:t>
      </w:r>
      <w:r w:rsidRPr="000A77C9">
        <w:rPr>
          <w:rFonts w:ascii="Times New Roman" w:hAnsi="Times New Roman"/>
          <w:b/>
          <w:sz w:val="24"/>
        </w:rPr>
        <w:t>.</w:t>
      </w:r>
    </w:p>
    <w:p w14:paraId="37C5079C" w14:textId="77777777" w:rsidR="00E53664" w:rsidRPr="000A77C9" w:rsidRDefault="00E53664" w:rsidP="00BA7C0B">
      <w:pPr>
        <w:spacing w:after="120"/>
        <w:jc w:val="center"/>
        <w:rPr>
          <w:rFonts w:ascii="Times New Roman" w:hAnsi="Times New Roman"/>
          <w:b/>
          <w:sz w:val="24"/>
        </w:rPr>
      </w:pPr>
      <w:r w:rsidRPr="000A77C9">
        <w:rPr>
          <w:rFonts w:ascii="Times New Roman" w:hAnsi="Times New Roman"/>
          <w:b/>
          <w:sz w:val="24"/>
        </w:rPr>
        <w:t>Záručná doba a zodpovednosť za vady</w:t>
      </w:r>
    </w:p>
    <w:p w14:paraId="1CC1B52E" w14:textId="77777777" w:rsidR="009135DC" w:rsidRDefault="00DA512D" w:rsidP="00BA7C0B">
      <w:pPr>
        <w:jc w:val="both"/>
        <w:rPr>
          <w:rFonts w:ascii="Times New Roman" w:hAnsi="Times New Roman"/>
          <w:sz w:val="24"/>
        </w:rPr>
      </w:pPr>
      <w:r>
        <w:rPr>
          <w:rFonts w:ascii="Times New Roman" w:hAnsi="Times New Roman"/>
          <w:sz w:val="24"/>
        </w:rPr>
        <w:t>6</w:t>
      </w:r>
      <w:r w:rsidR="00E53664" w:rsidRPr="000A77C9">
        <w:rPr>
          <w:rFonts w:ascii="Times New Roman" w:hAnsi="Times New Roman"/>
          <w:sz w:val="24"/>
        </w:rPr>
        <w:t xml:space="preserve">.1 </w:t>
      </w:r>
      <w:r w:rsidR="00CE6005">
        <w:rPr>
          <w:rFonts w:ascii="Times New Roman" w:hAnsi="Times New Roman"/>
          <w:sz w:val="24"/>
        </w:rPr>
        <w:t>Zhotoviteľ</w:t>
      </w:r>
      <w:r w:rsidR="00E53664" w:rsidRPr="000A77C9">
        <w:rPr>
          <w:rFonts w:ascii="Times New Roman" w:hAnsi="Times New Roman"/>
          <w:sz w:val="24"/>
        </w:rPr>
        <w:t xml:space="preserve"> poskytuje </w:t>
      </w:r>
      <w:r w:rsidR="00D25A28">
        <w:rPr>
          <w:rFonts w:ascii="Times New Roman" w:hAnsi="Times New Roman"/>
          <w:sz w:val="24"/>
        </w:rPr>
        <w:t>na predmet zmluvy</w:t>
      </w:r>
      <w:r w:rsidR="00E53664" w:rsidRPr="000A77C9">
        <w:rPr>
          <w:rFonts w:ascii="Times New Roman" w:hAnsi="Times New Roman"/>
          <w:sz w:val="24"/>
        </w:rPr>
        <w:t xml:space="preserve"> </w:t>
      </w:r>
      <w:r w:rsidR="00E53664" w:rsidRPr="00D25A28">
        <w:rPr>
          <w:rFonts w:ascii="Times New Roman" w:hAnsi="Times New Roman"/>
          <w:b/>
          <w:sz w:val="24"/>
        </w:rPr>
        <w:t>záruku v dĺžke 24 mesiacov</w:t>
      </w:r>
      <w:r w:rsidR="00E53664" w:rsidRPr="000A77C9">
        <w:rPr>
          <w:rFonts w:ascii="Times New Roman" w:hAnsi="Times New Roman"/>
          <w:sz w:val="24"/>
        </w:rPr>
        <w:t xml:space="preserve">. Záručná doba začína plynúť odo dňa </w:t>
      </w:r>
      <w:r w:rsidR="009135DC">
        <w:rPr>
          <w:rFonts w:ascii="Times New Roman" w:hAnsi="Times New Roman"/>
          <w:sz w:val="24"/>
        </w:rPr>
        <w:t>odovzdania a prevzatia dodacieho listu</w:t>
      </w:r>
      <w:r w:rsidR="00041038">
        <w:rPr>
          <w:rFonts w:ascii="Times New Roman" w:hAnsi="Times New Roman"/>
          <w:sz w:val="24"/>
        </w:rPr>
        <w:t xml:space="preserve"> podľa bodu 3.3 tejto zmluvy</w:t>
      </w:r>
      <w:r w:rsidR="00E53664" w:rsidRPr="000A77C9">
        <w:rPr>
          <w:rFonts w:ascii="Times New Roman" w:hAnsi="Times New Roman"/>
          <w:sz w:val="24"/>
        </w:rPr>
        <w:t xml:space="preserve">. </w:t>
      </w:r>
    </w:p>
    <w:p w14:paraId="4E506074" w14:textId="77777777" w:rsidR="009135DC" w:rsidRDefault="009135DC" w:rsidP="00BA7C0B">
      <w:pPr>
        <w:jc w:val="both"/>
        <w:rPr>
          <w:rFonts w:ascii="Times New Roman" w:hAnsi="Times New Roman"/>
          <w:sz w:val="24"/>
        </w:rPr>
      </w:pPr>
    </w:p>
    <w:p w14:paraId="7C912B90" w14:textId="77777777" w:rsidR="00DA512D" w:rsidRDefault="00DA512D" w:rsidP="00BA7C0B">
      <w:pPr>
        <w:jc w:val="both"/>
        <w:rPr>
          <w:rFonts w:ascii="Times New Roman" w:hAnsi="Times New Roman"/>
          <w:sz w:val="24"/>
        </w:rPr>
      </w:pPr>
      <w:r>
        <w:rPr>
          <w:rFonts w:ascii="Times New Roman" w:hAnsi="Times New Roman"/>
          <w:sz w:val="24"/>
        </w:rPr>
        <w:t xml:space="preserve">6.2 </w:t>
      </w:r>
      <w:r w:rsidR="00CE6005">
        <w:rPr>
          <w:rFonts w:ascii="Times New Roman" w:hAnsi="Times New Roman"/>
          <w:sz w:val="24"/>
        </w:rPr>
        <w:t>Zhotoviteľ</w:t>
      </w:r>
      <w:r w:rsidRPr="00DA512D">
        <w:rPr>
          <w:rFonts w:ascii="Times New Roman" w:hAnsi="Times New Roman"/>
          <w:sz w:val="24"/>
        </w:rPr>
        <w:t xml:space="preserve"> zodpo</w:t>
      </w:r>
      <w:r>
        <w:rPr>
          <w:rFonts w:ascii="Times New Roman" w:hAnsi="Times New Roman"/>
          <w:sz w:val="24"/>
        </w:rPr>
        <w:t xml:space="preserve">vedá za to, že predmet zmluvy </w:t>
      </w:r>
      <w:r w:rsidRPr="00DA512D">
        <w:rPr>
          <w:rFonts w:ascii="Times New Roman" w:hAnsi="Times New Roman"/>
          <w:sz w:val="24"/>
        </w:rPr>
        <w:t xml:space="preserve">spĺňa požiadavky uvedené v tejto </w:t>
      </w:r>
      <w:r>
        <w:rPr>
          <w:rFonts w:ascii="Times New Roman" w:hAnsi="Times New Roman"/>
          <w:sz w:val="24"/>
        </w:rPr>
        <w:t>z</w:t>
      </w:r>
      <w:r w:rsidRPr="00DA512D">
        <w:rPr>
          <w:rFonts w:ascii="Times New Roman" w:hAnsi="Times New Roman"/>
          <w:sz w:val="24"/>
        </w:rPr>
        <w:t xml:space="preserve">mluve, že zodpovedá technickým normám, predpisom SR a ES, a že počas záručnej doby bude mať vlastnosti dohodnuté </w:t>
      </w:r>
      <w:r>
        <w:rPr>
          <w:rFonts w:ascii="Times New Roman" w:hAnsi="Times New Roman"/>
          <w:sz w:val="24"/>
        </w:rPr>
        <w:t>v tejto z</w:t>
      </w:r>
      <w:r w:rsidRPr="00DA512D">
        <w:rPr>
          <w:rFonts w:ascii="Times New Roman" w:hAnsi="Times New Roman"/>
          <w:sz w:val="24"/>
        </w:rPr>
        <w:t>mluve (inak vlastnosti obvyklé).</w:t>
      </w:r>
    </w:p>
    <w:p w14:paraId="684122F4" w14:textId="77777777" w:rsidR="00DA512D" w:rsidRDefault="00DA512D" w:rsidP="00BA7C0B">
      <w:pPr>
        <w:jc w:val="both"/>
        <w:rPr>
          <w:rFonts w:ascii="Times New Roman" w:hAnsi="Times New Roman"/>
          <w:sz w:val="24"/>
        </w:rPr>
      </w:pPr>
    </w:p>
    <w:p w14:paraId="25E6DD5C" w14:textId="35705665" w:rsidR="00DA512D" w:rsidRDefault="00DA512D" w:rsidP="00BA7C0B">
      <w:pPr>
        <w:jc w:val="both"/>
        <w:rPr>
          <w:rFonts w:ascii="Times New Roman" w:hAnsi="Times New Roman"/>
          <w:sz w:val="24"/>
        </w:rPr>
      </w:pPr>
      <w:r>
        <w:rPr>
          <w:rFonts w:ascii="Times New Roman" w:hAnsi="Times New Roman"/>
          <w:sz w:val="24"/>
        </w:rPr>
        <w:t xml:space="preserve">6.3 </w:t>
      </w:r>
      <w:r w:rsidR="00CE6005">
        <w:rPr>
          <w:rFonts w:ascii="Times New Roman" w:hAnsi="Times New Roman"/>
          <w:sz w:val="24"/>
        </w:rPr>
        <w:t xml:space="preserve">Zhotoviteľ </w:t>
      </w:r>
      <w:r w:rsidRPr="00DA512D">
        <w:rPr>
          <w:rFonts w:ascii="Times New Roman" w:hAnsi="Times New Roman"/>
          <w:sz w:val="24"/>
        </w:rPr>
        <w:t xml:space="preserve">zodpovedá za vady, ktoré má predmet zmluvy v čase jeho odovzdania (t.j. od podpísania </w:t>
      </w:r>
      <w:r>
        <w:rPr>
          <w:rFonts w:ascii="Times New Roman" w:hAnsi="Times New Roman"/>
          <w:sz w:val="24"/>
        </w:rPr>
        <w:t>dodacieho listu podľa bodu 3.3 tejto zmluvy</w:t>
      </w:r>
      <w:r w:rsidRPr="00DA512D">
        <w:rPr>
          <w:rFonts w:ascii="Times New Roman" w:hAnsi="Times New Roman"/>
          <w:sz w:val="24"/>
        </w:rPr>
        <w:t xml:space="preserve"> obidvomi zmluvnými stra</w:t>
      </w:r>
      <w:r>
        <w:rPr>
          <w:rFonts w:ascii="Times New Roman" w:hAnsi="Times New Roman"/>
          <w:sz w:val="24"/>
        </w:rPr>
        <w:t xml:space="preserve">nami) </w:t>
      </w:r>
      <w:r w:rsidR="00BF1728">
        <w:rPr>
          <w:rFonts w:ascii="Times New Roman" w:hAnsi="Times New Roman"/>
          <w:sz w:val="24"/>
        </w:rPr>
        <w:t>o</w:t>
      </w:r>
      <w:r w:rsidR="002667DA">
        <w:rPr>
          <w:rFonts w:ascii="Times New Roman" w:hAnsi="Times New Roman"/>
          <w:sz w:val="24"/>
        </w:rPr>
        <w:t>bjednávateľovi</w:t>
      </w:r>
      <w:r w:rsidRPr="00DA512D">
        <w:rPr>
          <w:rFonts w:ascii="Times New Roman" w:hAnsi="Times New Roman"/>
          <w:sz w:val="24"/>
        </w:rPr>
        <w:t xml:space="preserve">, aj keď sa vada stane zjavnou až po tomto čase. </w:t>
      </w:r>
      <w:r w:rsidR="00CE6005">
        <w:rPr>
          <w:rFonts w:ascii="Times New Roman" w:hAnsi="Times New Roman"/>
          <w:sz w:val="24"/>
        </w:rPr>
        <w:t>Zhotoviteľ</w:t>
      </w:r>
      <w:r w:rsidRPr="00DA512D">
        <w:rPr>
          <w:rFonts w:ascii="Times New Roman" w:hAnsi="Times New Roman"/>
          <w:sz w:val="24"/>
        </w:rPr>
        <w:t xml:space="preserve"> zodpovedá aj za vady vzniknuté po odovzdaní predmetu zmluvy </w:t>
      </w:r>
      <w:r w:rsidR="00CE6005">
        <w:rPr>
          <w:rFonts w:ascii="Times New Roman" w:hAnsi="Times New Roman"/>
          <w:sz w:val="24"/>
        </w:rPr>
        <w:t>o</w:t>
      </w:r>
      <w:r w:rsidR="002667DA">
        <w:rPr>
          <w:rFonts w:ascii="Times New Roman" w:hAnsi="Times New Roman"/>
          <w:sz w:val="24"/>
        </w:rPr>
        <w:t>bjednávateľovi</w:t>
      </w:r>
      <w:r w:rsidRPr="00DA512D">
        <w:rPr>
          <w:rFonts w:ascii="Times New Roman" w:hAnsi="Times New Roman"/>
          <w:sz w:val="24"/>
        </w:rPr>
        <w:t>, ak ide o vady, ktoré sú spôsobené porušením jeho povinností alebo vady, na ktoré sa vzťahuje záruka za akosť.</w:t>
      </w:r>
    </w:p>
    <w:p w14:paraId="24C6C96C" w14:textId="77777777" w:rsidR="00DA512D" w:rsidRDefault="00DA512D" w:rsidP="00BA7C0B">
      <w:pPr>
        <w:jc w:val="both"/>
        <w:rPr>
          <w:rFonts w:ascii="Times New Roman" w:hAnsi="Times New Roman"/>
          <w:sz w:val="24"/>
        </w:rPr>
      </w:pPr>
    </w:p>
    <w:p w14:paraId="7929F425" w14:textId="77777777" w:rsidR="00DA512D" w:rsidRDefault="00DA512D" w:rsidP="00BA7C0B">
      <w:pPr>
        <w:jc w:val="both"/>
        <w:rPr>
          <w:rFonts w:ascii="Times New Roman" w:hAnsi="Times New Roman"/>
          <w:sz w:val="24"/>
        </w:rPr>
      </w:pPr>
      <w:r>
        <w:rPr>
          <w:rFonts w:ascii="Times New Roman" w:hAnsi="Times New Roman"/>
          <w:sz w:val="24"/>
        </w:rPr>
        <w:t xml:space="preserve">6.4 </w:t>
      </w:r>
      <w:r w:rsidRPr="00DA512D">
        <w:rPr>
          <w:rFonts w:ascii="Times New Roman" w:hAnsi="Times New Roman"/>
          <w:sz w:val="24"/>
        </w:rPr>
        <w:t xml:space="preserve">Zmluvné strany sa dohodli, že </w:t>
      </w:r>
      <w:r w:rsidR="00CE6005">
        <w:rPr>
          <w:rFonts w:ascii="Times New Roman" w:hAnsi="Times New Roman"/>
          <w:sz w:val="24"/>
        </w:rPr>
        <w:t>zhotoviteľ</w:t>
      </w:r>
      <w:r w:rsidRPr="00DA512D">
        <w:rPr>
          <w:rFonts w:ascii="Times New Roman" w:hAnsi="Times New Roman"/>
          <w:sz w:val="24"/>
        </w:rPr>
        <w:t xml:space="preserve"> preberá na seba záväzok, že predmet zmluvy vrátane jeho príslušenstva bude počas záručnej doby slúžiť na obvyklý účel.</w:t>
      </w:r>
    </w:p>
    <w:p w14:paraId="59882D52" w14:textId="77777777" w:rsidR="00DA512D" w:rsidRDefault="00DA512D" w:rsidP="00BA7C0B">
      <w:pPr>
        <w:jc w:val="both"/>
        <w:rPr>
          <w:rFonts w:ascii="Times New Roman" w:hAnsi="Times New Roman"/>
          <w:sz w:val="24"/>
        </w:rPr>
      </w:pPr>
    </w:p>
    <w:p w14:paraId="583F829F" w14:textId="77777777" w:rsidR="00DA512D" w:rsidRDefault="00DA512D" w:rsidP="00BA7C0B">
      <w:pPr>
        <w:jc w:val="both"/>
        <w:rPr>
          <w:rFonts w:ascii="Times New Roman" w:hAnsi="Times New Roman"/>
          <w:sz w:val="24"/>
        </w:rPr>
      </w:pPr>
      <w:r>
        <w:rPr>
          <w:rFonts w:ascii="Times New Roman" w:hAnsi="Times New Roman"/>
          <w:sz w:val="24"/>
        </w:rPr>
        <w:t xml:space="preserve">6.5 </w:t>
      </w:r>
      <w:r w:rsidRPr="00DA512D">
        <w:rPr>
          <w:rFonts w:ascii="Times New Roman" w:hAnsi="Times New Roman"/>
          <w:sz w:val="24"/>
        </w:rPr>
        <w:t xml:space="preserve">Zmluvné strany sa dohodli, že pre účely tejto zmluvy platí nevyvrátiteľná domnienka, že  dodaním predmetu s vadami (závažné vady brániace prevádzke) je zmluva porušená podstatným spôsobom. Uvedená domnienka platí rovnako v prípade omeškania </w:t>
      </w:r>
      <w:r w:rsidR="00CE6005">
        <w:rPr>
          <w:rFonts w:ascii="Times New Roman" w:hAnsi="Times New Roman"/>
          <w:sz w:val="24"/>
        </w:rPr>
        <w:t>zhotoviteľa</w:t>
      </w:r>
      <w:r w:rsidRPr="00DA512D">
        <w:rPr>
          <w:rFonts w:ascii="Times New Roman" w:hAnsi="Times New Roman"/>
          <w:sz w:val="24"/>
        </w:rPr>
        <w:t xml:space="preserve"> s dodaním predmetu zmluvy. </w:t>
      </w:r>
      <w:r w:rsidR="00CE6005">
        <w:rPr>
          <w:rFonts w:ascii="Times New Roman" w:hAnsi="Times New Roman"/>
          <w:sz w:val="24"/>
        </w:rPr>
        <w:t>Zhotoviteľ</w:t>
      </w:r>
      <w:r w:rsidRPr="00DA512D">
        <w:rPr>
          <w:rFonts w:ascii="Times New Roman" w:hAnsi="Times New Roman"/>
          <w:sz w:val="24"/>
        </w:rPr>
        <w:t xml:space="preserve"> berie na vedomie, že dodanie predmetu zmluvy (vrátane nadobudnutia vlastníckeho práva k nemu) riadne a včas má pre </w:t>
      </w:r>
      <w:r w:rsidR="00CE6005">
        <w:rPr>
          <w:rFonts w:ascii="Times New Roman" w:hAnsi="Times New Roman"/>
          <w:sz w:val="24"/>
        </w:rPr>
        <w:t>o</w:t>
      </w:r>
      <w:r w:rsidR="00415A4B">
        <w:rPr>
          <w:rFonts w:ascii="Times New Roman" w:hAnsi="Times New Roman"/>
          <w:sz w:val="24"/>
        </w:rPr>
        <w:t>bjednávateľa</w:t>
      </w:r>
      <w:r w:rsidRPr="00DA512D">
        <w:rPr>
          <w:rFonts w:ascii="Times New Roman" w:hAnsi="Times New Roman"/>
          <w:sz w:val="24"/>
        </w:rPr>
        <w:t xml:space="preserve"> zásadný význam a preto </w:t>
      </w:r>
      <w:r>
        <w:rPr>
          <w:rFonts w:ascii="Times New Roman" w:hAnsi="Times New Roman"/>
          <w:sz w:val="24"/>
        </w:rPr>
        <w:t>objednávateľ</w:t>
      </w:r>
      <w:r w:rsidRPr="00DA512D">
        <w:rPr>
          <w:rFonts w:ascii="Times New Roman" w:hAnsi="Times New Roman"/>
          <w:sz w:val="24"/>
        </w:rPr>
        <w:t xml:space="preserve"> nemá záujem na </w:t>
      </w:r>
      <w:proofErr w:type="spellStart"/>
      <w:r w:rsidRPr="00DA512D">
        <w:rPr>
          <w:rFonts w:ascii="Times New Roman" w:hAnsi="Times New Roman"/>
          <w:sz w:val="24"/>
        </w:rPr>
        <w:t>vadnom</w:t>
      </w:r>
      <w:proofErr w:type="spellEnd"/>
      <w:r w:rsidRPr="00DA512D">
        <w:rPr>
          <w:rFonts w:ascii="Times New Roman" w:hAnsi="Times New Roman"/>
          <w:sz w:val="24"/>
        </w:rPr>
        <w:t>, resp. oneskorenom dodaní predmetu zmluvy.</w:t>
      </w:r>
    </w:p>
    <w:p w14:paraId="1782F3D1" w14:textId="77777777" w:rsidR="00DA512D" w:rsidRDefault="00DA512D" w:rsidP="00BA7C0B">
      <w:pPr>
        <w:jc w:val="both"/>
        <w:rPr>
          <w:rFonts w:ascii="Times New Roman" w:hAnsi="Times New Roman"/>
          <w:sz w:val="24"/>
        </w:rPr>
      </w:pPr>
    </w:p>
    <w:p w14:paraId="15D05B8A" w14:textId="77777777" w:rsidR="00DA512D" w:rsidRPr="006F4E48" w:rsidRDefault="00DA512D" w:rsidP="00BA7C0B">
      <w:pPr>
        <w:jc w:val="both"/>
        <w:rPr>
          <w:rFonts w:ascii="Times New Roman" w:hAnsi="Times New Roman"/>
          <w:sz w:val="24"/>
        </w:rPr>
      </w:pPr>
      <w:r>
        <w:rPr>
          <w:rFonts w:ascii="Times New Roman" w:hAnsi="Times New Roman"/>
          <w:sz w:val="24"/>
        </w:rPr>
        <w:t>6.6 Predmet zmluvy</w:t>
      </w:r>
      <w:r w:rsidRPr="006F4E48">
        <w:rPr>
          <w:rFonts w:ascii="Times New Roman" w:hAnsi="Times New Roman"/>
          <w:sz w:val="24"/>
        </w:rPr>
        <w:t xml:space="preserve"> má vadu, ak: </w:t>
      </w:r>
    </w:p>
    <w:p w14:paraId="755482F7" w14:textId="77777777" w:rsidR="00DA512D" w:rsidRPr="006F4E48" w:rsidRDefault="00DA512D" w:rsidP="00BA7C0B">
      <w:pPr>
        <w:jc w:val="both"/>
        <w:rPr>
          <w:rFonts w:ascii="Times New Roman" w:hAnsi="Times New Roman"/>
          <w:sz w:val="24"/>
        </w:rPr>
      </w:pPr>
      <w:r>
        <w:rPr>
          <w:rFonts w:ascii="Times New Roman" w:hAnsi="Times New Roman"/>
          <w:sz w:val="24"/>
        </w:rPr>
        <w:t xml:space="preserve">a) </w:t>
      </w:r>
      <w:r w:rsidRPr="006F4E48">
        <w:rPr>
          <w:rFonts w:ascii="Times New Roman" w:hAnsi="Times New Roman"/>
          <w:sz w:val="24"/>
        </w:rPr>
        <w:t>nie je dodaný v požadovanom množstve</w:t>
      </w:r>
    </w:p>
    <w:p w14:paraId="463122A9" w14:textId="77777777" w:rsidR="00DA512D" w:rsidRPr="006F4E48" w:rsidRDefault="00DA512D" w:rsidP="00BA7C0B">
      <w:pPr>
        <w:jc w:val="both"/>
        <w:rPr>
          <w:rFonts w:ascii="Times New Roman" w:hAnsi="Times New Roman"/>
          <w:sz w:val="24"/>
        </w:rPr>
      </w:pPr>
      <w:r w:rsidRPr="006F4E48">
        <w:rPr>
          <w:rFonts w:ascii="Times New Roman" w:hAnsi="Times New Roman"/>
          <w:sz w:val="24"/>
        </w:rPr>
        <w:lastRenderedPageBreak/>
        <w:t>b) nie je dodaný v požadovanom termíne</w:t>
      </w:r>
    </w:p>
    <w:p w14:paraId="660B7AA5" w14:textId="77777777" w:rsidR="00DA512D" w:rsidRPr="006F4E48" w:rsidRDefault="00DA512D" w:rsidP="00BA7C0B">
      <w:pPr>
        <w:jc w:val="both"/>
        <w:rPr>
          <w:rFonts w:ascii="Times New Roman" w:hAnsi="Times New Roman"/>
          <w:sz w:val="24"/>
        </w:rPr>
      </w:pPr>
      <w:r w:rsidRPr="006F4E48">
        <w:rPr>
          <w:rFonts w:ascii="Times New Roman" w:hAnsi="Times New Roman"/>
          <w:sz w:val="24"/>
        </w:rPr>
        <w:t>c) nie je dodaný na určené miesto</w:t>
      </w:r>
    </w:p>
    <w:p w14:paraId="616CF032" w14:textId="77777777" w:rsidR="00DA512D" w:rsidRPr="006F4E48" w:rsidRDefault="00DA512D" w:rsidP="00BA7C0B">
      <w:pPr>
        <w:rPr>
          <w:rFonts w:ascii="Times New Roman" w:hAnsi="Times New Roman"/>
          <w:sz w:val="24"/>
        </w:rPr>
      </w:pPr>
      <w:r w:rsidRPr="006F4E48">
        <w:rPr>
          <w:rFonts w:ascii="Times New Roman" w:hAnsi="Times New Roman"/>
          <w:sz w:val="24"/>
        </w:rPr>
        <w:t xml:space="preserve">d) </w:t>
      </w:r>
      <w:r>
        <w:rPr>
          <w:rFonts w:ascii="Times New Roman" w:hAnsi="Times New Roman"/>
          <w:sz w:val="24"/>
        </w:rPr>
        <w:t>n</w:t>
      </w:r>
      <w:r w:rsidRPr="006F4E48">
        <w:rPr>
          <w:rFonts w:ascii="Times New Roman" w:hAnsi="Times New Roman"/>
          <w:sz w:val="24"/>
        </w:rPr>
        <w:t>emá hodnoty určených vlastností, ktoré sú deklarované v </w:t>
      </w:r>
      <w:r>
        <w:rPr>
          <w:rFonts w:ascii="Times New Roman" w:hAnsi="Times New Roman"/>
          <w:sz w:val="24"/>
        </w:rPr>
        <w:t>Prílohe č. 1 tejto zmluvy</w:t>
      </w:r>
    </w:p>
    <w:p w14:paraId="2B47895A" w14:textId="77777777" w:rsidR="00DA512D" w:rsidRPr="006F4E48" w:rsidRDefault="00DA512D" w:rsidP="00BA7C0B">
      <w:pPr>
        <w:jc w:val="both"/>
        <w:rPr>
          <w:rFonts w:ascii="Times New Roman" w:hAnsi="Times New Roman"/>
          <w:sz w:val="24"/>
        </w:rPr>
      </w:pPr>
      <w:r w:rsidRPr="006F4E48">
        <w:rPr>
          <w:rFonts w:ascii="Times New Roman" w:hAnsi="Times New Roman"/>
          <w:sz w:val="24"/>
        </w:rPr>
        <w:t xml:space="preserve">e) s dodávkou </w:t>
      </w:r>
      <w:r>
        <w:rPr>
          <w:rFonts w:ascii="Times New Roman" w:hAnsi="Times New Roman"/>
          <w:sz w:val="24"/>
        </w:rPr>
        <w:t>predmetu zmluvy</w:t>
      </w:r>
      <w:r w:rsidRPr="006F4E48">
        <w:rPr>
          <w:rFonts w:ascii="Times New Roman" w:hAnsi="Times New Roman"/>
          <w:sz w:val="24"/>
        </w:rPr>
        <w:t xml:space="preserve"> nebolo dodané požadované príslušenstvo, ak je to uplatniteľné</w:t>
      </w:r>
    </w:p>
    <w:p w14:paraId="726D1DB4" w14:textId="77777777" w:rsidR="00DA512D" w:rsidRPr="000A77C9" w:rsidRDefault="00DA512D" w:rsidP="00BA7C0B">
      <w:pPr>
        <w:rPr>
          <w:rFonts w:ascii="Times New Roman" w:hAnsi="Times New Roman"/>
          <w:sz w:val="24"/>
        </w:rPr>
      </w:pPr>
      <w:r>
        <w:rPr>
          <w:rFonts w:ascii="Times New Roman" w:hAnsi="Times New Roman"/>
          <w:sz w:val="24"/>
        </w:rPr>
        <w:t>f</w:t>
      </w:r>
      <w:r w:rsidRPr="000A77C9">
        <w:rPr>
          <w:rFonts w:ascii="Times New Roman" w:hAnsi="Times New Roman"/>
          <w:sz w:val="24"/>
        </w:rPr>
        <w:t>) s</w:t>
      </w:r>
      <w:r>
        <w:rPr>
          <w:rFonts w:ascii="Times New Roman" w:hAnsi="Times New Roman"/>
          <w:sz w:val="24"/>
        </w:rPr>
        <w:t> predmetom zmluvy</w:t>
      </w:r>
      <w:r w:rsidRPr="000A77C9">
        <w:rPr>
          <w:rFonts w:ascii="Times New Roman" w:hAnsi="Times New Roman"/>
          <w:sz w:val="24"/>
        </w:rPr>
        <w:t xml:space="preserve"> neboli poskytnuté dohodnuté služby </w:t>
      </w:r>
      <w:r>
        <w:rPr>
          <w:rFonts w:ascii="Times New Roman" w:hAnsi="Times New Roman"/>
          <w:sz w:val="24"/>
        </w:rPr>
        <w:t>podľa bodu 2.2 a súvisiaca dokumentácia podľa bodu 2.3 tejto zmluvy.</w:t>
      </w:r>
    </w:p>
    <w:p w14:paraId="5F1984B0" w14:textId="77777777" w:rsidR="00DA512D" w:rsidRDefault="00DA512D" w:rsidP="00BA7C0B">
      <w:pPr>
        <w:jc w:val="both"/>
        <w:rPr>
          <w:rFonts w:ascii="Times New Roman" w:hAnsi="Times New Roman"/>
          <w:sz w:val="24"/>
        </w:rPr>
      </w:pPr>
    </w:p>
    <w:p w14:paraId="71044F57" w14:textId="77777777" w:rsidR="00DA512D" w:rsidRDefault="00DA512D" w:rsidP="00BA7C0B">
      <w:pPr>
        <w:jc w:val="both"/>
        <w:rPr>
          <w:rFonts w:ascii="Times New Roman" w:hAnsi="Times New Roman"/>
          <w:sz w:val="24"/>
        </w:rPr>
      </w:pPr>
      <w:r>
        <w:rPr>
          <w:rFonts w:ascii="Times New Roman" w:hAnsi="Times New Roman"/>
          <w:sz w:val="24"/>
        </w:rPr>
        <w:t xml:space="preserve">6.7 </w:t>
      </w:r>
      <w:r w:rsidRPr="00DA512D">
        <w:rPr>
          <w:rFonts w:ascii="Times New Roman" w:hAnsi="Times New Roman"/>
          <w:sz w:val="24"/>
        </w:rPr>
        <w:t>Nároky z vád dodaného predmetu zmluvy sa v prípade, ak v tejto zmluve nie je uvedené inak, riadia príslušnými ustanoveniami Obchodného zákonníka.</w:t>
      </w:r>
    </w:p>
    <w:p w14:paraId="4D64C307" w14:textId="77777777" w:rsidR="00F27C61" w:rsidRDefault="00F27C61" w:rsidP="00BA7C0B">
      <w:pPr>
        <w:jc w:val="both"/>
        <w:rPr>
          <w:rFonts w:ascii="Times New Roman" w:hAnsi="Times New Roman"/>
          <w:sz w:val="24"/>
        </w:rPr>
      </w:pPr>
    </w:p>
    <w:p w14:paraId="2D9AB84A" w14:textId="40A150FA" w:rsidR="00F27C61" w:rsidRPr="00F27C61" w:rsidRDefault="00F27C61" w:rsidP="00BA7C0B">
      <w:pPr>
        <w:jc w:val="both"/>
        <w:rPr>
          <w:rFonts w:ascii="Times New Roman" w:hAnsi="Times New Roman"/>
          <w:sz w:val="24"/>
        </w:rPr>
      </w:pPr>
      <w:r>
        <w:rPr>
          <w:rFonts w:ascii="Times New Roman" w:hAnsi="Times New Roman"/>
          <w:sz w:val="24"/>
        </w:rPr>
        <w:t xml:space="preserve">6.8 </w:t>
      </w:r>
      <w:r w:rsidRPr="00F27C61">
        <w:rPr>
          <w:rFonts w:ascii="Times New Roman" w:hAnsi="Times New Roman"/>
          <w:sz w:val="24"/>
        </w:rPr>
        <w:t xml:space="preserve">Zmluvné strany sa dohodli, že v prípade, ak si </w:t>
      </w:r>
      <w:r w:rsidR="00CE6005">
        <w:rPr>
          <w:rFonts w:ascii="Times New Roman" w:hAnsi="Times New Roman"/>
          <w:sz w:val="24"/>
        </w:rPr>
        <w:t>o</w:t>
      </w:r>
      <w:r w:rsidR="00415A4B">
        <w:rPr>
          <w:rFonts w:ascii="Times New Roman" w:hAnsi="Times New Roman"/>
          <w:sz w:val="24"/>
        </w:rPr>
        <w:t xml:space="preserve">bjednávateľ </w:t>
      </w:r>
      <w:r w:rsidRPr="00F27C61">
        <w:rPr>
          <w:rFonts w:ascii="Times New Roman" w:hAnsi="Times New Roman"/>
          <w:sz w:val="24"/>
        </w:rPr>
        <w:t xml:space="preserve">zvolí ako nárok z vád predmetu zmluvy odstránenie vady predmetu zmluvy opravou </w:t>
      </w:r>
      <w:r w:rsidR="00CE6005">
        <w:rPr>
          <w:rFonts w:ascii="Times New Roman" w:hAnsi="Times New Roman"/>
          <w:sz w:val="24"/>
        </w:rPr>
        <w:t>zhotoviteľom</w:t>
      </w:r>
      <w:r w:rsidRPr="00F27C61">
        <w:rPr>
          <w:rFonts w:ascii="Times New Roman" w:hAnsi="Times New Roman"/>
          <w:sz w:val="24"/>
        </w:rPr>
        <w:t xml:space="preserve">, je </w:t>
      </w:r>
      <w:r w:rsidR="00CE6005">
        <w:rPr>
          <w:rFonts w:ascii="Times New Roman" w:hAnsi="Times New Roman"/>
          <w:sz w:val="24"/>
        </w:rPr>
        <w:t>zhotoviteľ</w:t>
      </w:r>
      <w:r w:rsidRPr="00F27C61">
        <w:rPr>
          <w:rFonts w:ascii="Times New Roman" w:hAnsi="Times New Roman"/>
          <w:sz w:val="24"/>
        </w:rPr>
        <w:t xml:space="preserve"> povinný vady predmetu zmluvy bezplatne odstrániť. Zmluvné strany sa dohodli, že </w:t>
      </w:r>
      <w:r w:rsidR="00CE6005">
        <w:rPr>
          <w:rFonts w:ascii="Times New Roman" w:hAnsi="Times New Roman"/>
          <w:sz w:val="24"/>
        </w:rPr>
        <w:t>zhotoviteľ</w:t>
      </w:r>
      <w:r w:rsidRPr="00F27C61">
        <w:rPr>
          <w:rFonts w:ascii="Times New Roman" w:hAnsi="Times New Roman"/>
          <w:sz w:val="24"/>
        </w:rPr>
        <w:t xml:space="preserve"> je </w:t>
      </w:r>
      <w:r w:rsidRPr="00F27C61">
        <w:rPr>
          <w:rFonts w:ascii="Times New Roman" w:hAnsi="Times New Roman"/>
          <w:b/>
          <w:sz w:val="24"/>
        </w:rPr>
        <w:t>povinný začať s odstraňovaním vád</w:t>
      </w:r>
      <w:r w:rsidRPr="00F27C61">
        <w:rPr>
          <w:rFonts w:ascii="Times New Roman" w:hAnsi="Times New Roman"/>
          <w:sz w:val="24"/>
        </w:rPr>
        <w:t xml:space="preserve"> predmetu zmluvy </w:t>
      </w:r>
      <w:r w:rsidRPr="00F27C61">
        <w:rPr>
          <w:rFonts w:ascii="Times New Roman" w:hAnsi="Times New Roman"/>
          <w:b/>
          <w:sz w:val="24"/>
        </w:rPr>
        <w:t>najneskôr do 24 hodín</w:t>
      </w:r>
      <w:r w:rsidRPr="00F27C61">
        <w:rPr>
          <w:rFonts w:ascii="Times New Roman" w:hAnsi="Times New Roman"/>
          <w:sz w:val="24"/>
        </w:rPr>
        <w:t xml:space="preserve"> od doručenia </w:t>
      </w:r>
      <w:r>
        <w:rPr>
          <w:rFonts w:ascii="Times New Roman" w:hAnsi="Times New Roman"/>
          <w:sz w:val="24"/>
        </w:rPr>
        <w:t xml:space="preserve">písomného </w:t>
      </w:r>
      <w:r w:rsidRPr="00F27C61">
        <w:rPr>
          <w:rFonts w:ascii="Times New Roman" w:hAnsi="Times New Roman"/>
          <w:sz w:val="24"/>
        </w:rPr>
        <w:t xml:space="preserve">oznámenia o uplatnení nároku z vád predmetu zmluvy </w:t>
      </w:r>
      <w:r w:rsidR="00CE6005">
        <w:rPr>
          <w:rFonts w:ascii="Times New Roman" w:hAnsi="Times New Roman"/>
          <w:sz w:val="24"/>
        </w:rPr>
        <w:t>zhotoviteľovi</w:t>
      </w:r>
      <w:r>
        <w:rPr>
          <w:rFonts w:ascii="Times New Roman" w:hAnsi="Times New Roman"/>
          <w:sz w:val="24"/>
        </w:rPr>
        <w:t xml:space="preserve"> na e-mailovú adresu uvedenú v záhlaví tejto zmluvy</w:t>
      </w:r>
      <w:r w:rsidRPr="00F27C61">
        <w:rPr>
          <w:rFonts w:ascii="Times New Roman" w:hAnsi="Times New Roman"/>
          <w:sz w:val="24"/>
        </w:rPr>
        <w:t>. Zmluvné strany sa dohodli, že</w:t>
      </w:r>
      <w:r w:rsidR="00A55AA2">
        <w:rPr>
          <w:rFonts w:ascii="Times New Roman" w:hAnsi="Times New Roman"/>
          <w:sz w:val="24"/>
        </w:rPr>
        <w:t xml:space="preserve"> </w:t>
      </w:r>
      <w:r w:rsidR="00CE6005">
        <w:rPr>
          <w:rFonts w:ascii="Times New Roman" w:hAnsi="Times New Roman"/>
          <w:sz w:val="24"/>
        </w:rPr>
        <w:t>zhotoviteľ</w:t>
      </w:r>
      <w:r w:rsidRPr="00F27C61">
        <w:rPr>
          <w:rFonts w:ascii="Times New Roman" w:hAnsi="Times New Roman"/>
          <w:sz w:val="24"/>
        </w:rPr>
        <w:t xml:space="preserve"> je povinný odstrániť vady predmetu zmluvy </w:t>
      </w:r>
      <w:r w:rsidRPr="00F27C61">
        <w:rPr>
          <w:rFonts w:ascii="Times New Roman" w:hAnsi="Times New Roman"/>
          <w:b/>
          <w:sz w:val="24"/>
        </w:rPr>
        <w:t>bezodkladne, najneskôr však do 3 kalendárnych dní</w:t>
      </w:r>
      <w:r w:rsidRPr="00F27C61">
        <w:rPr>
          <w:rFonts w:ascii="Times New Roman" w:hAnsi="Times New Roman"/>
          <w:sz w:val="24"/>
        </w:rPr>
        <w:t xml:space="preserve"> od doručenia oznámenia o uplatnení nároku z vád predmetu zmluvy </w:t>
      </w:r>
      <w:r w:rsidR="00CE6005">
        <w:rPr>
          <w:rFonts w:ascii="Times New Roman" w:hAnsi="Times New Roman"/>
          <w:sz w:val="24"/>
        </w:rPr>
        <w:t>zhotoviteľovi</w:t>
      </w:r>
      <w:r w:rsidRPr="00F27C61">
        <w:rPr>
          <w:rFonts w:ascii="Times New Roman" w:hAnsi="Times New Roman"/>
          <w:sz w:val="24"/>
        </w:rPr>
        <w:t xml:space="preserve">. Od oznámenia vady </w:t>
      </w:r>
      <w:r w:rsidR="00CE6005">
        <w:rPr>
          <w:rFonts w:ascii="Times New Roman" w:hAnsi="Times New Roman"/>
          <w:sz w:val="24"/>
        </w:rPr>
        <w:t>zhotoviteľovi</w:t>
      </w:r>
      <w:r w:rsidRPr="00F27C61">
        <w:rPr>
          <w:rFonts w:ascii="Times New Roman" w:hAnsi="Times New Roman"/>
          <w:sz w:val="24"/>
        </w:rPr>
        <w:t xml:space="preserve">, do odstránenia vady, záručná doba neplynie. </w:t>
      </w:r>
    </w:p>
    <w:p w14:paraId="239CB312" w14:textId="77777777" w:rsidR="00F27C61" w:rsidRPr="00F27C61" w:rsidRDefault="00F27C61" w:rsidP="00BA7C0B">
      <w:pPr>
        <w:jc w:val="both"/>
        <w:rPr>
          <w:rFonts w:ascii="Times New Roman" w:hAnsi="Times New Roman"/>
          <w:sz w:val="24"/>
        </w:rPr>
      </w:pPr>
    </w:p>
    <w:p w14:paraId="4D8E7841" w14:textId="77777777" w:rsidR="00F27C61" w:rsidRPr="00F27C61" w:rsidRDefault="00F27C61" w:rsidP="00BA7C0B">
      <w:pPr>
        <w:jc w:val="both"/>
        <w:rPr>
          <w:rFonts w:ascii="Times New Roman" w:hAnsi="Times New Roman"/>
          <w:sz w:val="24"/>
        </w:rPr>
      </w:pPr>
      <w:r>
        <w:rPr>
          <w:rFonts w:ascii="Times New Roman" w:hAnsi="Times New Roman"/>
          <w:sz w:val="24"/>
        </w:rPr>
        <w:t xml:space="preserve">6.9 </w:t>
      </w:r>
      <w:r w:rsidRPr="00F27C61">
        <w:rPr>
          <w:rFonts w:ascii="Times New Roman" w:hAnsi="Times New Roman"/>
          <w:sz w:val="24"/>
        </w:rPr>
        <w:t xml:space="preserve">V prípade, ak </w:t>
      </w:r>
      <w:r w:rsidR="00CE6005">
        <w:rPr>
          <w:rFonts w:ascii="Times New Roman" w:hAnsi="Times New Roman"/>
          <w:sz w:val="24"/>
        </w:rPr>
        <w:t>zhotoviteľ</w:t>
      </w:r>
      <w:r w:rsidRPr="00F27C61">
        <w:rPr>
          <w:rFonts w:ascii="Times New Roman" w:hAnsi="Times New Roman"/>
          <w:sz w:val="24"/>
        </w:rPr>
        <w:t xml:space="preserve"> vady síce začne odstraňovať, ale vady neodstráni v lehote uvedenej v bode </w:t>
      </w:r>
      <w:r>
        <w:rPr>
          <w:rFonts w:ascii="Times New Roman" w:hAnsi="Times New Roman"/>
          <w:sz w:val="24"/>
        </w:rPr>
        <w:t>6.8</w:t>
      </w:r>
      <w:r w:rsidRPr="00F27C61">
        <w:rPr>
          <w:rFonts w:ascii="Times New Roman" w:hAnsi="Times New Roman"/>
          <w:sz w:val="24"/>
        </w:rPr>
        <w:t xml:space="preserve">, </w:t>
      </w:r>
      <w:r>
        <w:rPr>
          <w:rFonts w:ascii="Times New Roman" w:hAnsi="Times New Roman"/>
          <w:sz w:val="24"/>
        </w:rPr>
        <w:t xml:space="preserve">tretia </w:t>
      </w:r>
      <w:r w:rsidRPr="00F27C61">
        <w:rPr>
          <w:rFonts w:ascii="Times New Roman" w:hAnsi="Times New Roman"/>
          <w:sz w:val="24"/>
        </w:rPr>
        <w:t xml:space="preserve">veta tohto článku, je </w:t>
      </w:r>
      <w:r>
        <w:rPr>
          <w:rFonts w:ascii="Times New Roman" w:hAnsi="Times New Roman"/>
          <w:sz w:val="24"/>
        </w:rPr>
        <w:t>objednávateľ</w:t>
      </w:r>
      <w:r w:rsidRPr="00F27C61">
        <w:rPr>
          <w:rFonts w:ascii="Times New Roman" w:hAnsi="Times New Roman"/>
          <w:sz w:val="24"/>
        </w:rPr>
        <w:t xml:space="preserve"> oprávnený odstrániť vady alebo ich neodstránenú časť (sám alebo prostredníctvom tretej osoby, ktorú je oprávnený ľubovoľne zvoliť </w:t>
      </w:r>
      <w:r>
        <w:rPr>
          <w:rFonts w:ascii="Times New Roman" w:hAnsi="Times New Roman"/>
          <w:sz w:val="24"/>
        </w:rPr>
        <w:t>objednávateľ</w:t>
      </w:r>
      <w:r w:rsidRPr="00F27C61">
        <w:rPr>
          <w:rFonts w:ascii="Times New Roman" w:hAnsi="Times New Roman"/>
          <w:sz w:val="24"/>
        </w:rPr>
        <w:t xml:space="preserve">) na náklady </w:t>
      </w:r>
      <w:r w:rsidR="00CE6005">
        <w:rPr>
          <w:rFonts w:ascii="Times New Roman" w:hAnsi="Times New Roman"/>
          <w:sz w:val="24"/>
        </w:rPr>
        <w:t>zhotoviteľa</w:t>
      </w:r>
      <w:r w:rsidRPr="00F27C61">
        <w:rPr>
          <w:rFonts w:ascii="Times New Roman" w:hAnsi="Times New Roman"/>
          <w:sz w:val="24"/>
        </w:rPr>
        <w:t xml:space="preserve">. Výška nákladov, ktoré je v takom prípade </w:t>
      </w:r>
      <w:r w:rsidR="00CE6005">
        <w:rPr>
          <w:rFonts w:ascii="Times New Roman" w:hAnsi="Times New Roman"/>
          <w:sz w:val="24"/>
        </w:rPr>
        <w:t>zhotoviteľ</w:t>
      </w:r>
      <w:r w:rsidRPr="00F27C61">
        <w:rPr>
          <w:rFonts w:ascii="Times New Roman" w:hAnsi="Times New Roman"/>
          <w:sz w:val="24"/>
        </w:rPr>
        <w:t xml:space="preserve">  povinný uhradiť </w:t>
      </w:r>
      <w:r>
        <w:rPr>
          <w:rFonts w:ascii="Times New Roman" w:hAnsi="Times New Roman"/>
          <w:sz w:val="24"/>
        </w:rPr>
        <w:t>objednávateľovi</w:t>
      </w:r>
      <w:r w:rsidRPr="00F27C61">
        <w:rPr>
          <w:rFonts w:ascii="Times New Roman" w:hAnsi="Times New Roman"/>
          <w:sz w:val="24"/>
        </w:rPr>
        <w:t xml:space="preserve">, sa stanoví v cenách obvyklých. </w:t>
      </w:r>
      <w:r w:rsidR="00CE6005">
        <w:rPr>
          <w:rFonts w:ascii="Times New Roman" w:hAnsi="Times New Roman"/>
          <w:sz w:val="24"/>
        </w:rPr>
        <w:t>Zhotoviteľ</w:t>
      </w:r>
      <w:r w:rsidRPr="00F27C61">
        <w:rPr>
          <w:rFonts w:ascii="Times New Roman" w:hAnsi="Times New Roman"/>
          <w:sz w:val="24"/>
        </w:rPr>
        <w:t xml:space="preserve"> je povinný uhradiť </w:t>
      </w:r>
      <w:r>
        <w:rPr>
          <w:rFonts w:ascii="Times New Roman" w:hAnsi="Times New Roman"/>
          <w:sz w:val="24"/>
        </w:rPr>
        <w:t>objednávateľovi</w:t>
      </w:r>
      <w:r w:rsidRPr="00F27C61">
        <w:rPr>
          <w:rFonts w:ascii="Times New Roman" w:hAnsi="Times New Roman"/>
          <w:sz w:val="24"/>
        </w:rPr>
        <w:t xml:space="preserve"> náklady podľa tohto bodu do 7 </w:t>
      </w:r>
      <w:r>
        <w:rPr>
          <w:rFonts w:ascii="Times New Roman" w:hAnsi="Times New Roman"/>
          <w:sz w:val="24"/>
        </w:rPr>
        <w:t xml:space="preserve">kalendárnych </w:t>
      </w:r>
      <w:r w:rsidRPr="00F27C61">
        <w:rPr>
          <w:rFonts w:ascii="Times New Roman" w:hAnsi="Times New Roman"/>
          <w:sz w:val="24"/>
        </w:rPr>
        <w:t xml:space="preserve">dní odo dňa doručenia výzvy </w:t>
      </w:r>
      <w:r>
        <w:rPr>
          <w:rFonts w:ascii="Times New Roman" w:hAnsi="Times New Roman"/>
          <w:sz w:val="24"/>
        </w:rPr>
        <w:t>objednávateľa</w:t>
      </w:r>
      <w:r w:rsidRPr="00F27C61">
        <w:rPr>
          <w:rFonts w:ascii="Times New Roman" w:hAnsi="Times New Roman"/>
          <w:sz w:val="24"/>
        </w:rPr>
        <w:t xml:space="preserve"> na ich náhradu.</w:t>
      </w:r>
    </w:p>
    <w:p w14:paraId="6DA830B9" w14:textId="77777777" w:rsidR="00F27C61" w:rsidRPr="00F27C61" w:rsidRDefault="00F27C61" w:rsidP="00BA7C0B">
      <w:pPr>
        <w:jc w:val="both"/>
        <w:rPr>
          <w:rFonts w:ascii="Times New Roman" w:hAnsi="Times New Roman"/>
          <w:sz w:val="24"/>
        </w:rPr>
      </w:pPr>
    </w:p>
    <w:p w14:paraId="6862249D" w14:textId="77777777" w:rsidR="00F27C61" w:rsidRPr="00F27C61" w:rsidRDefault="00F27C61" w:rsidP="00BA7C0B">
      <w:pPr>
        <w:jc w:val="both"/>
        <w:rPr>
          <w:rFonts w:ascii="Times New Roman" w:hAnsi="Times New Roman"/>
          <w:sz w:val="24"/>
        </w:rPr>
      </w:pPr>
      <w:r>
        <w:rPr>
          <w:rFonts w:ascii="Times New Roman" w:hAnsi="Times New Roman"/>
          <w:sz w:val="24"/>
        </w:rPr>
        <w:t>6.10</w:t>
      </w:r>
      <w:r w:rsidRPr="00F27C61">
        <w:rPr>
          <w:rFonts w:ascii="Times New Roman" w:hAnsi="Times New Roman"/>
          <w:sz w:val="24"/>
        </w:rPr>
        <w:t xml:space="preserve"> Zmluvné strany sa dohodli, že vady sa považujú za odstránené až podpísaním protokolu o odstránení vád obidvomi zmluvnými stranami (uvedené platí aj pre pozáručný servis).</w:t>
      </w:r>
    </w:p>
    <w:p w14:paraId="18237B2C" w14:textId="77777777" w:rsidR="00F27C61" w:rsidRPr="00F27C61" w:rsidRDefault="00F27C61" w:rsidP="00BA7C0B">
      <w:pPr>
        <w:jc w:val="both"/>
        <w:rPr>
          <w:rFonts w:ascii="Times New Roman" w:hAnsi="Times New Roman"/>
          <w:sz w:val="24"/>
        </w:rPr>
      </w:pPr>
    </w:p>
    <w:p w14:paraId="2438FC2F" w14:textId="77777777" w:rsidR="00F27C61" w:rsidRDefault="00F27C61" w:rsidP="00BA7C0B">
      <w:pPr>
        <w:jc w:val="both"/>
        <w:rPr>
          <w:rFonts w:ascii="Times New Roman" w:hAnsi="Times New Roman"/>
          <w:sz w:val="24"/>
        </w:rPr>
      </w:pPr>
      <w:r>
        <w:rPr>
          <w:rFonts w:ascii="Times New Roman" w:hAnsi="Times New Roman"/>
          <w:sz w:val="24"/>
        </w:rPr>
        <w:t>6.11</w:t>
      </w:r>
      <w:r w:rsidRPr="00F27C61">
        <w:rPr>
          <w:rFonts w:ascii="Times New Roman" w:hAnsi="Times New Roman"/>
          <w:sz w:val="24"/>
        </w:rPr>
        <w:t xml:space="preserve"> Zmluvné strany sa dohodli, že všetky náklady súvisiace s odstránením vád bude hradiť </w:t>
      </w:r>
      <w:r w:rsidR="00CE6005">
        <w:rPr>
          <w:rFonts w:ascii="Times New Roman" w:hAnsi="Times New Roman"/>
          <w:sz w:val="24"/>
        </w:rPr>
        <w:t>zhotoviteľ</w:t>
      </w:r>
      <w:r w:rsidRPr="00F27C61">
        <w:rPr>
          <w:rFonts w:ascii="Times New Roman" w:hAnsi="Times New Roman"/>
          <w:sz w:val="24"/>
        </w:rPr>
        <w:t>.</w:t>
      </w:r>
    </w:p>
    <w:p w14:paraId="392F6F91" w14:textId="77777777" w:rsidR="00D132FC" w:rsidRPr="00BF51ED" w:rsidRDefault="00D132FC" w:rsidP="00BA7C0B">
      <w:pPr>
        <w:jc w:val="both"/>
        <w:rPr>
          <w:rFonts w:ascii="Times New Roman" w:hAnsi="Times New Roman"/>
          <w:sz w:val="24"/>
        </w:rPr>
      </w:pPr>
    </w:p>
    <w:p w14:paraId="6BD7D501" w14:textId="77777777" w:rsidR="00BF51ED" w:rsidRPr="002F149E" w:rsidRDefault="00BF51ED" w:rsidP="00BA7C0B">
      <w:pPr>
        <w:autoSpaceDE w:val="0"/>
        <w:jc w:val="center"/>
        <w:rPr>
          <w:rFonts w:ascii="Times New Roman" w:hAnsi="Times New Roman"/>
          <w:b/>
          <w:bCs/>
          <w:sz w:val="24"/>
        </w:rPr>
      </w:pPr>
      <w:r w:rsidRPr="002F149E">
        <w:rPr>
          <w:rFonts w:ascii="Times New Roman" w:eastAsia="Calibri" w:hAnsi="Times New Roman"/>
          <w:b/>
          <w:sz w:val="24"/>
        </w:rPr>
        <w:t>Článok VII</w:t>
      </w:r>
    </w:p>
    <w:p w14:paraId="52138491" w14:textId="77777777" w:rsidR="00BF51ED" w:rsidRPr="002F149E" w:rsidRDefault="00BF51ED" w:rsidP="00BA7C0B">
      <w:pPr>
        <w:pStyle w:val="Default"/>
        <w:jc w:val="center"/>
        <w:rPr>
          <w:b/>
          <w:bCs/>
          <w:color w:val="auto"/>
        </w:rPr>
        <w:pPrChange w:id="2" w:author="Obstaravanie" w:date="2023-01-17T10:01:00Z">
          <w:pPr>
            <w:pStyle w:val="Default"/>
            <w:spacing w:line="276" w:lineRule="auto"/>
            <w:jc w:val="center"/>
          </w:pPr>
        </w:pPrChange>
      </w:pPr>
      <w:r w:rsidRPr="002F149E">
        <w:rPr>
          <w:b/>
          <w:bCs/>
          <w:color w:val="auto"/>
        </w:rPr>
        <w:t xml:space="preserve"> Iné dojednania</w:t>
      </w:r>
    </w:p>
    <w:p w14:paraId="51D19C98" w14:textId="446139FA" w:rsidR="00BF51ED" w:rsidRDefault="00C108EE" w:rsidP="00BA7C0B">
      <w:pPr>
        <w:pStyle w:val="Default"/>
        <w:suppressAutoHyphens/>
        <w:autoSpaceDN/>
        <w:adjustRightInd/>
        <w:spacing w:before="120"/>
        <w:jc w:val="both"/>
        <w:rPr>
          <w:ins w:id="3" w:author="Obstaravanie" w:date="2023-01-17T10:00:00Z"/>
          <w:color w:val="auto"/>
        </w:rPr>
        <w:pPrChange w:id="4" w:author="Obstaravanie" w:date="2023-01-17T10:01:00Z">
          <w:pPr>
            <w:pStyle w:val="Default"/>
            <w:suppressAutoHyphens/>
            <w:autoSpaceDN/>
            <w:adjustRightInd/>
            <w:spacing w:before="120" w:line="276" w:lineRule="auto"/>
            <w:jc w:val="both"/>
          </w:pPr>
        </w:pPrChange>
      </w:pPr>
      <w:r>
        <w:t>7.1</w:t>
      </w:r>
      <w:r w:rsidR="00BF51ED" w:rsidRPr="002F149E">
        <w:t xml:space="preserve"> </w:t>
      </w:r>
      <w:r w:rsidR="00BF51ED" w:rsidRPr="002F149E">
        <w:rPr>
          <w:color w:val="auto"/>
        </w:rPr>
        <w:t xml:space="preserve">Zmluvné strany sa v súlade s </w:t>
      </w:r>
      <w:proofErr w:type="spellStart"/>
      <w:r w:rsidR="00BF51ED" w:rsidRPr="002F149E">
        <w:rPr>
          <w:color w:val="auto"/>
        </w:rPr>
        <w:t>ust</w:t>
      </w:r>
      <w:proofErr w:type="spellEnd"/>
      <w:r w:rsidR="00BF51ED" w:rsidRPr="002F149E">
        <w:rPr>
          <w:color w:val="auto"/>
        </w:rPr>
        <w:t xml:space="preserve">. § 524 a </w:t>
      </w:r>
      <w:proofErr w:type="spellStart"/>
      <w:r w:rsidR="00BF51ED" w:rsidRPr="002F149E">
        <w:rPr>
          <w:color w:val="auto"/>
        </w:rPr>
        <w:t>nasl</w:t>
      </w:r>
      <w:proofErr w:type="spellEnd"/>
      <w:r w:rsidR="00BF51ED" w:rsidRPr="002F149E">
        <w:rPr>
          <w:color w:val="auto"/>
        </w:rPr>
        <w:t>. zákona</w:t>
      </w:r>
      <w:r w:rsidR="00BF51ED" w:rsidRPr="00BF51ED">
        <w:rPr>
          <w:color w:val="auto"/>
        </w:rPr>
        <w:t xml:space="preserve"> č.40/1964 Zb. Občianskeho zákonníka v znení neskorších predpisov dohodli, že bez predchádzajúceho písomného súhlasu </w:t>
      </w:r>
      <w:r w:rsidR="00BF51ED">
        <w:rPr>
          <w:color w:val="auto"/>
        </w:rPr>
        <w:t>objednávateľa</w:t>
      </w:r>
      <w:r w:rsidR="00BF51ED" w:rsidRPr="00BF51ED">
        <w:rPr>
          <w:color w:val="auto"/>
        </w:rPr>
        <w:t xml:space="preserve"> nepostúpi </w:t>
      </w:r>
      <w:r w:rsidR="00BF51ED">
        <w:rPr>
          <w:color w:val="auto"/>
        </w:rPr>
        <w:t>zhotoviteľ</w:t>
      </w:r>
      <w:r w:rsidR="00BF51ED" w:rsidRPr="00BF51ED">
        <w:rPr>
          <w:color w:val="auto"/>
        </w:rPr>
        <w:t xml:space="preserve"> svoje pohľadávky, ktoré vznikli z predmetného zmluvného vzťahu, tretej osobe. Právny úkon, ktorým budú postúpené pohľadávky </w:t>
      </w:r>
      <w:r w:rsidR="002F149E">
        <w:rPr>
          <w:color w:val="auto"/>
        </w:rPr>
        <w:t>zhotoviteľa</w:t>
      </w:r>
      <w:r w:rsidR="00BF51ED" w:rsidRPr="00BF51ED">
        <w:rPr>
          <w:color w:val="auto"/>
        </w:rPr>
        <w:t xml:space="preserve"> v rozpore s dohodou </w:t>
      </w:r>
      <w:r w:rsidR="002F149E">
        <w:rPr>
          <w:color w:val="auto"/>
        </w:rPr>
        <w:t>objednávateľa</w:t>
      </w:r>
      <w:r w:rsidR="00BF51ED" w:rsidRPr="00BF51ED">
        <w:rPr>
          <w:color w:val="auto"/>
        </w:rPr>
        <w:t xml:space="preserve"> a </w:t>
      </w:r>
      <w:r w:rsidR="002F149E">
        <w:rPr>
          <w:color w:val="auto"/>
        </w:rPr>
        <w:t>objednávateľa</w:t>
      </w:r>
      <w:r w:rsidR="00BF51ED" w:rsidRPr="00BF51ED">
        <w:rPr>
          <w:color w:val="auto"/>
        </w:rPr>
        <w:t xml:space="preserve"> podľa predchádzajúcej vety, bude podľa § 39 Občianskeho zákonníka, neplatný.</w:t>
      </w:r>
    </w:p>
    <w:p w14:paraId="60FA0668" w14:textId="77777777" w:rsidR="00BA7C0B" w:rsidRPr="00BF51ED" w:rsidRDefault="00BA7C0B" w:rsidP="00BA7C0B">
      <w:pPr>
        <w:pStyle w:val="Default"/>
        <w:suppressAutoHyphens/>
        <w:autoSpaceDN/>
        <w:adjustRightInd/>
        <w:spacing w:before="120"/>
        <w:jc w:val="both"/>
        <w:rPr>
          <w:color w:val="auto"/>
        </w:rPr>
        <w:pPrChange w:id="5" w:author="Obstaravanie" w:date="2023-01-17T10:01:00Z">
          <w:pPr>
            <w:pStyle w:val="Default"/>
            <w:suppressAutoHyphens/>
            <w:autoSpaceDN/>
            <w:adjustRightInd/>
            <w:spacing w:before="120" w:line="276" w:lineRule="auto"/>
            <w:jc w:val="both"/>
          </w:pPr>
        </w:pPrChange>
      </w:pPr>
    </w:p>
    <w:p w14:paraId="619B357B" w14:textId="39343875" w:rsidR="00F331E5" w:rsidRPr="00F331E5" w:rsidRDefault="00C108EE" w:rsidP="00BA7C0B">
      <w:pPr>
        <w:pStyle w:val="Default"/>
        <w:suppressAutoHyphens/>
        <w:jc w:val="both"/>
        <w:pPrChange w:id="6" w:author="Obstaravanie" w:date="2023-01-17T10:01:00Z">
          <w:pPr>
            <w:pStyle w:val="Default"/>
            <w:suppressAutoHyphens/>
            <w:spacing w:before="120" w:line="276" w:lineRule="auto"/>
          </w:pPr>
        </w:pPrChange>
      </w:pPr>
      <w:r>
        <w:rPr>
          <w:color w:val="auto"/>
        </w:rPr>
        <w:t xml:space="preserve">7.2 </w:t>
      </w:r>
      <w:bookmarkStart w:id="7" w:name="_Hlk105660876"/>
      <w:r w:rsidR="00F331E5" w:rsidRPr="00F331E5">
        <w:t xml:space="preserve">Postúpenie pohľadávok </w:t>
      </w:r>
      <w:r w:rsidR="00F331E5">
        <w:t>zhotoviteľa</w:t>
      </w:r>
      <w:r w:rsidR="00F331E5" w:rsidRPr="00F331E5">
        <w:t xml:space="preserve"> podľa § 524 a </w:t>
      </w:r>
      <w:proofErr w:type="spellStart"/>
      <w:r w:rsidR="00F331E5" w:rsidRPr="00F331E5">
        <w:t>nasl</w:t>
      </w:r>
      <w:proofErr w:type="spellEnd"/>
      <w:r w:rsidR="00F331E5" w:rsidRPr="00F331E5">
        <w:t xml:space="preserve">. Zákona č.40/1964 Zb. Občiansky zákonník </w:t>
      </w:r>
      <w:bookmarkStart w:id="8" w:name="_Hlk40441610"/>
      <w:r w:rsidR="00F331E5" w:rsidRPr="00F331E5">
        <w:t>v znení neskorších predpisov</w:t>
      </w:r>
      <w:bookmarkEnd w:id="8"/>
      <w:r w:rsidR="00F331E5" w:rsidRPr="00F331E5">
        <w:t>(ďalej len ,,</w:t>
      </w:r>
      <w:r w:rsidR="00F331E5" w:rsidRPr="00F331E5">
        <w:rPr>
          <w:b/>
          <w:bCs/>
        </w:rPr>
        <w:t>Občiansky zákonník</w:t>
      </w:r>
      <w:r w:rsidR="00F331E5" w:rsidRPr="00F331E5">
        <w:t xml:space="preserve">“) bez predchádzajúceho súhlasu </w:t>
      </w:r>
      <w:r w:rsidR="00F331E5">
        <w:t>objednávateľa</w:t>
      </w:r>
      <w:r w:rsidR="00F331E5" w:rsidRPr="00F331E5">
        <w:t xml:space="preserve"> je zakázané. Právny úkon, ktorým budú postúpené pohľadávky </w:t>
      </w:r>
      <w:r w:rsidR="00F331E5">
        <w:t>zhotoviteľa</w:t>
      </w:r>
      <w:r w:rsidR="00F331E5" w:rsidRPr="00F331E5">
        <w:t xml:space="preserve"> v rozpore s dohodou </w:t>
      </w:r>
      <w:r w:rsidR="00F331E5">
        <w:t>zhotoviteľa a objednávateľa</w:t>
      </w:r>
      <w:r w:rsidR="00F331E5" w:rsidRPr="00F331E5">
        <w:t xml:space="preserve"> podľa predchádzajúcej vety bude podľa § 39 Občianskeho zákonníka neplatné a porušenie  zákazu podľa prvej vety je sankcionované zmluvnou pokutou vo výške 2 % z istiny pohľadávky postúpenej v rozpore so zákazom. </w:t>
      </w:r>
    </w:p>
    <w:p w14:paraId="1A5F88C7" w14:textId="518E6CD0" w:rsidR="00F331E5" w:rsidRDefault="00F331E5" w:rsidP="00BA7C0B">
      <w:pPr>
        <w:pStyle w:val="Default"/>
        <w:suppressAutoHyphens/>
        <w:jc w:val="both"/>
        <w:rPr>
          <w:ins w:id="9" w:author="Obstaravanie" w:date="2023-01-17T10:00:00Z"/>
        </w:rPr>
        <w:pPrChange w:id="10" w:author="Obstaravanie" w:date="2023-01-17T10:01:00Z">
          <w:pPr>
            <w:pStyle w:val="Default"/>
            <w:suppressAutoHyphens/>
            <w:spacing w:line="276" w:lineRule="auto"/>
            <w:jc w:val="both"/>
          </w:pPr>
        </w:pPrChange>
      </w:pPr>
      <w:r w:rsidRPr="00F331E5">
        <w:t xml:space="preserve">Týmto nie je dotknutý nárok </w:t>
      </w:r>
      <w:r>
        <w:t>objednávateľa</w:t>
      </w:r>
      <w:r w:rsidRPr="00F331E5">
        <w:t xml:space="preserve"> na (i) náhradu škody aj v rozsahu prevyšujúcom výšku dohodnutej zmluvnej pokuty a (ii) rovnako týmto nie je dotknutý nárok na inú zmluvnú pokutu podľa tejto zmluvy</w:t>
      </w:r>
    </w:p>
    <w:p w14:paraId="5FF14A8B" w14:textId="77777777" w:rsidR="00BA7C0B" w:rsidRDefault="00BA7C0B" w:rsidP="00BA7C0B">
      <w:pPr>
        <w:pStyle w:val="Default"/>
        <w:suppressAutoHyphens/>
        <w:jc w:val="both"/>
        <w:pPrChange w:id="11" w:author="Obstaravanie" w:date="2023-01-17T10:01:00Z">
          <w:pPr>
            <w:pStyle w:val="Default"/>
            <w:suppressAutoHyphens/>
            <w:spacing w:before="120"/>
          </w:pPr>
        </w:pPrChange>
      </w:pPr>
    </w:p>
    <w:p w14:paraId="0DCF3DB1" w14:textId="132191E1" w:rsidR="00F331E5" w:rsidRPr="00F331E5" w:rsidDel="00BA7C0B" w:rsidRDefault="00F331E5" w:rsidP="00BA7C0B">
      <w:pPr>
        <w:pStyle w:val="Default"/>
        <w:tabs>
          <w:tab w:val="left" w:pos="426"/>
        </w:tabs>
        <w:suppressAutoHyphens/>
        <w:jc w:val="both"/>
        <w:rPr>
          <w:del w:id="12" w:author="Obstaravanie" w:date="2023-01-17T09:59:00Z"/>
        </w:rPr>
        <w:pPrChange w:id="13" w:author="Obstaravanie" w:date="2023-01-17T10:01:00Z">
          <w:pPr>
            <w:pStyle w:val="Default"/>
            <w:suppressAutoHyphens/>
            <w:spacing w:before="120"/>
          </w:pPr>
        </w:pPrChange>
      </w:pPr>
    </w:p>
    <w:bookmarkEnd w:id="7"/>
    <w:p w14:paraId="0A599FEB" w14:textId="59443F03" w:rsidR="00F331E5" w:rsidDel="00BA7C0B" w:rsidRDefault="00F331E5" w:rsidP="00BA7C0B">
      <w:pPr>
        <w:pStyle w:val="Default"/>
        <w:tabs>
          <w:tab w:val="left" w:pos="426"/>
        </w:tabs>
        <w:suppressAutoHyphens/>
        <w:autoSpaceDN/>
        <w:adjustRightInd/>
        <w:jc w:val="both"/>
        <w:rPr>
          <w:del w:id="14" w:author="Obstaravanie" w:date="2023-01-17T09:59:00Z"/>
          <w:color w:val="auto"/>
        </w:rPr>
        <w:pPrChange w:id="15" w:author="Obstaravanie" w:date="2023-01-17T10:01:00Z">
          <w:pPr>
            <w:pStyle w:val="Default"/>
            <w:suppressAutoHyphens/>
            <w:autoSpaceDN/>
            <w:adjustRightInd/>
            <w:spacing w:before="120" w:line="276" w:lineRule="auto"/>
            <w:jc w:val="both"/>
          </w:pPr>
        </w:pPrChange>
      </w:pPr>
    </w:p>
    <w:p w14:paraId="25550B37" w14:textId="77D166FB" w:rsidR="00BF51ED" w:rsidRDefault="00BF51ED" w:rsidP="00BA7C0B">
      <w:pPr>
        <w:pStyle w:val="Default"/>
        <w:numPr>
          <w:ilvl w:val="1"/>
          <w:numId w:val="32"/>
        </w:numPr>
        <w:tabs>
          <w:tab w:val="left" w:pos="426"/>
        </w:tabs>
        <w:suppressAutoHyphens/>
        <w:autoSpaceDN/>
        <w:adjustRightInd/>
        <w:ind w:left="0" w:firstLine="0"/>
        <w:jc w:val="both"/>
        <w:rPr>
          <w:ins w:id="16" w:author="Obstaravanie" w:date="2023-01-17T10:01:00Z"/>
          <w:color w:val="auto"/>
        </w:rPr>
      </w:pPr>
      <w:r w:rsidRPr="00BF51ED">
        <w:rPr>
          <w:color w:val="auto"/>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76892F6" w14:textId="77777777" w:rsidR="00EC33EB" w:rsidRDefault="00EC33EB" w:rsidP="00EC33EB">
      <w:pPr>
        <w:pStyle w:val="Default"/>
        <w:tabs>
          <w:tab w:val="left" w:pos="426"/>
        </w:tabs>
        <w:suppressAutoHyphens/>
        <w:autoSpaceDN/>
        <w:adjustRightInd/>
        <w:jc w:val="both"/>
        <w:rPr>
          <w:color w:val="auto"/>
        </w:rPr>
        <w:pPrChange w:id="17" w:author="Obstaravanie" w:date="2023-01-17T10:01:00Z">
          <w:pPr>
            <w:pStyle w:val="Default"/>
            <w:numPr>
              <w:ilvl w:val="1"/>
              <w:numId w:val="32"/>
            </w:numPr>
            <w:suppressAutoHyphens/>
            <w:autoSpaceDN/>
            <w:adjustRightInd/>
            <w:spacing w:before="120" w:line="276" w:lineRule="auto"/>
            <w:jc w:val="both"/>
          </w:pPr>
        </w:pPrChange>
      </w:pPr>
    </w:p>
    <w:p w14:paraId="1836F3BA" w14:textId="231B31DF" w:rsidR="00F331E5" w:rsidRDefault="00F331E5" w:rsidP="00EC33EB">
      <w:pPr>
        <w:pStyle w:val="Default"/>
        <w:numPr>
          <w:ilvl w:val="1"/>
          <w:numId w:val="32"/>
        </w:numPr>
        <w:tabs>
          <w:tab w:val="left" w:pos="426"/>
        </w:tabs>
        <w:suppressAutoHyphens/>
        <w:ind w:left="0" w:firstLine="0"/>
        <w:jc w:val="both"/>
        <w:rPr>
          <w:ins w:id="18" w:author="Obstaravanie" w:date="2023-01-17T10:01:00Z"/>
          <w:color w:val="auto"/>
        </w:rPr>
      </w:pPr>
      <w:r w:rsidRPr="00F331E5">
        <w:rPr>
          <w:color w:val="auto"/>
        </w:rPr>
        <w:t xml:space="preserve">Akceptácia ručiteľského vyhlásenia podľa § 303 a </w:t>
      </w:r>
      <w:proofErr w:type="spellStart"/>
      <w:r w:rsidRPr="00F331E5">
        <w:rPr>
          <w:color w:val="auto"/>
        </w:rPr>
        <w:t>nasl</w:t>
      </w:r>
      <w:proofErr w:type="spellEnd"/>
      <w:r w:rsidRPr="00F331E5">
        <w:rPr>
          <w:color w:val="auto"/>
        </w:rPr>
        <w:t xml:space="preserve">. Zákona č. 513/1991 Zb. Obchodného zákonníka v znení neskorších  predpisov zo strany </w:t>
      </w:r>
      <w:r>
        <w:rPr>
          <w:color w:val="auto"/>
        </w:rPr>
        <w:t>zhotoviteľa</w:t>
      </w:r>
      <w:r w:rsidRPr="00F331E5">
        <w:rPr>
          <w:color w:val="auto"/>
        </w:rPr>
        <w:t xml:space="preserve"> je bez predchádzajúceho súhlasu </w:t>
      </w:r>
      <w:r>
        <w:rPr>
          <w:color w:val="auto"/>
        </w:rPr>
        <w:t>objednávateľa</w:t>
      </w:r>
      <w:r w:rsidRPr="00F331E5">
        <w:rPr>
          <w:color w:val="auto"/>
        </w:rPr>
        <w:t xml:space="preserve"> zakázaná. Právny úkon, ktorým </w:t>
      </w:r>
      <w:r>
        <w:rPr>
          <w:color w:val="auto"/>
        </w:rPr>
        <w:t>zhotoviteľ</w:t>
      </w:r>
      <w:r w:rsidRPr="00F331E5">
        <w:rPr>
          <w:color w:val="auto"/>
        </w:rPr>
        <w:t xml:space="preserve"> akceptuje ručiteľské vyhlásenie tretej osoby, na základe ktorého sa tretia osoba stane </w:t>
      </w:r>
      <w:r>
        <w:rPr>
          <w:color w:val="auto"/>
        </w:rPr>
        <w:t>objednávateľovým</w:t>
      </w:r>
      <w:r w:rsidRPr="00F331E5">
        <w:rPr>
          <w:color w:val="auto"/>
        </w:rPr>
        <w:t xml:space="preserve"> veriteľom  v rozpore s dohodou </w:t>
      </w:r>
      <w:r>
        <w:rPr>
          <w:color w:val="auto"/>
        </w:rPr>
        <w:t>zhotoviteľa a objednávateľa</w:t>
      </w:r>
      <w:r w:rsidRPr="00F331E5">
        <w:rPr>
          <w:color w:val="auto"/>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6554F05B" w14:textId="77777777" w:rsidR="00EC33EB" w:rsidRPr="00F331E5" w:rsidRDefault="00EC33EB" w:rsidP="00EC33EB">
      <w:pPr>
        <w:pStyle w:val="Default"/>
        <w:tabs>
          <w:tab w:val="left" w:pos="426"/>
        </w:tabs>
        <w:suppressAutoHyphens/>
        <w:jc w:val="both"/>
        <w:rPr>
          <w:color w:val="auto"/>
        </w:rPr>
        <w:pPrChange w:id="19" w:author="Obstaravanie" w:date="2023-01-17T10:01:00Z">
          <w:pPr>
            <w:pStyle w:val="Default"/>
            <w:numPr>
              <w:ilvl w:val="1"/>
              <w:numId w:val="32"/>
            </w:numPr>
            <w:suppressAutoHyphens/>
            <w:spacing w:before="120" w:line="276" w:lineRule="auto"/>
            <w:ind w:left="567" w:hanging="567"/>
            <w:jc w:val="both"/>
          </w:pPr>
        </w:pPrChange>
      </w:pPr>
    </w:p>
    <w:p w14:paraId="2D419BC8" w14:textId="595FD830" w:rsidR="00F331E5" w:rsidRDefault="00F331E5" w:rsidP="00BA7C0B">
      <w:pPr>
        <w:pStyle w:val="Default"/>
        <w:suppressAutoHyphens/>
        <w:autoSpaceDN/>
        <w:adjustRightInd/>
        <w:jc w:val="both"/>
        <w:rPr>
          <w:ins w:id="20" w:author="Obstaravanie" w:date="2023-01-17T10:01:00Z"/>
          <w:color w:val="auto"/>
        </w:rPr>
      </w:pPr>
      <w:r w:rsidRPr="00F331E5">
        <w:rPr>
          <w:color w:val="auto"/>
        </w:rPr>
        <w:t xml:space="preserve">Týmto nie je dotknutý nárok </w:t>
      </w:r>
      <w:r>
        <w:rPr>
          <w:color w:val="auto"/>
        </w:rPr>
        <w:t>objednávateľa</w:t>
      </w:r>
      <w:r w:rsidRPr="00F331E5">
        <w:rPr>
          <w:color w:val="auto"/>
        </w:rPr>
        <w:t xml:space="preserve"> na (i) náhradu škody aj v rozsahu prevyšujúcom výšku dohodnutej zmluvnej pokuty a (ii) rovnako týmto nie je dotknutý nárok na inú zmluvnú pokutu podľa tejto zmluvy</w:t>
      </w:r>
      <w:ins w:id="21" w:author="Obstaravanie" w:date="2023-01-17T10:01:00Z">
        <w:r w:rsidR="00EC33EB">
          <w:rPr>
            <w:color w:val="auto"/>
          </w:rPr>
          <w:t>.</w:t>
        </w:r>
      </w:ins>
    </w:p>
    <w:p w14:paraId="4CF58B25" w14:textId="77777777" w:rsidR="00EC33EB" w:rsidRDefault="00EC33EB" w:rsidP="00BA7C0B">
      <w:pPr>
        <w:pStyle w:val="Default"/>
        <w:suppressAutoHyphens/>
        <w:autoSpaceDN/>
        <w:adjustRightInd/>
        <w:jc w:val="both"/>
        <w:rPr>
          <w:color w:val="auto"/>
        </w:rPr>
        <w:pPrChange w:id="22" w:author="Obstaravanie" w:date="2023-01-17T10:01:00Z">
          <w:pPr>
            <w:pStyle w:val="Default"/>
            <w:suppressAutoHyphens/>
            <w:autoSpaceDN/>
            <w:adjustRightInd/>
            <w:spacing w:before="120" w:line="276" w:lineRule="auto"/>
            <w:ind w:left="567"/>
            <w:jc w:val="both"/>
          </w:pPr>
        </w:pPrChange>
      </w:pPr>
    </w:p>
    <w:p w14:paraId="4AA3AF8A" w14:textId="642A1645" w:rsidR="00F331E5" w:rsidRPr="006C0A56" w:rsidRDefault="00F331E5" w:rsidP="00BA7C0B">
      <w:pPr>
        <w:pStyle w:val="Default"/>
        <w:suppressAutoHyphens/>
        <w:jc w:val="both"/>
        <w:rPr>
          <w:color w:val="auto"/>
          <w:rPrChange w:id="23" w:author="Obstaravanie" w:date="2023-01-17T09:52:00Z">
            <w:rPr/>
          </w:rPrChange>
        </w:rPr>
        <w:pPrChange w:id="24" w:author="Obstaravanie" w:date="2023-01-17T10:01:00Z">
          <w:pPr>
            <w:pStyle w:val="Default"/>
            <w:suppressAutoHyphens/>
            <w:spacing w:before="120"/>
            <w:ind w:left="567"/>
          </w:pPr>
        </w:pPrChange>
      </w:pPr>
      <w:r w:rsidRPr="006C0A56">
        <w:rPr>
          <w:color w:val="auto"/>
          <w:rPrChange w:id="25" w:author="Obstaravanie" w:date="2023-01-17T09:52:00Z">
            <w:rPr/>
          </w:rPrChange>
        </w:rPr>
        <w:t>Zhotoviteľ sa zaväzuje, že pohľadávky vzniknuté z tejto zmluvy nepoužije ako predmet zálohu. Zhotoviteľ sa zaväzuje zdržať sa aj iných právnych úkonov, ktoré by mali za následok zmenu v osobe veriteľa peňažného záväzku voči objednávateľovi, a to pod sankciou neplatnosti takéhoto úkonu.</w:t>
      </w:r>
    </w:p>
    <w:p w14:paraId="24D2A69D" w14:textId="3179C618" w:rsidR="00F331E5" w:rsidDel="00BA7C0B" w:rsidRDefault="00F331E5" w:rsidP="00BA7C0B">
      <w:pPr>
        <w:pStyle w:val="Default"/>
        <w:suppressAutoHyphens/>
        <w:autoSpaceDN/>
        <w:adjustRightInd/>
        <w:spacing w:before="120"/>
        <w:ind w:left="644"/>
        <w:jc w:val="both"/>
        <w:rPr>
          <w:del w:id="26" w:author="Obstaravanie" w:date="2023-01-17T10:00:00Z"/>
          <w:color w:val="auto"/>
        </w:rPr>
        <w:pPrChange w:id="27" w:author="Obstaravanie" w:date="2023-01-17T10:01:00Z">
          <w:pPr>
            <w:pStyle w:val="Default"/>
            <w:suppressAutoHyphens/>
            <w:autoSpaceDN/>
            <w:adjustRightInd/>
            <w:spacing w:before="120" w:line="276" w:lineRule="auto"/>
            <w:ind w:left="644"/>
            <w:jc w:val="both"/>
          </w:pPr>
        </w:pPrChange>
      </w:pPr>
    </w:p>
    <w:p w14:paraId="22365FFA" w14:textId="77777777" w:rsidR="00F331E5" w:rsidRPr="00BF51ED" w:rsidRDefault="00F331E5" w:rsidP="00BA7C0B">
      <w:pPr>
        <w:pStyle w:val="Default"/>
        <w:suppressAutoHyphens/>
        <w:autoSpaceDN/>
        <w:adjustRightInd/>
        <w:spacing w:before="120"/>
        <w:ind w:left="644"/>
        <w:jc w:val="both"/>
        <w:rPr>
          <w:color w:val="auto"/>
        </w:rPr>
        <w:pPrChange w:id="28" w:author="Obstaravanie" w:date="2023-01-17T10:01:00Z">
          <w:pPr>
            <w:pStyle w:val="Default"/>
            <w:suppressAutoHyphens/>
            <w:autoSpaceDN/>
            <w:adjustRightInd/>
            <w:spacing w:before="120" w:line="276" w:lineRule="auto"/>
            <w:ind w:left="644"/>
            <w:jc w:val="both"/>
          </w:pPr>
        </w:pPrChange>
      </w:pPr>
    </w:p>
    <w:p w14:paraId="4A9BFC98" w14:textId="77777777" w:rsidR="00BF51ED" w:rsidRDefault="00BF51ED" w:rsidP="00BA7C0B">
      <w:pPr>
        <w:jc w:val="both"/>
        <w:rPr>
          <w:rFonts w:ascii="Times New Roman" w:hAnsi="Times New Roman"/>
          <w:sz w:val="24"/>
        </w:rPr>
      </w:pPr>
    </w:p>
    <w:p w14:paraId="5D363539" w14:textId="77777777" w:rsidR="005C6DFC" w:rsidRDefault="005C6DFC" w:rsidP="00BA7C0B">
      <w:pPr>
        <w:jc w:val="center"/>
        <w:rPr>
          <w:rFonts w:ascii="Times New Roman" w:hAnsi="Times New Roman"/>
          <w:b/>
          <w:sz w:val="24"/>
        </w:rPr>
      </w:pPr>
      <w:r w:rsidRPr="000A77C9">
        <w:rPr>
          <w:rFonts w:ascii="Times New Roman" w:hAnsi="Times New Roman"/>
          <w:b/>
          <w:sz w:val="24"/>
        </w:rPr>
        <w:t>Článok VI</w:t>
      </w:r>
      <w:r>
        <w:rPr>
          <w:rFonts w:ascii="Times New Roman" w:hAnsi="Times New Roman"/>
          <w:b/>
          <w:sz w:val="24"/>
        </w:rPr>
        <w:t>I</w:t>
      </w:r>
      <w:r w:rsidR="00BF51ED">
        <w:rPr>
          <w:rFonts w:ascii="Times New Roman" w:hAnsi="Times New Roman"/>
          <w:b/>
          <w:sz w:val="24"/>
        </w:rPr>
        <w:t>I</w:t>
      </w:r>
      <w:r w:rsidRPr="000A77C9">
        <w:rPr>
          <w:rFonts w:ascii="Times New Roman" w:hAnsi="Times New Roman"/>
          <w:b/>
          <w:sz w:val="24"/>
        </w:rPr>
        <w:t>.</w:t>
      </w:r>
    </w:p>
    <w:p w14:paraId="03A4BC07" w14:textId="77777777" w:rsidR="005C6DFC" w:rsidRDefault="005C6DFC" w:rsidP="00BA7C0B">
      <w:pPr>
        <w:jc w:val="center"/>
        <w:rPr>
          <w:rFonts w:ascii="Times New Roman" w:hAnsi="Times New Roman"/>
          <w:b/>
          <w:sz w:val="24"/>
        </w:rPr>
      </w:pPr>
      <w:r w:rsidRPr="005C6DFC">
        <w:rPr>
          <w:rFonts w:ascii="Times New Roman" w:hAnsi="Times New Roman"/>
          <w:b/>
          <w:sz w:val="24"/>
        </w:rPr>
        <w:t>Zmluvné pokuty a úroky z</w:t>
      </w:r>
      <w:r>
        <w:rPr>
          <w:rFonts w:ascii="Times New Roman" w:hAnsi="Times New Roman"/>
          <w:b/>
          <w:sz w:val="24"/>
        </w:rPr>
        <w:t> </w:t>
      </w:r>
      <w:r w:rsidRPr="005C6DFC">
        <w:rPr>
          <w:rFonts w:ascii="Times New Roman" w:hAnsi="Times New Roman"/>
          <w:b/>
          <w:sz w:val="24"/>
        </w:rPr>
        <w:t>omeškania</w:t>
      </w:r>
    </w:p>
    <w:p w14:paraId="61CE16BB" w14:textId="77777777" w:rsidR="005C6DFC" w:rsidRDefault="005C6DFC" w:rsidP="00BA7C0B">
      <w:pPr>
        <w:rPr>
          <w:rFonts w:ascii="Times New Roman" w:hAnsi="Times New Roman"/>
          <w:sz w:val="24"/>
        </w:rPr>
      </w:pPr>
    </w:p>
    <w:p w14:paraId="3A4AFAFF" w14:textId="55CFD5EC" w:rsidR="005C6DFC" w:rsidRPr="005C6DFC" w:rsidRDefault="0005072F" w:rsidP="00BA7C0B">
      <w:pPr>
        <w:jc w:val="both"/>
        <w:rPr>
          <w:rFonts w:ascii="Times New Roman" w:hAnsi="Times New Roman"/>
          <w:color w:val="FF0000"/>
          <w:sz w:val="24"/>
        </w:rPr>
      </w:pPr>
      <w:r>
        <w:rPr>
          <w:rFonts w:ascii="Times New Roman" w:hAnsi="Times New Roman"/>
          <w:sz w:val="24"/>
        </w:rPr>
        <w:t>8</w:t>
      </w:r>
      <w:r w:rsidR="005C6DFC" w:rsidRPr="005C6DFC">
        <w:rPr>
          <w:rFonts w:ascii="Times New Roman" w:hAnsi="Times New Roman"/>
          <w:sz w:val="24"/>
        </w:rPr>
        <w:t xml:space="preserve">.1 Zmluvné strany sa dohodli, že v prípade omeškania </w:t>
      </w:r>
      <w:r w:rsidR="00463E97">
        <w:rPr>
          <w:rFonts w:ascii="Times New Roman" w:hAnsi="Times New Roman"/>
          <w:sz w:val="24"/>
        </w:rPr>
        <w:t>zhotoviteľa</w:t>
      </w:r>
      <w:r w:rsidR="005C6DFC" w:rsidRPr="005C6DFC">
        <w:rPr>
          <w:rFonts w:ascii="Times New Roman" w:hAnsi="Times New Roman"/>
          <w:sz w:val="24"/>
        </w:rPr>
        <w:t xml:space="preserve"> s  dodaním predmetu zmluvy v lehote určenej v bode 3.1 tejto zmluvy, zaplatí </w:t>
      </w:r>
      <w:r w:rsidR="00463E97">
        <w:rPr>
          <w:rFonts w:ascii="Times New Roman" w:hAnsi="Times New Roman"/>
          <w:sz w:val="24"/>
        </w:rPr>
        <w:t>zhotoviteľ</w:t>
      </w:r>
      <w:r w:rsidR="005C6DFC" w:rsidRPr="005C6DFC">
        <w:rPr>
          <w:rFonts w:ascii="Times New Roman" w:hAnsi="Times New Roman"/>
          <w:sz w:val="24"/>
        </w:rPr>
        <w:t xml:space="preserve"> zmluvnú pokutu vo výške </w:t>
      </w:r>
      <w:r w:rsidR="00A543DB">
        <w:rPr>
          <w:rFonts w:ascii="Times New Roman" w:hAnsi="Times New Roman"/>
          <w:b/>
          <w:bCs/>
          <w:sz w:val="24"/>
        </w:rPr>
        <w:t>50</w:t>
      </w:r>
      <w:r w:rsidR="003B1A87">
        <w:rPr>
          <w:rFonts w:ascii="Times New Roman" w:hAnsi="Times New Roman"/>
          <w:b/>
          <w:bCs/>
          <w:sz w:val="24"/>
        </w:rPr>
        <w:t>,</w:t>
      </w:r>
      <w:r w:rsidR="00BF51ED">
        <w:rPr>
          <w:rFonts w:ascii="Times New Roman" w:hAnsi="Times New Roman"/>
          <w:b/>
          <w:bCs/>
          <w:sz w:val="24"/>
        </w:rPr>
        <w:t>0</w:t>
      </w:r>
      <w:r w:rsidR="00A543DB">
        <w:rPr>
          <w:rFonts w:ascii="Times New Roman" w:hAnsi="Times New Roman"/>
          <w:b/>
          <w:bCs/>
          <w:sz w:val="24"/>
        </w:rPr>
        <w:t>0 EUR za každý začatý deň z ome</w:t>
      </w:r>
      <w:r w:rsidR="005C6DFC" w:rsidRPr="005C6DFC">
        <w:rPr>
          <w:rFonts w:ascii="Times New Roman" w:hAnsi="Times New Roman"/>
          <w:b/>
          <w:bCs/>
          <w:sz w:val="24"/>
        </w:rPr>
        <w:t>škania</w:t>
      </w:r>
      <w:r w:rsidR="005C6DFC" w:rsidRPr="005C6DFC">
        <w:rPr>
          <w:rFonts w:ascii="Times New Roman" w:hAnsi="Times New Roman"/>
          <w:sz w:val="24"/>
        </w:rPr>
        <w:t xml:space="preserve">. </w:t>
      </w:r>
    </w:p>
    <w:p w14:paraId="698BD42A" w14:textId="77777777" w:rsidR="005C6DFC" w:rsidRDefault="005C6DFC" w:rsidP="00BA7C0B">
      <w:pPr>
        <w:rPr>
          <w:rFonts w:ascii="Times New Roman" w:hAnsi="Times New Roman"/>
          <w:sz w:val="24"/>
        </w:rPr>
      </w:pPr>
    </w:p>
    <w:p w14:paraId="34572CB2" w14:textId="31C02CFD" w:rsidR="005C6DFC" w:rsidRPr="000A77C9" w:rsidRDefault="0005072F" w:rsidP="00BA7C0B">
      <w:pPr>
        <w:jc w:val="both"/>
        <w:rPr>
          <w:rFonts w:ascii="Times New Roman" w:hAnsi="Times New Roman"/>
          <w:sz w:val="24"/>
        </w:rPr>
      </w:pPr>
      <w:r>
        <w:rPr>
          <w:rFonts w:ascii="Times New Roman" w:hAnsi="Times New Roman"/>
          <w:sz w:val="24"/>
        </w:rPr>
        <w:t>8</w:t>
      </w:r>
      <w:r w:rsidR="005C6DFC" w:rsidRPr="005C6DFC">
        <w:rPr>
          <w:rFonts w:ascii="Times New Roman" w:hAnsi="Times New Roman"/>
          <w:sz w:val="24"/>
        </w:rPr>
        <w:t xml:space="preserve">.2 V prípade omeškania </w:t>
      </w:r>
      <w:r w:rsidR="00463E97">
        <w:rPr>
          <w:rFonts w:ascii="Times New Roman" w:hAnsi="Times New Roman"/>
          <w:sz w:val="24"/>
        </w:rPr>
        <w:t>zhotoviteľa</w:t>
      </w:r>
      <w:r w:rsidR="005C6DFC" w:rsidRPr="005C6DFC">
        <w:rPr>
          <w:rFonts w:ascii="Times New Roman" w:hAnsi="Times New Roman"/>
          <w:sz w:val="24"/>
        </w:rPr>
        <w:t xml:space="preserve"> s dodaním predmetu zmluvy v lehote určenej v bode 3.1 tejto zmluvy o viac ako 30 kalendárnych dní,  má objednávateľ  právo odstúpiť od tejto zmluvy. Nárok objednávateľa na náhradu škody tým nie je dotknutý.</w:t>
      </w:r>
      <w:r w:rsidR="005C6DFC" w:rsidRPr="000A77C9">
        <w:rPr>
          <w:rFonts w:ascii="Times New Roman" w:hAnsi="Times New Roman"/>
          <w:sz w:val="24"/>
        </w:rPr>
        <w:t xml:space="preserve">  </w:t>
      </w:r>
    </w:p>
    <w:p w14:paraId="0F5A6F8D" w14:textId="77777777" w:rsidR="005C6DFC" w:rsidRDefault="005C6DFC" w:rsidP="00BA7C0B">
      <w:pPr>
        <w:rPr>
          <w:rFonts w:ascii="Times New Roman" w:hAnsi="Times New Roman"/>
          <w:sz w:val="24"/>
        </w:rPr>
      </w:pPr>
    </w:p>
    <w:p w14:paraId="1B762142" w14:textId="014BD951" w:rsidR="005C6DFC" w:rsidRDefault="0005072F" w:rsidP="00BA7C0B">
      <w:pPr>
        <w:jc w:val="both"/>
        <w:rPr>
          <w:rFonts w:ascii="Times New Roman" w:hAnsi="Times New Roman"/>
          <w:sz w:val="24"/>
        </w:rPr>
      </w:pPr>
      <w:r>
        <w:rPr>
          <w:rFonts w:ascii="Times New Roman" w:hAnsi="Times New Roman"/>
          <w:sz w:val="24"/>
        </w:rPr>
        <w:lastRenderedPageBreak/>
        <w:t>8</w:t>
      </w:r>
      <w:r w:rsidR="005C6DFC">
        <w:rPr>
          <w:rFonts w:ascii="Times New Roman" w:hAnsi="Times New Roman"/>
          <w:sz w:val="24"/>
        </w:rPr>
        <w:t xml:space="preserve">.3 </w:t>
      </w:r>
      <w:r w:rsidR="003B1A87">
        <w:rPr>
          <w:rFonts w:ascii="Times New Roman" w:hAnsi="Times New Roman"/>
          <w:sz w:val="24"/>
        </w:rPr>
        <w:t xml:space="preserve">Zmluvnú pokutu vo výške </w:t>
      </w:r>
      <w:r w:rsidR="00A543DB">
        <w:rPr>
          <w:rFonts w:ascii="Times New Roman" w:hAnsi="Times New Roman"/>
          <w:sz w:val="24"/>
        </w:rPr>
        <w:t xml:space="preserve">50,00 EUR </w:t>
      </w:r>
      <w:r w:rsidR="005C6DFC" w:rsidRPr="005C6DFC">
        <w:rPr>
          <w:rFonts w:ascii="Times New Roman" w:hAnsi="Times New Roman"/>
          <w:sz w:val="24"/>
        </w:rPr>
        <w:t>za každý</w:t>
      </w:r>
      <w:r w:rsidR="00A543DB">
        <w:rPr>
          <w:rFonts w:ascii="Times New Roman" w:hAnsi="Times New Roman"/>
          <w:sz w:val="24"/>
        </w:rPr>
        <w:t xml:space="preserve"> začatý</w:t>
      </w:r>
      <w:r w:rsidR="005C6DFC" w:rsidRPr="005C6DFC">
        <w:rPr>
          <w:rFonts w:ascii="Times New Roman" w:hAnsi="Times New Roman"/>
          <w:sz w:val="24"/>
        </w:rPr>
        <w:t xml:space="preserve"> deň omeškania</w:t>
      </w:r>
      <w:r w:rsidR="003B1A87">
        <w:rPr>
          <w:rFonts w:ascii="Times New Roman" w:hAnsi="Times New Roman"/>
          <w:sz w:val="24"/>
        </w:rPr>
        <w:t>,</w:t>
      </w:r>
      <w:r w:rsidR="005C6DFC" w:rsidRPr="005C6DFC">
        <w:rPr>
          <w:rFonts w:ascii="Times New Roman" w:hAnsi="Times New Roman"/>
          <w:sz w:val="24"/>
        </w:rPr>
        <w:t xml:space="preserve"> je </w:t>
      </w:r>
      <w:r w:rsidR="003B1A87">
        <w:rPr>
          <w:rFonts w:ascii="Times New Roman" w:hAnsi="Times New Roman"/>
          <w:sz w:val="24"/>
        </w:rPr>
        <w:t>objednávateľ</w:t>
      </w:r>
      <w:r w:rsidR="005C6DFC" w:rsidRPr="005C6DFC">
        <w:rPr>
          <w:rFonts w:ascii="Times New Roman" w:hAnsi="Times New Roman"/>
          <w:sz w:val="24"/>
        </w:rPr>
        <w:t xml:space="preserve"> oprávnený vyúčtovať </w:t>
      </w:r>
      <w:r w:rsidR="00463E97">
        <w:rPr>
          <w:rFonts w:ascii="Times New Roman" w:hAnsi="Times New Roman"/>
          <w:sz w:val="24"/>
        </w:rPr>
        <w:t>zhotoviteľovi</w:t>
      </w:r>
      <w:r w:rsidR="005C6DFC" w:rsidRPr="005C6DFC">
        <w:rPr>
          <w:rFonts w:ascii="Times New Roman" w:hAnsi="Times New Roman"/>
          <w:sz w:val="24"/>
        </w:rPr>
        <w:t xml:space="preserve"> aj v prípade, že tento nezačne s odstraňovaním riadne </w:t>
      </w:r>
      <w:r w:rsidR="003B1A87">
        <w:rPr>
          <w:rFonts w:ascii="Times New Roman" w:hAnsi="Times New Roman"/>
          <w:sz w:val="24"/>
        </w:rPr>
        <w:t>nahlásených</w:t>
      </w:r>
      <w:r w:rsidR="005C6DFC" w:rsidRPr="005C6DFC">
        <w:rPr>
          <w:rFonts w:ascii="Times New Roman" w:hAnsi="Times New Roman"/>
          <w:sz w:val="24"/>
        </w:rPr>
        <w:t xml:space="preserve"> vád a/alebo ich neodstráni v dohodnutých lehotách.  </w:t>
      </w:r>
    </w:p>
    <w:p w14:paraId="1DE69AD3" w14:textId="77777777" w:rsidR="003B1A87" w:rsidRDefault="003B1A87" w:rsidP="00BA7C0B">
      <w:pPr>
        <w:rPr>
          <w:rFonts w:ascii="Times New Roman" w:hAnsi="Times New Roman"/>
          <w:sz w:val="24"/>
        </w:rPr>
      </w:pPr>
    </w:p>
    <w:p w14:paraId="32CE4CD2" w14:textId="6B043184" w:rsidR="005C6DFC" w:rsidRDefault="0005072F" w:rsidP="00BA7C0B">
      <w:pPr>
        <w:rPr>
          <w:rFonts w:ascii="Times New Roman" w:hAnsi="Times New Roman"/>
          <w:sz w:val="24"/>
        </w:rPr>
      </w:pPr>
      <w:r>
        <w:rPr>
          <w:rFonts w:ascii="Times New Roman" w:hAnsi="Times New Roman"/>
          <w:sz w:val="24"/>
          <w:highlight w:val="yellow"/>
        </w:rPr>
        <w:t>8</w:t>
      </w:r>
      <w:r w:rsidR="003B1A87" w:rsidRPr="008B64AA">
        <w:rPr>
          <w:rFonts w:ascii="Times New Roman" w:hAnsi="Times New Roman"/>
          <w:sz w:val="24"/>
          <w:highlight w:val="yellow"/>
        </w:rPr>
        <w:t xml:space="preserve">.4 Pri nesplatení faktúry v zmluvne dohodnutom termíne splatnosti uplatní </w:t>
      </w:r>
      <w:r w:rsidR="00463E97">
        <w:rPr>
          <w:rFonts w:ascii="Times New Roman" w:hAnsi="Times New Roman"/>
          <w:sz w:val="24"/>
          <w:highlight w:val="yellow"/>
        </w:rPr>
        <w:t xml:space="preserve">zhotoviteľ </w:t>
      </w:r>
      <w:r w:rsidR="003B1A87" w:rsidRPr="008B64AA">
        <w:rPr>
          <w:rFonts w:ascii="Times New Roman" w:hAnsi="Times New Roman"/>
          <w:sz w:val="24"/>
          <w:highlight w:val="yellow"/>
        </w:rPr>
        <w:t xml:space="preserve">nárok na zaplatenie úroku z omeškania vo výške </w:t>
      </w:r>
      <w:r w:rsidR="00F331E5">
        <w:rPr>
          <w:rFonts w:ascii="Times New Roman" w:hAnsi="Times New Roman"/>
          <w:sz w:val="24"/>
          <w:highlight w:val="yellow"/>
        </w:rPr>
        <w:t>zákonom stanoveného úroku</w:t>
      </w:r>
      <w:r w:rsidR="003B1A87" w:rsidRPr="008B64AA">
        <w:rPr>
          <w:rFonts w:ascii="Times New Roman" w:hAnsi="Times New Roman"/>
          <w:sz w:val="24"/>
          <w:highlight w:val="yellow"/>
        </w:rPr>
        <w:t xml:space="preserve"> z fakturovanej čiastky alebo jej nezaplatenej časti za každý, aj začatý deň omeškania.</w:t>
      </w:r>
    </w:p>
    <w:p w14:paraId="2F65E8A9" w14:textId="77777777" w:rsidR="005C6DFC" w:rsidRDefault="005C6DFC" w:rsidP="00BA7C0B">
      <w:pPr>
        <w:rPr>
          <w:rFonts w:ascii="Times New Roman" w:hAnsi="Times New Roman"/>
          <w:sz w:val="24"/>
        </w:rPr>
      </w:pPr>
    </w:p>
    <w:p w14:paraId="739B6319" w14:textId="40DEF4A4" w:rsidR="005C6DFC" w:rsidRPr="000A77C9" w:rsidRDefault="0005072F" w:rsidP="00BA7C0B">
      <w:pPr>
        <w:jc w:val="both"/>
        <w:rPr>
          <w:rFonts w:ascii="Times New Roman" w:hAnsi="Times New Roman"/>
          <w:sz w:val="24"/>
        </w:rPr>
      </w:pPr>
      <w:r>
        <w:rPr>
          <w:rFonts w:ascii="Times New Roman" w:hAnsi="Times New Roman"/>
          <w:sz w:val="24"/>
        </w:rPr>
        <w:t>8</w:t>
      </w:r>
      <w:r w:rsidR="003B1A87" w:rsidRPr="003B1A87">
        <w:rPr>
          <w:rFonts w:ascii="Times New Roman" w:hAnsi="Times New Roman"/>
          <w:sz w:val="24"/>
        </w:rPr>
        <w:t xml:space="preserve">.5 </w:t>
      </w:r>
      <w:r w:rsidR="005C6DFC" w:rsidRPr="003B1A87">
        <w:rPr>
          <w:rFonts w:ascii="Times New Roman" w:hAnsi="Times New Roman"/>
          <w:sz w:val="24"/>
        </w:rPr>
        <w:t xml:space="preserve"> </w:t>
      </w:r>
      <w:r w:rsidR="003B1A87" w:rsidRPr="003B1A87">
        <w:rPr>
          <w:rFonts w:ascii="Times New Roman" w:hAnsi="Times New Roman"/>
          <w:sz w:val="24"/>
        </w:rPr>
        <w:t>V sporných prípadoch sa zmluvné strany riadia ustanoveniami Obchodného zákonníka a inými všeobecne záväznými právnymi predpismi.</w:t>
      </w:r>
    </w:p>
    <w:p w14:paraId="2B35AFC4" w14:textId="77777777" w:rsidR="005C6DFC" w:rsidRPr="005C6DFC" w:rsidRDefault="005C6DFC" w:rsidP="00BA7C0B">
      <w:pPr>
        <w:rPr>
          <w:rFonts w:ascii="Times New Roman" w:hAnsi="Times New Roman"/>
          <w:sz w:val="24"/>
        </w:rPr>
      </w:pPr>
    </w:p>
    <w:p w14:paraId="45A4CB71" w14:textId="77777777" w:rsidR="005C6DFC" w:rsidRDefault="005C6DFC" w:rsidP="00BA7C0B">
      <w:pPr>
        <w:jc w:val="both"/>
        <w:rPr>
          <w:rFonts w:ascii="Times New Roman" w:hAnsi="Times New Roman"/>
          <w:sz w:val="24"/>
        </w:rPr>
      </w:pPr>
    </w:p>
    <w:p w14:paraId="5E1D94B3" w14:textId="77777777" w:rsidR="00E53664" w:rsidRPr="000A77C9" w:rsidRDefault="00BF51ED" w:rsidP="00BA7C0B">
      <w:pPr>
        <w:jc w:val="center"/>
        <w:rPr>
          <w:rFonts w:ascii="Times New Roman" w:hAnsi="Times New Roman"/>
          <w:b/>
          <w:sz w:val="24"/>
        </w:rPr>
      </w:pPr>
      <w:r>
        <w:rPr>
          <w:rFonts w:ascii="Times New Roman" w:hAnsi="Times New Roman"/>
          <w:b/>
          <w:sz w:val="24"/>
        </w:rPr>
        <w:t>Článok IX</w:t>
      </w:r>
      <w:r w:rsidR="00E53664" w:rsidRPr="000A77C9">
        <w:rPr>
          <w:rFonts w:ascii="Times New Roman" w:hAnsi="Times New Roman"/>
          <w:b/>
          <w:sz w:val="24"/>
        </w:rPr>
        <w:t>.</w:t>
      </w:r>
    </w:p>
    <w:p w14:paraId="2FDE9163" w14:textId="77777777" w:rsidR="00E53664" w:rsidRPr="000A77C9" w:rsidRDefault="00E53664" w:rsidP="00BA7C0B">
      <w:pPr>
        <w:spacing w:after="120"/>
        <w:jc w:val="center"/>
        <w:rPr>
          <w:rFonts w:ascii="Times New Roman" w:hAnsi="Times New Roman"/>
          <w:b/>
          <w:sz w:val="24"/>
        </w:rPr>
      </w:pPr>
      <w:r w:rsidRPr="000A77C9">
        <w:rPr>
          <w:rFonts w:ascii="Times New Roman" w:hAnsi="Times New Roman"/>
          <w:b/>
          <w:sz w:val="24"/>
        </w:rPr>
        <w:t>Zánik zmluvy</w:t>
      </w:r>
    </w:p>
    <w:p w14:paraId="087C4E32" w14:textId="1C347A9D" w:rsidR="00E53664" w:rsidRPr="000A77C9" w:rsidRDefault="0005072F" w:rsidP="00BA7C0B">
      <w:pPr>
        <w:jc w:val="both"/>
        <w:rPr>
          <w:rFonts w:ascii="Times New Roman" w:hAnsi="Times New Roman"/>
          <w:sz w:val="24"/>
        </w:rPr>
      </w:pPr>
      <w:r>
        <w:rPr>
          <w:rFonts w:ascii="Times New Roman" w:hAnsi="Times New Roman"/>
          <w:sz w:val="24"/>
        </w:rPr>
        <w:t>9</w:t>
      </w:r>
      <w:r w:rsidR="00E53664" w:rsidRPr="000A77C9">
        <w:rPr>
          <w:rFonts w:ascii="Times New Roman" w:hAnsi="Times New Roman"/>
          <w:sz w:val="24"/>
        </w:rPr>
        <w:t xml:space="preserve">.1 Objednávateľ a </w:t>
      </w:r>
      <w:r w:rsidR="00463E97">
        <w:rPr>
          <w:rFonts w:ascii="Times New Roman" w:hAnsi="Times New Roman"/>
          <w:sz w:val="24"/>
        </w:rPr>
        <w:t>zhotoviteľ</w:t>
      </w:r>
      <w:r w:rsidR="00E53664" w:rsidRPr="000A77C9">
        <w:rPr>
          <w:rFonts w:ascii="Times New Roman" w:hAnsi="Times New Roman"/>
          <w:sz w:val="24"/>
        </w:rPr>
        <w:t xml:space="preserve"> sa dohodli, že záväzok založený touto zmluvou sa ruší:</w:t>
      </w:r>
    </w:p>
    <w:p w14:paraId="23D095BA" w14:textId="77777777" w:rsidR="00E53664" w:rsidRPr="000A77C9" w:rsidRDefault="00E53664" w:rsidP="00EC33EB">
      <w:pPr>
        <w:ind w:left="709" w:hanging="283"/>
        <w:jc w:val="both"/>
        <w:rPr>
          <w:rFonts w:ascii="Times New Roman" w:hAnsi="Times New Roman"/>
          <w:sz w:val="24"/>
        </w:rPr>
        <w:pPrChange w:id="29" w:author="Obstaravanie" w:date="2023-01-17T10:02:00Z">
          <w:pPr>
            <w:jc w:val="both"/>
          </w:pPr>
        </w:pPrChange>
      </w:pPr>
      <w:r w:rsidRPr="000A77C9">
        <w:rPr>
          <w:rFonts w:ascii="Times New Roman" w:hAnsi="Times New Roman"/>
          <w:sz w:val="24"/>
        </w:rPr>
        <w:t>a) dohodou zmluvných strán;</w:t>
      </w:r>
      <w:r w:rsidR="00BF51ED">
        <w:rPr>
          <w:rFonts w:ascii="Times New Roman" w:hAnsi="Times New Roman"/>
          <w:sz w:val="24"/>
        </w:rPr>
        <w:t xml:space="preserve"> </w:t>
      </w:r>
      <w:r w:rsidR="00463E97">
        <w:rPr>
          <w:rFonts w:ascii="Times New Roman" w:hAnsi="Times New Roman"/>
          <w:sz w:val="24"/>
        </w:rPr>
        <w:t>zhotoviteľ</w:t>
      </w:r>
      <w:r w:rsidRPr="000A77C9">
        <w:rPr>
          <w:rFonts w:ascii="Times New Roman" w:hAnsi="Times New Roman"/>
          <w:sz w:val="24"/>
        </w:rPr>
        <w:t xml:space="preserve"> nie je schopný dodať alebo nedodá objednávateľovi  plnenie za cenu určenú v  tejto zmluve; pre prípad výpovede si zmluvné strany dohodli 1-mesačnú výpovednú lehotu, ktorá začne plynúť od prvého dňa kalendárneho mesiaca nasledujúceho po doručení výpovede;</w:t>
      </w:r>
    </w:p>
    <w:p w14:paraId="140CD7F1" w14:textId="77777777" w:rsidR="00E53664" w:rsidRPr="000A77C9" w:rsidRDefault="00E53664" w:rsidP="00EC33EB">
      <w:pPr>
        <w:ind w:left="709" w:hanging="283"/>
        <w:jc w:val="both"/>
        <w:rPr>
          <w:rFonts w:ascii="Times New Roman" w:hAnsi="Times New Roman"/>
          <w:sz w:val="24"/>
        </w:rPr>
        <w:pPrChange w:id="30" w:author="Obstaravanie" w:date="2023-01-17T10:02:00Z">
          <w:pPr>
            <w:jc w:val="both"/>
          </w:pPr>
        </w:pPrChange>
      </w:pPr>
      <w:r w:rsidRPr="000A77C9">
        <w:rPr>
          <w:rFonts w:ascii="Times New Roman" w:hAnsi="Times New Roman"/>
          <w:sz w:val="24"/>
        </w:rPr>
        <w:t>c) odstúpením od tejto zmluvy ktoroukoľvek zmluvnou stranou v prípade podstatného porušenia povinnosti druhej zmluvnej strany.</w:t>
      </w:r>
    </w:p>
    <w:p w14:paraId="4BC4E415" w14:textId="77777777" w:rsidR="00244060" w:rsidRDefault="00244060" w:rsidP="00BA7C0B">
      <w:pPr>
        <w:jc w:val="both"/>
        <w:rPr>
          <w:rFonts w:ascii="Times New Roman" w:hAnsi="Times New Roman"/>
          <w:sz w:val="24"/>
        </w:rPr>
      </w:pPr>
    </w:p>
    <w:p w14:paraId="5B6EE7EC" w14:textId="42957EF7" w:rsidR="00724695" w:rsidRDefault="0005072F" w:rsidP="00BA7C0B">
      <w:pPr>
        <w:jc w:val="both"/>
        <w:rPr>
          <w:rFonts w:ascii="Times New Roman" w:hAnsi="Times New Roman"/>
          <w:sz w:val="24"/>
        </w:rPr>
      </w:pPr>
      <w:r>
        <w:rPr>
          <w:rFonts w:ascii="Times New Roman" w:hAnsi="Times New Roman"/>
          <w:sz w:val="24"/>
        </w:rPr>
        <w:t>9</w:t>
      </w:r>
      <w:r w:rsidR="00E53664" w:rsidRPr="000A77C9">
        <w:rPr>
          <w:rFonts w:ascii="Times New Roman" w:hAnsi="Times New Roman"/>
          <w:sz w:val="24"/>
        </w:rPr>
        <w:t>.2 Odstúpenie od tejto zmluvy je jednostranný právny úkon, ktorý je zmluvná  strana, ktorá odstupuje od tejto zmluvy povinná písomne doručiť druhej zmluvnej strane, a to na poslednú známu adresu; zmluvné strany sa dohodli, že marenie prevzatia zásielky alebo neprevzatie zásielky v poštových odberných lehotách, nemá vplyv na</w:t>
      </w:r>
      <w:r w:rsidR="00244060">
        <w:rPr>
          <w:rFonts w:ascii="Times New Roman" w:hAnsi="Times New Roman"/>
          <w:sz w:val="24"/>
        </w:rPr>
        <w:t xml:space="preserve"> platnosť a účinnosť odstúpenia</w:t>
      </w:r>
      <w:r w:rsidR="00E53664" w:rsidRPr="000A77C9">
        <w:rPr>
          <w:rFonts w:ascii="Times New Roman" w:hAnsi="Times New Roman"/>
          <w:sz w:val="24"/>
        </w:rPr>
        <w:t xml:space="preserve"> od tejto zmluvy.</w:t>
      </w:r>
    </w:p>
    <w:p w14:paraId="48C430F6" w14:textId="77777777" w:rsidR="00724695" w:rsidRDefault="00724695" w:rsidP="00BA7C0B">
      <w:pPr>
        <w:jc w:val="both"/>
        <w:rPr>
          <w:rFonts w:ascii="Times New Roman" w:hAnsi="Times New Roman"/>
          <w:sz w:val="24"/>
        </w:rPr>
      </w:pPr>
    </w:p>
    <w:p w14:paraId="29971A3F" w14:textId="0D0ECBB6" w:rsidR="008B64AA" w:rsidRPr="00463E97" w:rsidRDefault="0005072F" w:rsidP="00BA7C0B">
      <w:pPr>
        <w:jc w:val="both"/>
        <w:rPr>
          <w:rFonts w:ascii="Times New Roman" w:hAnsi="Times New Roman"/>
          <w:b/>
          <w:sz w:val="24"/>
        </w:rPr>
      </w:pPr>
      <w:r>
        <w:rPr>
          <w:rFonts w:ascii="Times New Roman" w:hAnsi="Times New Roman"/>
          <w:sz w:val="24"/>
        </w:rPr>
        <w:t>9</w:t>
      </w:r>
      <w:r w:rsidR="00724695" w:rsidRPr="00463E97">
        <w:rPr>
          <w:rFonts w:ascii="Times New Roman" w:hAnsi="Times New Roman"/>
          <w:sz w:val="24"/>
        </w:rPr>
        <w:t xml:space="preserve">.3 </w:t>
      </w:r>
      <w:r w:rsidR="00415A4B" w:rsidRPr="00463E97">
        <w:rPr>
          <w:rFonts w:ascii="Times New Roman" w:hAnsi="Times New Roman"/>
          <w:bCs/>
          <w:sz w:val="24"/>
        </w:rPr>
        <w:t>Objednávateľ môže okamžite odstúpiť od Zmluvy na základe dôvodov uvedených v § 19 zákona o verejnom obstarávaní a</w:t>
      </w:r>
      <w:r w:rsidR="008B64AA" w:rsidRPr="00463E97">
        <w:rPr>
          <w:rFonts w:ascii="Times New Roman" w:hAnsi="Times New Roman"/>
          <w:b/>
          <w:sz w:val="24"/>
        </w:rPr>
        <w:t> </w:t>
      </w:r>
      <w:proofErr w:type="spellStart"/>
      <w:r w:rsidR="008B64AA" w:rsidRPr="00463E97">
        <w:rPr>
          <w:rFonts w:ascii="Times New Roman" w:hAnsi="Times New Roman"/>
          <w:b/>
          <w:sz w:val="24"/>
        </w:rPr>
        <w:t>a</w:t>
      </w:r>
      <w:proofErr w:type="spellEnd"/>
      <w:r w:rsidR="008B64AA" w:rsidRPr="00463E97">
        <w:rPr>
          <w:rFonts w:ascii="Times New Roman" w:hAnsi="Times New Roman"/>
          <w:b/>
          <w:sz w:val="24"/>
        </w:rPr>
        <w:t> z dôvodov podstatného porušenia zmluvy:</w:t>
      </w:r>
    </w:p>
    <w:p w14:paraId="24D6A44D" w14:textId="77777777" w:rsidR="008B64AA" w:rsidRPr="00463E97" w:rsidRDefault="008B64AA" w:rsidP="00BA7C0B">
      <w:pPr>
        <w:pStyle w:val="Default"/>
        <w:spacing w:before="120" w:after="21"/>
        <w:ind w:left="284"/>
        <w:jc w:val="both"/>
        <w:pPrChange w:id="31" w:author="Obstaravanie" w:date="2023-01-17T10:01:00Z">
          <w:pPr>
            <w:pStyle w:val="Default"/>
            <w:spacing w:before="120" w:after="21" w:line="276" w:lineRule="auto"/>
            <w:ind w:left="284"/>
            <w:jc w:val="both"/>
          </w:pPr>
        </w:pPrChange>
      </w:pPr>
      <w:r w:rsidRPr="00463E97">
        <w:t>a) nedodržanie technických vlastností tovaru a technickej špecifikácie</w:t>
      </w:r>
      <w:r w:rsidR="00463E97" w:rsidRPr="00463E97">
        <w:t xml:space="preserve"> podľa prílohy č. 1 zmluvy</w:t>
      </w:r>
      <w:r w:rsidRPr="00463E97">
        <w:t xml:space="preserve"> </w:t>
      </w:r>
    </w:p>
    <w:p w14:paraId="5969E767" w14:textId="77777777" w:rsidR="008B64AA" w:rsidRPr="00463E97" w:rsidRDefault="008B64AA" w:rsidP="00BA7C0B">
      <w:pPr>
        <w:pStyle w:val="Default"/>
        <w:spacing w:before="120" w:after="21"/>
        <w:ind w:left="284"/>
        <w:jc w:val="both"/>
        <w:pPrChange w:id="32" w:author="Obstaravanie" w:date="2023-01-17T10:01:00Z">
          <w:pPr>
            <w:pStyle w:val="Default"/>
            <w:spacing w:before="120" w:after="21" w:line="276" w:lineRule="auto"/>
            <w:ind w:left="284"/>
            <w:jc w:val="both"/>
          </w:pPr>
        </w:pPrChange>
      </w:pPr>
      <w:r w:rsidRPr="00463E97">
        <w:t>b) nedodržanie podmienky zmluvy v zmysle Čl. 6 ods.6.5</w:t>
      </w:r>
    </w:p>
    <w:p w14:paraId="4EDF348E" w14:textId="11AEF6EE" w:rsidR="008B64AA" w:rsidRPr="00463E97" w:rsidRDefault="008B64AA" w:rsidP="00BA7C0B">
      <w:pPr>
        <w:pStyle w:val="Default"/>
        <w:spacing w:before="120" w:after="21"/>
        <w:ind w:left="284"/>
        <w:jc w:val="both"/>
        <w:pPrChange w:id="33" w:author="Obstaravanie" w:date="2023-01-17T10:01:00Z">
          <w:pPr>
            <w:pStyle w:val="Default"/>
            <w:spacing w:before="120" w:after="21" w:line="276" w:lineRule="auto"/>
            <w:ind w:left="284"/>
            <w:jc w:val="both"/>
          </w:pPr>
        </w:pPrChange>
      </w:pPr>
      <w:r w:rsidRPr="00463E97">
        <w:t xml:space="preserve">c) nedodržanie podmienky zmluvy v zmysle Čl. 7 ods. 7.2 </w:t>
      </w:r>
      <w:r w:rsidR="00BF1728">
        <w:t>a 7.4</w:t>
      </w:r>
    </w:p>
    <w:p w14:paraId="63F01921" w14:textId="77777777" w:rsidR="008B64AA" w:rsidRPr="00463E97" w:rsidRDefault="008B64AA" w:rsidP="00BA7C0B">
      <w:pPr>
        <w:pStyle w:val="Default"/>
        <w:spacing w:before="120" w:after="21"/>
        <w:ind w:left="284"/>
        <w:jc w:val="both"/>
      </w:pPr>
      <w:r w:rsidRPr="00463E97">
        <w:t>d) v prípade, ak predávajúci vstúpil do likvidácie alebo  na jeho majetok bol vyhlásený konkurz.</w:t>
      </w:r>
    </w:p>
    <w:p w14:paraId="0D00F643" w14:textId="77777777" w:rsidR="00244060" w:rsidRPr="00463E97" w:rsidRDefault="00415A4B" w:rsidP="00BA7C0B">
      <w:pPr>
        <w:jc w:val="both"/>
        <w:rPr>
          <w:rFonts w:ascii="Times New Roman" w:hAnsi="Times New Roman"/>
          <w:sz w:val="24"/>
        </w:rPr>
      </w:pPr>
      <w:r w:rsidRPr="00463E97">
        <w:rPr>
          <w:rFonts w:ascii="Times New Roman" w:hAnsi="Times New Roman"/>
          <w:b/>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r w:rsidRPr="00463E97">
        <w:rPr>
          <w:rFonts w:ascii="Times New Roman" w:hAnsi="Times New Roman"/>
          <w:sz w:val="24"/>
        </w:rPr>
        <w:tab/>
      </w:r>
    </w:p>
    <w:p w14:paraId="78F411B2" w14:textId="0982EC3D" w:rsidR="00463E97" w:rsidRDefault="0005072F" w:rsidP="00BA7C0B">
      <w:pPr>
        <w:jc w:val="both"/>
        <w:rPr>
          <w:rFonts w:ascii="Times New Roman" w:hAnsi="Times New Roman"/>
          <w:sz w:val="24"/>
        </w:rPr>
      </w:pPr>
      <w:r>
        <w:rPr>
          <w:rFonts w:ascii="Times New Roman" w:hAnsi="Times New Roman"/>
          <w:sz w:val="24"/>
        </w:rPr>
        <w:t>9</w:t>
      </w:r>
      <w:r w:rsidR="00E53664" w:rsidRPr="00463E97">
        <w:rPr>
          <w:rFonts w:ascii="Times New Roman" w:hAnsi="Times New Roman"/>
          <w:sz w:val="24"/>
        </w:rPr>
        <w:t>.</w:t>
      </w:r>
      <w:r w:rsidR="00724695" w:rsidRPr="00463E97">
        <w:rPr>
          <w:rFonts w:ascii="Times New Roman" w:hAnsi="Times New Roman"/>
          <w:sz w:val="24"/>
        </w:rPr>
        <w:t>4</w:t>
      </w:r>
      <w:r w:rsidR="00E53664" w:rsidRPr="00463E97">
        <w:rPr>
          <w:rFonts w:ascii="Times New Roman" w:hAnsi="Times New Roman"/>
          <w:sz w:val="24"/>
        </w:rPr>
        <w:t xml:space="preserve"> V prípade zrušenia záväzku vyplývajúceho z tejto zmluvy, sú zmluvné strany povinné bez zbytočného odkladu vysporiadať vzájomné práva a povinnosti vyplývajúce im z tejto zmluvy</w:t>
      </w:r>
    </w:p>
    <w:p w14:paraId="4657E40E" w14:textId="77777777" w:rsidR="00D132FC" w:rsidRPr="000A77C9" w:rsidRDefault="00D132FC" w:rsidP="00BA7C0B">
      <w:pPr>
        <w:jc w:val="both"/>
        <w:rPr>
          <w:rFonts w:ascii="Times New Roman" w:hAnsi="Times New Roman"/>
          <w:sz w:val="24"/>
        </w:rPr>
      </w:pPr>
    </w:p>
    <w:p w14:paraId="34D4D9CF" w14:textId="77777777" w:rsidR="00E53664" w:rsidRPr="000A77C9" w:rsidRDefault="00244060" w:rsidP="00BA7C0B">
      <w:pPr>
        <w:jc w:val="center"/>
        <w:rPr>
          <w:rFonts w:ascii="Times New Roman" w:hAnsi="Times New Roman"/>
          <w:b/>
          <w:sz w:val="24"/>
        </w:rPr>
      </w:pPr>
      <w:r>
        <w:rPr>
          <w:rFonts w:ascii="Times New Roman" w:hAnsi="Times New Roman"/>
          <w:b/>
          <w:sz w:val="24"/>
        </w:rPr>
        <w:t>Článok X</w:t>
      </w:r>
      <w:r w:rsidR="00E53664" w:rsidRPr="000A77C9">
        <w:rPr>
          <w:rFonts w:ascii="Times New Roman" w:hAnsi="Times New Roman"/>
          <w:b/>
          <w:sz w:val="24"/>
        </w:rPr>
        <w:t>.</w:t>
      </w:r>
    </w:p>
    <w:p w14:paraId="64B4A32D" w14:textId="77777777" w:rsidR="00E53664" w:rsidRPr="000A77C9" w:rsidRDefault="00E53664" w:rsidP="00BA7C0B">
      <w:pPr>
        <w:spacing w:after="120"/>
        <w:jc w:val="center"/>
        <w:rPr>
          <w:rFonts w:ascii="Times New Roman" w:hAnsi="Times New Roman"/>
          <w:b/>
          <w:sz w:val="24"/>
        </w:rPr>
      </w:pPr>
      <w:r w:rsidRPr="000A77C9">
        <w:rPr>
          <w:rFonts w:ascii="Times New Roman" w:hAnsi="Times New Roman"/>
          <w:b/>
          <w:sz w:val="24"/>
        </w:rPr>
        <w:t>Spoločné a záverečné ustanovenia</w:t>
      </w:r>
    </w:p>
    <w:p w14:paraId="00E4F268" w14:textId="7CC77412" w:rsidR="00E53664" w:rsidRPr="000A77C9" w:rsidRDefault="0005072F" w:rsidP="00BA7C0B">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.1 Akékoľvek zmeny a doplnky k tejto zmluve sú platné výlučne v písomnej forme odsúhlasenej obidvomi stranami dohody, vo forme dodatku.</w:t>
      </w:r>
      <w:bookmarkStart w:id="34" w:name="_Hlk36718619"/>
      <w:r w:rsidR="00724695" w:rsidRPr="00724695">
        <w:rPr>
          <w:rFonts w:ascii="Times New Roman" w:hAnsi="Times New Roman"/>
          <w:sz w:val="24"/>
        </w:rPr>
        <w:t xml:space="preserve">  </w:t>
      </w:r>
      <w:bookmarkEnd w:id="34"/>
    </w:p>
    <w:p w14:paraId="6A343953" w14:textId="77777777" w:rsidR="00244060" w:rsidRDefault="00244060" w:rsidP="00BA7C0B">
      <w:pPr>
        <w:autoSpaceDE w:val="0"/>
        <w:autoSpaceDN w:val="0"/>
        <w:adjustRightInd w:val="0"/>
        <w:jc w:val="both"/>
        <w:rPr>
          <w:rFonts w:ascii="Times New Roman" w:hAnsi="Times New Roman"/>
          <w:sz w:val="24"/>
        </w:rPr>
      </w:pPr>
    </w:p>
    <w:p w14:paraId="7088122C" w14:textId="610D4AD9" w:rsidR="00E53664" w:rsidRPr="000A77C9" w:rsidRDefault="0005072F" w:rsidP="00BA7C0B">
      <w:pPr>
        <w:autoSpaceDE w:val="0"/>
        <w:autoSpaceDN w:val="0"/>
        <w:adjustRightInd w:val="0"/>
        <w:jc w:val="both"/>
        <w:rPr>
          <w:rFonts w:ascii="Times New Roman" w:eastAsiaTheme="minorHAnsi" w:hAnsi="Times New Roman"/>
          <w:color w:val="00000A"/>
          <w:sz w:val="24"/>
          <w:lang w:eastAsia="en-US"/>
        </w:rPr>
      </w:pPr>
      <w:r>
        <w:rPr>
          <w:rFonts w:ascii="Times New Roman" w:hAnsi="Times New Roman"/>
          <w:sz w:val="24"/>
        </w:rPr>
        <w:t>10</w:t>
      </w:r>
      <w:r w:rsidR="00E53664" w:rsidRPr="000A77C9">
        <w:rPr>
          <w:rFonts w:ascii="Times New Roman" w:hAnsi="Times New Roman"/>
          <w:sz w:val="24"/>
        </w:rPr>
        <w:t xml:space="preserve">.2 </w:t>
      </w:r>
      <w:r w:rsidR="00BF51ED">
        <w:rPr>
          <w:rFonts w:ascii="Times New Roman" w:hAnsi="Times New Roman"/>
          <w:sz w:val="24"/>
        </w:rPr>
        <w:t>Zhotoviteľ</w:t>
      </w:r>
      <w:r w:rsidR="006F245C">
        <w:rPr>
          <w:rFonts w:ascii="Times New Roman" w:hAnsi="Times New Roman"/>
          <w:sz w:val="24"/>
        </w:rPr>
        <w:t xml:space="preserve"> alebo jeho subdodávateľ</w:t>
      </w:r>
      <w:r w:rsidR="00E53664" w:rsidRPr="000A77C9">
        <w:rPr>
          <w:rFonts w:ascii="Times New Roman" w:eastAsiaTheme="minorHAnsi" w:hAnsi="Times New Roman"/>
          <w:color w:val="00000A"/>
          <w:sz w:val="24"/>
          <w:lang w:eastAsia="en-US"/>
        </w:rPr>
        <w:t>, ktorý má povinnosť zapisovať sa do registra partnerov verejného sektora, musí byť zapísaný v registri partnerov verejného sekt</w:t>
      </w:r>
      <w:r w:rsidR="00244060">
        <w:rPr>
          <w:rFonts w:ascii="Times New Roman" w:eastAsiaTheme="minorHAnsi" w:hAnsi="Times New Roman"/>
          <w:color w:val="00000A"/>
          <w:sz w:val="24"/>
          <w:lang w:eastAsia="en-US"/>
        </w:rPr>
        <w:t xml:space="preserve">ora v súlade </w:t>
      </w:r>
      <w:r w:rsidR="00244060">
        <w:rPr>
          <w:rFonts w:ascii="Times New Roman" w:eastAsiaTheme="minorHAnsi" w:hAnsi="Times New Roman"/>
          <w:color w:val="00000A"/>
          <w:sz w:val="24"/>
          <w:lang w:eastAsia="en-US"/>
        </w:rPr>
        <w:lastRenderedPageBreak/>
        <w:t>so zákonom o RPVS,</w:t>
      </w:r>
      <w:r w:rsidR="00E53664" w:rsidRPr="000A77C9">
        <w:rPr>
          <w:rFonts w:ascii="Times New Roman" w:eastAsiaTheme="minorHAnsi" w:hAnsi="Times New Roman"/>
          <w:color w:val="00000A"/>
          <w:sz w:val="24"/>
          <w:lang w:eastAsia="en-US"/>
        </w:rPr>
        <w:t xml:space="preserve"> v nadväznosti na § 11 ods. 1 </w:t>
      </w:r>
      <w:r w:rsidR="00244060" w:rsidRPr="00244060">
        <w:rPr>
          <w:rFonts w:ascii="Times New Roman" w:eastAsiaTheme="minorHAnsi" w:hAnsi="Times New Roman"/>
          <w:color w:val="00000A"/>
          <w:sz w:val="24"/>
          <w:lang w:eastAsia="en-US"/>
        </w:rPr>
        <w:t>zákona o verejnom obstarávaní</w:t>
      </w:r>
      <w:r w:rsidR="00E53664" w:rsidRPr="000A77C9">
        <w:rPr>
          <w:rFonts w:ascii="Times New Roman" w:eastAsiaTheme="minorHAnsi" w:hAnsi="Times New Roman"/>
          <w:color w:val="00000A"/>
          <w:sz w:val="24"/>
          <w:lang w:eastAsia="en-US"/>
        </w:rPr>
        <w:t xml:space="preserve">, po celú dobu trvania plnenia zo zmluvy. </w:t>
      </w:r>
    </w:p>
    <w:p w14:paraId="2F2E124E" w14:textId="77777777" w:rsidR="00244060" w:rsidRDefault="00244060" w:rsidP="00BA7C0B">
      <w:pPr>
        <w:jc w:val="both"/>
        <w:rPr>
          <w:rFonts w:ascii="Times New Roman" w:hAnsi="Times New Roman"/>
          <w:sz w:val="24"/>
        </w:rPr>
      </w:pPr>
    </w:p>
    <w:p w14:paraId="1580F89B" w14:textId="12327C24" w:rsidR="00E53664" w:rsidRDefault="0005072F" w:rsidP="00BA7C0B">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 xml:space="preserve">.3 Objednávateľ môže odstúpiť </w:t>
      </w:r>
      <w:r w:rsidR="00396658">
        <w:rPr>
          <w:rFonts w:ascii="Times New Roman" w:hAnsi="Times New Roman"/>
          <w:sz w:val="24"/>
        </w:rPr>
        <w:t xml:space="preserve">od zmluvy </w:t>
      </w:r>
      <w:r w:rsidR="00E53664" w:rsidRPr="000A77C9">
        <w:rPr>
          <w:rFonts w:ascii="Times New Roman" w:hAnsi="Times New Roman"/>
          <w:sz w:val="24"/>
        </w:rPr>
        <w:t xml:space="preserve">uzavretej s </w:t>
      </w:r>
      <w:r w:rsidR="00396658">
        <w:rPr>
          <w:rFonts w:ascii="Times New Roman" w:hAnsi="Times New Roman"/>
          <w:sz w:val="24"/>
        </w:rPr>
        <w:t>zhotoviteľom</w:t>
      </w:r>
      <w:r w:rsidR="00E53664" w:rsidRPr="000A77C9">
        <w:rPr>
          <w:rFonts w:ascii="Times New Roman" w:hAnsi="Times New Roman"/>
          <w:sz w:val="24"/>
        </w:rPr>
        <w:t>, ktorý nebol v čase uzavretia zmluvy zapísaný v registri partnerov verejného sektora ak mal  povinnosť zapisovať sa do registra partnerov alebo ak bol vymazaný z registra partnerov verejného sektora</w:t>
      </w:r>
      <w:r w:rsidR="00244060">
        <w:rPr>
          <w:rFonts w:ascii="Times New Roman" w:hAnsi="Times New Roman"/>
          <w:sz w:val="24"/>
        </w:rPr>
        <w:t>.</w:t>
      </w:r>
    </w:p>
    <w:p w14:paraId="0FCE039D" w14:textId="77777777" w:rsidR="00445775" w:rsidRDefault="00445775" w:rsidP="00BA7C0B">
      <w:pPr>
        <w:jc w:val="both"/>
        <w:rPr>
          <w:rFonts w:ascii="Times New Roman" w:hAnsi="Times New Roman"/>
          <w:sz w:val="24"/>
        </w:rPr>
      </w:pPr>
    </w:p>
    <w:p w14:paraId="6D6D6570" w14:textId="72B10850" w:rsidR="00724695" w:rsidRPr="00724695" w:rsidRDefault="0005072F" w:rsidP="00BA7C0B">
      <w:pPr>
        <w:jc w:val="both"/>
        <w:rPr>
          <w:rFonts w:ascii="Times New Roman" w:hAnsi="Times New Roman"/>
          <w:sz w:val="24"/>
        </w:rPr>
      </w:pPr>
      <w:r>
        <w:rPr>
          <w:rFonts w:ascii="Times New Roman" w:hAnsi="Times New Roman"/>
          <w:sz w:val="24"/>
        </w:rPr>
        <w:t>10</w:t>
      </w:r>
      <w:r w:rsidR="00445775">
        <w:rPr>
          <w:rFonts w:ascii="Times New Roman" w:hAnsi="Times New Roman"/>
          <w:sz w:val="24"/>
        </w:rPr>
        <w:t xml:space="preserve">.4 </w:t>
      </w:r>
      <w:r w:rsidR="00396658">
        <w:rPr>
          <w:rFonts w:ascii="Times New Roman" w:hAnsi="Times New Roman"/>
          <w:sz w:val="24"/>
        </w:rPr>
        <w:t>Zhotoviteľ</w:t>
      </w:r>
      <w:r w:rsidR="00445775">
        <w:rPr>
          <w:rFonts w:ascii="Times New Roman" w:hAnsi="Times New Roman"/>
          <w:sz w:val="24"/>
        </w:rPr>
        <w:t xml:space="preserve"> je povinný najneskôr v čase uzavretia tejto zmluvy uviesť údaje o všetkých známych subdodávateľoch podľa </w:t>
      </w:r>
      <w:r w:rsidR="00445775" w:rsidRPr="00445775">
        <w:rPr>
          <w:rFonts w:ascii="Times New Roman" w:hAnsi="Times New Roman"/>
          <w:b/>
          <w:sz w:val="24"/>
        </w:rPr>
        <w:t xml:space="preserve">Prílohy č. </w:t>
      </w:r>
      <w:r w:rsidR="005C139D">
        <w:rPr>
          <w:rFonts w:ascii="Times New Roman" w:hAnsi="Times New Roman"/>
          <w:b/>
          <w:sz w:val="24"/>
        </w:rPr>
        <w:t>2</w:t>
      </w:r>
      <w:r w:rsidR="00445775" w:rsidRPr="00445775">
        <w:rPr>
          <w:rFonts w:ascii="Times New Roman" w:hAnsi="Times New Roman"/>
          <w:b/>
          <w:sz w:val="24"/>
        </w:rPr>
        <w:t>: Zoznam subdodávateľov</w:t>
      </w:r>
      <w:r w:rsidR="00445775">
        <w:rPr>
          <w:rFonts w:ascii="Times New Roman" w:hAnsi="Times New Roman"/>
          <w:sz w:val="24"/>
        </w:rPr>
        <w:t xml:space="preserve"> tejto zmluvy. </w:t>
      </w:r>
      <w:r w:rsidR="00396658">
        <w:rPr>
          <w:rFonts w:ascii="Times New Roman" w:hAnsi="Times New Roman"/>
          <w:sz w:val="24"/>
        </w:rPr>
        <w:t>Zhotoviteľ je povinný písomne predložiť o</w:t>
      </w:r>
      <w:r w:rsidR="00724695" w:rsidRPr="00724695">
        <w:rPr>
          <w:rFonts w:ascii="Times New Roman" w:hAnsi="Times New Roman"/>
          <w:sz w:val="24"/>
        </w:rPr>
        <w:t>bjednávateľovi na schválenie každého subdodávateľa, ktorý by mal realizova</w:t>
      </w:r>
      <w:r w:rsidR="00724695">
        <w:rPr>
          <w:rFonts w:ascii="Times New Roman" w:hAnsi="Times New Roman"/>
          <w:sz w:val="24"/>
        </w:rPr>
        <w:t xml:space="preserve">ť pre </w:t>
      </w:r>
      <w:r w:rsidR="00AE77F6">
        <w:rPr>
          <w:rFonts w:ascii="Times New Roman" w:hAnsi="Times New Roman"/>
          <w:sz w:val="24"/>
        </w:rPr>
        <w:t>zhotoviteľa</w:t>
      </w:r>
      <w:r w:rsidR="00724695" w:rsidRPr="00724695">
        <w:rPr>
          <w:rFonts w:ascii="Times New Roman" w:hAnsi="Times New Roman"/>
          <w:sz w:val="24"/>
        </w:rPr>
        <w:t xml:space="preserve"> časť plnenia podľa</w:t>
      </w:r>
      <w:r w:rsidR="00AE77F6">
        <w:rPr>
          <w:rFonts w:ascii="Times New Roman" w:hAnsi="Times New Roman"/>
          <w:sz w:val="24"/>
        </w:rPr>
        <w:t xml:space="preserve"> Zmluvy a bez udelenia súhlasu o</w:t>
      </w:r>
      <w:r w:rsidR="00724695" w:rsidRPr="00724695">
        <w:rPr>
          <w:rFonts w:ascii="Times New Roman" w:hAnsi="Times New Roman"/>
          <w:sz w:val="24"/>
        </w:rPr>
        <w:t>bjednávateľa takého subdodávateľa nepoužiť na poskytnutie žiadnej časti plnenia.</w:t>
      </w:r>
      <w:r w:rsidR="00E90882" w:rsidRPr="00E90882">
        <w:t xml:space="preserve"> </w:t>
      </w:r>
      <w:r w:rsidR="00AE77F6">
        <w:rPr>
          <w:rFonts w:ascii="Times New Roman" w:hAnsi="Times New Roman"/>
          <w:sz w:val="24"/>
        </w:rPr>
        <w:t>Zhotoviteľ</w:t>
      </w:r>
      <w:r w:rsidR="00E90882" w:rsidRPr="00E90882">
        <w:rPr>
          <w:rFonts w:ascii="Times New Roman" w:hAnsi="Times New Roman"/>
          <w:sz w:val="24"/>
        </w:rPr>
        <w:t xml:space="preserve"> je povinný vopred písomne predložiť</w:t>
      </w:r>
      <w:r w:rsidR="00AE77F6">
        <w:rPr>
          <w:rFonts w:ascii="Times New Roman" w:hAnsi="Times New Roman"/>
          <w:sz w:val="24"/>
        </w:rPr>
        <w:t xml:space="preserve"> o</w:t>
      </w:r>
      <w:r w:rsidR="00E90882" w:rsidRPr="00E90882">
        <w:rPr>
          <w:rFonts w:ascii="Times New Roman" w:hAnsi="Times New Roman"/>
          <w:sz w:val="24"/>
        </w:rPr>
        <w:t xml:space="preserve">bjednávateľovi na schválenie každého subdodávateľa, ktorý by mal realizovať za </w:t>
      </w:r>
      <w:r w:rsidR="00E90882">
        <w:rPr>
          <w:rFonts w:ascii="Times New Roman" w:hAnsi="Times New Roman"/>
          <w:sz w:val="24"/>
        </w:rPr>
        <w:t>dodávateľa</w:t>
      </w:r>
      <w:r w:rsidR="00E90882" w:rsidRPr="00E90882">
        <w:rPr>
          <w:rFonts w:ascii="Times New Roman" w:hAnsi="Times New Roman"/>
          <w:sz w:val="24"/>
        </w:rPr>
        <w:t xml:space="preserve"> časť plnenia podľa</w:t>
      </w:r>
      <w:r w:rsidR="00AE77F6">
        <w:rPr>
          <w:rFonts w:ascii="Times New Roman" w:hAnsi="Times New Roman"/>
          <w:sz w:val="24"/>
        </w:rPr>
        <w:t xml:space="preserve"> Zmluvy a bez udelenia súhlasu o</w:t>
      </w:r>
      <w:r w:rsidR="00E90882" w:rsidRPr="00E90882">
        <w:rPr>
          <w:rFonts w:ascii="Times New Roman" w:hAnsi="Times New Roman"/>
          <w:sz w:val="24"/>
        </w:rPr>
        <w:t>bjednávateľa takého subdodávateľa nepoužiť na poskytnutie žiadnej časti plnenia. Ak Zhotov</w:t>
      </w:r>
      <w:r w:rsidR="00AE77F6">
        <w:rPr>
          <w:rFonts w:ascii="Times New Roman" w:hAnsi="Times New Roman"/>
          <w:sz w:val="24"/>
        </w:rPr>
        <w:t>iteľ tento záväzok nedodrží je z</w:t>
      </w:r>
      <w:r w:rsidR="00E90882" w:rsidRPr="00E90882">
        <w:rPr>
          <w:rFonts w:ascii="Times New Roman" w:hAnsi="Times New Roman"/>
          <w:sz w:val="24"/>
        </w:rPr>
        <w:t xml:space="preserve">hotoviteľ povinný zaplatiť </w:t>
      </w:r>
      <w:r w:rsidR="00AE77F6" w:rsidRPr="00AE77F6">
        <w:rPr>
          <w:rFonts w:ascii="Times New Roman" w:hAnsi="Times New Roman"/>
          <w:sz w:val="24"/>
        </w:rPr>
        <w:t>o</w:t>
      </w:r>
      <w:r w:rsidR="00E90882" w:rsidRPr="00AE77F6">
        <w:rPr>
          <w:rFonts w:ascii="Times New Roman" w:hAnsi="Times New Roman"/>
          <w:sz w:val="24"/>
        </w:rPr>
        <w:t>bjednávateľovi  zmluvnú pokutu vo výške 2.000</w:t>
      </w:r>
      <w:r w:rsidR="00AE77F6" w:rsidRPr="00AE77F6">
        <w:rPr>
          <w:rFonts w:ascii="Times New Roman" w:hAnsi="Times New Roman"/>
          <w:sz w:val="24"/>
        </w:rPr>
        <w:t xml:space="preserve"> EUR (dvetisíc eur) za každého o</w:t>
      </w:r>
      <w:r w:rsidR="00E90882" w:rsidRPr="00AE77F6">
        <w:rPr>
          <w:rFonts w:ascii="Times New Roman" w:hAnsi="Times New Roman"/>
          <w:sz w:val="24"/>
        </w:rPr>
        <w:t xml:space="preserve">bjednávateľom neschváleného subdodávateľa, pričom </w:t>
      </w:r>
      <w:r w:rsidR="00AE77F6" w:rsidRPr="00AE77F6">
        <w:rPr>
          <w:rFonts w:ascii="Times New Roman" w:hAnsi="Times New Roman"/>
          <w:sz w:val="24"/>
        </w:rPr>
        <w:t>o</w:t>
      </w:r>
      <w:r w:rsidR="00E90882" w:rsidRPr="00AE77F6">
        <w:rPr>
          <w:rFonts w:ascii="Times New Roman" w:hAnsi="Times New Roman"/>
          <w:sz w:val="24"/>
        </w:rPr>
        <w:t>bjednávateľ je taktiež oprávnený od tejto Zmluvy odstúpiť</w:t>
      </w:r>
      <w:r w:rsidR="00AE77F6">
        <w:rPr>
          <w:rFonts w:ascii="Times New Roman" w:hAnsi="Times New Roman"/>
          <w:sz w:val="24"/>
        </w:rPr>
        <w:t>.</w:t>
      </w:r>
    </w:p>
    <w:p w14:paraId="18D97DDD" w14:textId="77777777" w:rsidR="00244060" w:rsidRDefault="00244060" w:rsidP="00BA7C0B">
      <w:pPr>
        <w:jc w:val="both"/>
        <w:rPr>
          <w:rFonts w:ascii="Times New Roman" w:hAnsi="Times New Roman"/>
          <w:sz w:val="24"/>
        </w:rPr>
      </w:pPr>
    </w:p>
    <w:p w14:paraId="6ABE4AA5" w14:textId="185A07E9" w:rsidR="00E53664" w:rsidRPr="000A77C9" w:rsidRDefault="0005072F" w:rsidP="00BA7C0B">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w:t>
      </w:r>
      <w:r w:rsidR="00796275">
        <w:rPr>
          <w:rFonts w:ascii="Times New Roman" w:hAnsi="Times New Roman"/>
          <w:sz w:val="24"/>
        </w:rPr>
        <w:t>5</w:t>
      </w:r>
      <w:r w:rsidR="00E53664" w:rsidRPr="000A77C9">
        <w:rPr>
          <w:rFonts w:ascii="Times New Roman" w:hAnsi="Times New Roman"/>
          <w:sz w:val="24"/>
        </w:rPr>
        <w:t xml:space="preserve"> Na zmeny tejto zmluvy sa primerane aplikujú </w:t>
      </w:r>
      <w:proofErr w:type="spellStart"/>
      <w:r w:rsidR="00E53664" w:rsidRPr="000A77C9">
        <w:rPr>
          <w:rFonts w:ascii="Times New Roman" w:hAnsi="Times New Roman"/>
          <w:sz w:val="24"/>
        </w:rPr>
        <w:t>ust</w:t>
      </w:r>
      <w:proofErr w:type="spellEnd"/>
      <w:r w:rsidR="00E53664" w:rsidRPr="000A77C9">
        <w:rPr>
          <w:rFonts w:ascii="Times New Roman" w:hAnsi="Times New Roman"/>
          <w:sz w:val="24"/>
        </w:rPr>
        <w:t>. §</w:t>
      </w:r>
      <w:r w:rsidR="00244060">
        <w:rPr>
          <w:rFonts w:ascii="Times New Roman" w:hAnsi="Times New Roman"/>
          <w:sz w:val="24"/>
        </w:rPr>
        <w:t xml:space="preserve"> </w:t>
      </w:r>
      <w:r w:rsidR="00E53664" w:rsidRPr="000A77C9">
        <w:rPr>
          <w:rFonts w:ascii="Times New Roman" w:hAnsi="Times New Roman"/>
          <w:sz w:val="24"/>
        </w:rPr>
        <w:t xml:space="preserve">18 zákona o verejnom obstarávaní. </w:t>
      </w:r>
    </w:p>
    <w:p w14:paraId="21428119" w14:textId="77777777" w:rsidR="00244060" w:rsidRDefault="00244060" w:rsidP="00BA7C0B">
      <w:pPr>
        <w:jc w:val="both"/>
        <w:rPr>
          <w:rFonts w:ascii="Times New Roman" w:hAnsi="Times New Roman"/>
          <w:sz w:val="24"/>
        </w:rPr>
      </w:pPr>
    </w:p>
    <w:p w14:paraId="0F5F57CE" w14:textId="4310F360" w:rsidR="00E53664" w:rsidRPr="000A77C9" w:rsidRDefault="0005072F" w:rsidP="00BA7C0B">
      <w:pPr>
        <w:jc w:val="both"/>
        <w:rPr>
          <w:rFonts w:ascii="Times New Roman" w:hAnsi="Times New Roman"/>
          <w:sz w:val="24"/>
        </w:rPr>
      </w:pPr>
      <w:r>
        <w:rPr>
          <w:rFonts w:ascii="Times New Roman" w:hAnsi="Times New Roman"/>
          <w:sz w:val="24"/>
        </w:rPr>
        <w:t>10</w:t>
      </w:r>
      <w:r w:rsidR="00796275">
        <w:rPr>
          <w:rFonts w:ascii="Times New Roman" w:hAnsi="Times New Roman"/>
          <w:sz w:val="24"/>
        </w:rPr>
        <w:t>.6</w:t>
      </w:r>
      <w:r w:rsidR="00E53664" w:rsidRPr="000A77C9">
        <w:rPr>
          <w:rFonts w:ascii="Times New Roman" w:hAnsi="Times New Roman"/>
          <w:sz w:val="24"/>
        </w:rPr>
        <w:t xml:space="preserve"> Práva a povinnosti zmluvných strán, ktoré nie sú touto zmluvou výslovne upravené, sa riadia príslušnými ustanoveniami Obchodného zákonníka a ostatných právnych predpisov.</w:t>
      </w:r>
    </w:p>
    <w:p w14:paraId="57B82465" w14:textId="77777777" w:rsidR="00244060" w:rsidRDefault="00244060" w:rsidP="00BA7C0B">
      <w:pPr>
        <w:jc w:val="both"/>
        <w:rPr>
          <w:rFonts w:ascii="Times New Roman" w:hAnsi="Times New Roman"/>
          <w:sz w:val="24"/>
        </w:rPr>
      </w:pPr>
    </w:p>
    <w:p w14:paraId="4E591720" w14:textId="7610505B" w:rsidR="00E53664" w:rsidRPr="000A77C9" w:rsidRDefault="0005072F" w:rsidP="00BA7C0B">
      <w:pPr>
        <w:jc w:val="both"/>
        <w:rPr>
          <w:rFonts w:ascii="Times New Roman" w:hAnsi="Times New Roman"/>
          <w:sz w:val="24"/>
        </w:rPr>
      </w:pPr>
      <w:r>
        <w:rPr>
          <w:rFonts w:ascii="Times New Roman" w:hAnsi="Times New Roman"/>
          <w:sz w:val="24"/>
        </w:rPr>
        <w:t>10</w:t>
      </w:r>
      <w:r w:rsidR="00796275">
        <w:rPr>
          <w:rFonts w:ascii="Times New Roman" w:hAnsi="Times New Roman"/>
          <w:sz w:val="24"/>
        </w:rPr>
        <w:t>.7</w:t>
      </w:r>
      <w:r w:rsidR="00E53664" w:rsidRPr="000A77C9">
        <w:rPr>
          <w:rFonts w:ascii="Times New Roman" w:hAnsi="Times New Roman"/>
          <w:sz w:val="24"/>
        </w:rPr>
        <w:t xml:space="preserve"> Zmluvné strany sa zaväzujú urovnať všetky spory vzniknuté v súvislosti s touto zmluvou predovšetkým mimosúdnou dohodou.</w:t>
      </w:r>
    </w:p>
    <w:p w14:paraId="4AD8F7B2" w14:textId="77777777" w:rsidR="00244060" w:rsidRDefault="00244060" w:rsidP="00BA7C0B">
      <w:pPr>
        <w:jc w:val="both"/>
        <w:rPr>
          <w:rFonts w:ascii="Times New Roman" w:hAnsi="Times New Roman"/>
          <w:sz w:val="24"/>
        </w:rPr>
      </w:pPr>
    </w:p>
    <w:p w14:paraId="00A3560A" w14:textId="558A2CC3" w:rsidR="00E53664" w:rsidRDefault="0005072F" w:rsidP="00BA7C0B">
      <w:pPr>
        <w:jc w:val="both"/>
        <w:rPr>
          <w:rFonts w:ascii="Times New Roman" w:hAnsi="Times New Roman"/>
          <w:sz w:val="24"/>
        </w:rPr>
      </w:pPr>
      <w:r>
        <w:rPr>
          <w:rFonts w:ascii="Times New Roman" w:hAnsi="Times New Roman"/>
          <w:sz w:val="24"/>
        </w:rPr>
        <w:t>10</w:t>
      </w:r>
      <w:r w:rsidR="00796275">
        <w:rPr>
          <w:rFonts w:ascii="Times New Roman" w:hAnsi="Times New Roman"/>
          <w:sz w:val="24"/>
        </w:rPr>
        <w:t>.8</w:t>
      </w:r>
      <w:r w:rsidR="00E53664" w:rsidRPr="000A77C9">
        <w:rPr>
          <w:rFonts w:ascii="Times New Roman" w:hAnsi="Times New Roman"/>
          <w:sz w:val="24"/>
        </w:rPr>
        <w:t xml:space="preserve"> Ak by niektoré ustanovenie tejto zmluvy bolo alebo sa po uzavretí tejto zmluvy stalo neplatným, nebudú tým dotknuté ostatné ustanovenia tejto zmluvy. Zmluvné strany sú povinné bezodkladne neplatné ustanovenie nahradiť novým, zodpovedajúcim hospodárskemu účelu tejto zmluvy, ktorý  zmluvné strany sledovali v čase jej uzatvorenia.</w:t>
      </w:r>
    </w:p>
    <w:p w14:paraId="1528601A" w14:textId="77777777" w:rsidR="00244060" w:rsidRPr="000A77C9" w:rsidRDefault="00244060" w:rsidP="00BA7C0B">
      <w:pPr>
        <w:jc w:val="both"/>
        <w:rPr>
          <w:rFonts w:ascii="Times New Roman" w:hAnsi="Times New Roman"/>
          <w:sz w:val="24"/>
        </w:rPr>
      </w:pPr>
    </w:p>
    <w:p w14:paraId="48FB8E34" w14:textId="613D6304" w:rsidR="006B7638" w:rsidRPr="006B7638" w:rsidRDefault="0005072F" w:rsidP="00BA7C0B">
      <w:pPr>
        <w:jc w:val="both"/>
        <w:rPr>
          <w:rFonts w:ascii="Times New Roman" w:hAnsi="Times New Roman"/>
          <w:b/>
          <w:sz w:val="24"/>
        </w:rPr>
      </w:pPr>
      <w:r>
        <w:rPr>
          <w:rFonts w:ascii="Times New Roman" w:hAnsi="Times New Roman"/>
          <w:sz w:val="24"/>
        </w:rPr>
        <w:t>10</w:t>
      </w:r>
      <w:r w:rsidR="00E53664" w:rsidRPr="00BF51ED">
        <w:rPr>
          <w:rFonts w:ascii="Times New Roman" w:hAnsi="Times New Roman"/>
          <w:sz w:val="24"/>
        </w:rPr>
        <w:t>.</w:t>
      </w:r>
      <w:r w:rsidR="00796275" w:rsidRPr="00BF51ED">
        <w:rPr>
          <w:rFonts w:ascii="Times New Roman" w:hAnsi="Times New Roman"/>
          <w:sz w:val="24"/>
        </w:rPr>
        <w:t>9</w:t>
      </w:r>
      <w:r w:rsidR="00E53664" w:rsidRPr="00BF51ED">
        <w:rPr>
          <w:rFonts w:ascii="Times New Roman" w:hAnsi="Times New Roman"/>
          <w:sz w:val="24"/>
        </w:rPr>
        <w:t xml:space="preserve"> </w:t>
      </w:r>
      <w:r w:rsidR="00BF51ED" w:rsidRPr="00BF51ED">
        <w:rPr>
          <w:rFonts w:ascii="Times New Roman" w:hAnsi="Times New Roman"/>
          <w:sz w:val="24"/>
        </w:rPr>
        <w:t>Táto zmluva nadobúda platnosť dňom jej uzavretia a v zmysle § 47a ods. 1 Občianskeho zákonníka   v znení neskorších predpisov nadobúda účinnosť dňom nasledujúcim po dni jej zverejnenia v Centrálnom registri zmlúv, ktorý je informačným systémom verejnej správy vedeným Úradom vlády SR v elektronickej podobe (ďalej len „CRZ“).</w:t>
      </w:r>
    </w:p>
    <w:p w14:paraId="758B2E2D" w14:textId="77777777" w:rsidR="00E53664" w:rsidRDefault="00E53664" w:rsidP="00BA7C0B">
      <w:pPr>
        <w:jc w:val="both"/>
        <w:rPr>
          <w:rFonts w:ascii="Times New Roman" w:hAnsi="Times New Roman"/>
          <w:sz w:val="24"/>
        </w:rPr>
      </w:pPr>
    </w:p>
    <w:p w14:paraId="77776F3A" w14:textId="422CF34E" w:rsidR="00244060" w:rsidRDefault="0005072F" w:rsidP="00BA7C0B">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w:t>
      </w:r>
      <w:r w:rsidR="00796275">
        <w:rPr>
          <w:rFonts w:ascii="Times New Roman" w:hAnsi="Times New Roman"/>
          <w:sz w:val="24"/>
        </w:rPr>
        <w:t>1</w:t>
      </w:r>
      <w:r w:rsidR="00AE77F6">
        <w:rPr>
          <w:rFonts w:ascii="Times New Roman" w:hAnsi="Times New Roman"/>
          <w:sz w:val="24"/>
        </w:rPr>
        <w:t>0</w:t>
      </w:r>
      <w:r w:rsidR="00E53664" w:rsidRPr="000A77C9">
        <w:rPr>
          <w:rFonts w:ascii="Times New Roman" w:hAnsi="Times New Roman"/>
          <w:sz w:val="24"/>
        </w:rPr>
        <w:t xml:space="preserve"> </w:t>
      </w:r>
      <w:r w:rsidR="00FB35CD" w:rsidRPr="00FB35CD">
        <w:rPr>
          <w:rFonts w:ascii="Times New Roman" w:hAnsi="Times New Roman"/>
          <w:sz w:val="24"/>
        </w:rPr>
        <w:t xml:space="preserve">Táto zmluva je vyhotovená v </w:t>
      </w:r>
      <w:r w:rsidR="00AE77F6">
        <w:rPr>
          <w:rFonts w:ascii="Times New Roman" w:hAnsi="Times New Roman"/>
          <w:sz w:val="24"/>
        </w:rPr>
        <w:t>štyroch rovnopisoch, z ktorých 2 (dva) si ponechá objednávateľ a 2 (dva)</w:t>
      </w:r>
      <w:r w:rsidR="00FB35CD" w:rsidRPr="00FB35CD">
        <w:rPr>
          <w:rFonts w:ascii="Times New Roman" w:hAnsi="Times New Roman"/>
          <w:sz w:val="24"/>
        </w:rPr>
        <w:t xml:space="preserve"> zhotoviteľ.</w:t>
      </w:r>
    </w:p>
    <w:p w14:paraId="3BF30014" w14:textId="77777777" w:rsidR="00FB35CD" w:rsidRDefault="00FB35CD" w:rsidP="00BA7C0B">
      <w:pPr>
        <w:jc w:val="both"/>
        <w:rPr>
          <w:rFonts w:ascii="Times New Roman" w:hAnsi="Times New Roman"/>
          <w:sz w:val="24"/>
        </w:rPr>
      </w:pPr>
    </w:p>
    <w:p w14:paraId="7456CA6A" w14:textId="29965B95" w:rsidR="00E53664" w:rsidRPr="000A77C9" w:rsidRDefault="00C108EE" w:rsidP="00BA7C0B">
      <w:pPr>
        <w:jc w:val="both"/>
        <w:rPr>
          <w:rFonts w:ascii="Times New Roman" w:hAnsi="Times New Roman"/>
          <w:sz w:val="24"/>
        </w:rPr>
      </w:pPr>
      <w:r>
        <w:rPr>
          <w:rFonts w:ascii="Times New Roman" w:hAnsi="Times New Roman"/>
          <w:sz w:val="24"/>
        </w:rPr>
        <w:t>10</w:t>
      </w:r>
      <w:r w:rsidR="00E53664" w:rsidRPr="000A77C9">
        <w:rPr>
          <w:rFonts w:ascii="Times New Roman" w:hAnsi="Times New Roman"/>
          <w:sz w:val="24"/>
        </w:rPr>
        <w:t>.1</w:t>
      </w:r>
      <w:r>
        <w:rPr>
          <w:rFonts w:ascii="Times New Roman" w:hAnsi="Times New Roman"/>
          <w:sz w:val="24"/>
        </w:rPr>
        <w:t>1</w:t>
      </w:r>
      <w:r w:rsidR="00E53664" w:rsidRPr="000A77C9">
        <w:rPr>
          <w:rFonts w:ascii="Times New Roman" w:hAnsi="Times New Roman"/>
          <w:sz w:val="24"/>
        </w:rPr>
        <w:t xml:space="preserve"> </w:t>
      </w:r>
      <w:r w:rsidR="00244060" w:rsidRPr="00244060">
        <w:rPr>
          <w:rFonts w:ascii="Times New Roman" w:hAnsi="Times New Roman"/>
          <w:sz w:val="24"/>
        </w:rPr>
        <w:t>Zmluvné strany potvrdzujú, že zmluva vrátane jej platných príloh je zrozumiteľná, nebola uzavretá v tiesni, že si ju pred podpisom prečítali a porozumeli jej obsahu, na dôkaz čoho zmluvu vlastnoručne podpísali.</w:t>
      </w:r>
    </w:p>
    <w:p w14:paraId="40A04BD4" w14:textId="77777777" w:rsidR="00244060" w:rsidRDefault="00244060" w:rsidP="00BA7C0B">
      <w:pPr>
        <w:jc w:val="both"/>
        <w:rPr>
          <w:rFonts w:ascii="Times New Roman" w:hAnsi="Times New Roman"/>
          <w:sz w:val="24"/>
        </w:rPr>
      </w:pPr>
    </w:p>
    <w:p w14:paraId="6089DFA7" w14:textId="77777777" w:rsidR="00E53664" w:rsidRPr="000A77C9" w:rsidRDefault="00E53664" w:rsidP="00D132FC">
      <w:pPr>
        <w:jc w:val="both"/>
        <w:rPr>
          <w:rFonts w:ascii="Times New Roman" w:hAnsi="Times New Roman"/>
          <w:sz w:val="24"/>
        </w:rPr>
      </w:pPr>
      <w:r w:rsidRPr="000A77C9">
        <w:rPr>
          <w:rFonts w:ascii="Times New Roman" w:hAnsi="Times New Roman"/>
          <w:sz w:val="24"/>
        </w:rPr>
        <w:t xml:space="preserve">Neoddeliteľnou súčasťou tejto zmluvy je: </w:t>
      </w:r>
    </w:p>
    <w:p w14:paraId="2455E921" w14:textId="77777777" w:rsidR="00E53664" w:rsidRPr="0037377B" w:rsidRDefault="0041103B" w:rsidP="00D132FC">
      <w:pPr>
        <w:jc w:val="both"/>
        <w:rPr>
          <w:rFonts w:ascii="Times New Roman" w:hAnsi="Times New Roman"/>
          <w:b/>
          <w:sz w:val="24"/>
        </w:rPr>
      </w:pPr>
      <w:r w:rsidRPr="0037377B">
        <w:rPr>
          <w:rFonts w:ascii="Times New Roman" w:hAnsi="Times New Roman"/>
          <w:b/>
          <w:sz w:val="24"/>
        </w:rPr>
        <w:t>Príloha č. 1:</w:t>
      </w:r>
      <w:r w:rsidR="00E53664" w:rsidRPr="0037377B">
        <w:rPr>
          <w:rFonts w:ascii="Times New Roman" w:hAnsi="Times New Roman"/>
          <w:b/>
          <w:sz w:val="24"/>
        </w:rPr>
        <w:t xml:space="preserve"> </w:t>
      </w:r>
      <w:r w:rsidR="00244060" w:rsidRPr="0037377B">
        <w:rPr>
          <w:rFonts w:ascii="Times New Roman" w:hAnsi="Times New Roman"/>
          <w:b/>
          <w:sz w:val="24"/>
        </w:rPr>
        <w:t xml:space="preserve">Technické </w:t>
      </w:r>
      <w:r w:rsidR="00EE1FD4">
        <w:rPr>
          <w:rFonts w:ascii="Times New Roman" w:hAnsi="Times New Roman"/>
          <w:b/>
          <w:sz w:val="24"/>
        </w:rPr>
        <w:t xml:space="preserve">požiadavky </w:t>
      </w:r>
      <w:r w:rsidR="00AE77F6">
        <w:rPr>
          <w:rFonts w:ascii="Times New Roman" w:hAnsi="Times New Roman"/>
          <w:b/>
          <w:sz w:val="24"/>
        </w:rPr>
        <w:t>predmetu zmluvy</w:t>
      </w:r>
    </w:p>
    <w:p w14:paraId="0EDD5A34" w14:textId="77777777" w:rsidR="00244060" w:rsidRPr="0037377B" w:rsidRDefault="00445775" w:rsidP="00D132FC">
      <w:pPr>
        <w:jc w:val="both"/>
        <w:rPr>
          <w:rFonts w:ascii="Times New Roman" w:hAnsi="Times New Roman"/>
          <w:b/>
          <w:sz w:val="24"/>
        </w:rPr>
      </w:pPr>
      <w:r w:rsidRPr="0037377B">
        <w:rPr>
          <w:rFonts w:ascii="Times New Roman" w:hAnsi="Times New Roman"/>
          <w:b/>
          <w:sz w:val="24"/>
        </w:rPr>
        <w:t xml:space="preserve">Príloha č. </w:t>
      </w:r>
      <w:r w:rsidR="00EE1FD4">
        <w:rPr>
          <w:rFonts w:ascii="Times New Roman" w:hAnsi="Times New Roman"/>
          <w:b/>
          <w:sz w:val="24"/>
        </w:rPr>
        <w:t>2</w:t>
      </w:r>
      <w:r w:rsidRPr="0037377B">
        <w:rPr>
          <w:rFonts w:ascii="Times New Roman" w:hAnsi="Times New Roman"/>
          <w:b/>
          <w:sz w:val="24"/>
        </w:rPr>
        <w:t>: Zoznam subdodávateľov</w:t>
      </w:r>
    </w:p>
    <w:p w14:paraId="5CDA2DBE" w14:textId="77777777" w:rsidR="00244060" w:rsidRDefault="00244060" w:rsidP="00D132FC">
      <w:pPr>
        <w:jc w:val="both"/>
        <w:rPr>
          <w:rFonts w:ascii="Times New Roman" w:hAnsi="Times New Roman"/>
          <w:sz w:val="24"/>
        </w:rPr>
      </w:pPr>
    </w:p>
    <w:p w14:paraId="3919BC59" w14:textId="77777777" w:rsidR="00244060" w:rsidRDefault="00244060" w:rsidP="00D132FC">
      <w:pPr>
        <w:jc w:val="both"/>
        <w:rPr>
          <w:rFonts w:ascii="Times New Roman" w:hAnsi="Times New Roman"/>
          <w:sz w:val="24"/>
        </w:rPr>
      </w:pPr>
    </w:p>
    <w:p w14:paraId="2B5B7282" w14:textId="77777777" w:rsidR="00FB35CD" w:rsidRPr="00AE77F6" w:rsidRDefault="00FB35CD" w:rsidP="00FB35CD">
      <w:pPr>
        <w:jc w:val="both"/>
      </w:pPr>
      <w:r w:rsidRPr="00AE77F6">
        <w:tab/>
      </w:r>
      <w:r w:rsidRPr="00AE77F6">
        <w:tab/>
      </w:r>
      <w:r w:rsidRPr="00AE77F6">
        <w:tab/>
      </w:r>
    </w:p>
    <w:p w14:paraId="6E44A656" w14:textId="77777777" w:rsidR="00FB35CD" w:rsidRPr="00AE77F6" w:rsidRDefault="00FB35CD" w:rsidP="00FB35CD">
      <w:pPr>
        <w:jc w:val="both"/>
      </w:pPr>
      <w:r w:rsidRPr="00AE77F6">
        <w:lastRenderedPageBreak/>
        <w:t>V</w:t>
      </w:r>
      <w:r w:rsidR="00AE77F6" w:rsidRPr="00AE77F6">
        <w:t xml:space="preserve"> Nových Zámkoch</w:t>
      </w:r>
      <w:r w:rsidR="00BF51ED">
        <w:t>, dňa .............</w:t>
      </w:r>
      <w:r w:rsidR="00BF51ED">
        <w:tab/>
      </w:r>
      <w:r w:rsidR="00BF51ED">
        <w:tab/>
      </w:r>
      <w:r w:rsidR="00BF51ED">
        <w:tab/>
      </w:r>
      <w:r w:rsidRPr="00AE77F6">
        <w:t>V*........................., dňa* .............</w:t>
      </w:r>
    </w:p>
    <w:p w14:paraId="5AAE2B86" w14:textId="77777777" w:rsidR="00FB35CD" w:rsidRPr="00AE77F6" w:rsidRDefault="00FB35CD" w:rsidP="00FB35CD">
      <w:pPr>
        <w:jc w:val="both"/>
      </w:pPr>
    </w:p>
    <w:p w14:paraId="66C89E4D" w14:textId="77777777" w:rsidR="00FB35CD" w:rsidRPr="00AE77F6" w:rsidRDefault="00FB35CD" w:rsidP="00FB35CD">
      <w:pPr>
        <w:jc w:val="both"/>
      </w:pPr>
    </w:p>
    <w:p w14:paraId="396DDC05" w14:textId="7CDBC29F" w:rsidR="00FB35CD" w:rsidRPr="00AE77F6" w:rsidRDefault="00FB35CD" w:rsidP="00FB35CD">
      <w:r w:rsidRPr="00AE77F6">
        <w:t xml:space="preserve">Za </w:t>
      </w:r>
      <w:r w:rsidR="00BF1728">
        <w:t>o</w:t>
      </w:r>
      <w:r w:rsidRPr="00AE77F6">
        <w:t>bjednávateľa:</w:t>
      </w:r>
      <w:r w:rsidRPr="00AE77F6">
        <w:tab/>
      </w:r>
      <w:r w:rsidRPr="00AE77F6">
        <w:tab/>
      </w:r>
      <w:r w:rsidRPr="00AE77F6">
        <w:tab/>
      </w:r>
      <w:r w:rsidRPr="00AE77F6">
        <w:tab/>
        <w:t xml:space="preserve"> </w:t>
      </w:r>
      <w:r w:rsidRPr="00AE77F6">
        <w:tab/>
        <w:t xml:space="preserve">Za </w:t>
      </w:r>
      <w:r w:rsidR="00BF1728">
        <w:t>z</w:t>
      </w:r>
      <w:r w:rsidR="00AE77F6">
        <w:t>hotoviteľa</w:t>
      </w:r>
      <w:r w:rsidRPr="00AE77F6">
        <w:t>:</w:t>
      </w:r>
    </w:p>
    <w:p w14:paraId="469E82CF" w14:textId="77777777" w:rsidR="00FB35CD" w:rsidRPr="00AE77F6" w:rsidRDefault="00FB35CD" w:rsidP="00FB35CD"/>
    <w:p w14:paraId="4A0D149E" w14:textId="77777777" w:rsidR="00FB35CD" w:rsidRPr="00E90882" w:rsidRDefault="00FB35CD" w:rsidP="00FB35CD">
      <w:pPr>
        <w:rPr>
          <w:highlight w:val="yellow"/>
        </w:rPr>
      </w:pPr>
    </w:p>
    <w:p w14:paraId="72DCCDEF" w14:textId="77777777" w:rsidR="00FB35CD" w:rsidRPr="00BF51ED" w:rsidRDefault="00FB35CD" w:rsidP="00FB35CD">
      <w:pPr>
        <w:ind w:left="10" w:right="3" w:hanging="10"/>
        <w:rPr>
          <w:i/>
        </w:rPr>
      </w:pPr>
      <w:r w:rsidRPr="00BF51ED">
        <w:rPr>
          <w:i/>
        </w:rPr>
        <w:t xml:space="preserve">_________________________ </w:t>
      </w:r>
      <w:r w:rsidRPr="00BF51ED">
        <w:rPr>
          <w:i/>
        </w:rPr>
        <w:tab/>
      </w:r>
      <w:r w:rsidRPr="00BF51ED">
        <w:rPr>
          <w:i/>
        </w:rPr>
        <w:tab/>
      </w:r>
      <w:r w:rsidRPr="00BF51ED">
        <w:rPr>
          <w:i/>
        </w:rPr>
        <w:tab/>
        <w:t>_____________________________</w:t>
      </w:r>
    </w:p>
    <w:p w14:paraId="1BD5302E" w14:textId="314448A6" w:rsidR="00BF51ED" w:rsidRPr="00BF51ED" w:rsidRDefault="00A27494" w:rsidP="00FB35CD">
      <w:pPr>
        <w:ind w:left="4950" w:hanging="4950"/>
        <w:rPr>
          <w:i/>
        </w:rPr>
      </w:pPr>
      <w:r>
        <w:rPr>
          <w:rFonts w:cstheme="minorHAnsi"/>
        </w:rPr>
        <w:t>MUDr. Karol Hajnovič</w:t>
      </w:r>
      <w:r w:rsidR="00BF51ED" w:rsidRPr="00BF51ED">
        <w:rPr>
          <w:rFonts w:cstheme="minorHAnsi"/>
        </w:rPr>
        <w:t xml:space="preserve"> – riaditeľ</w:t>
      </w:r>
      <w:r w:rsidR="00FB35CD" w:rsidRPr="00BF51ED">
        <w:rPr>
          <w:rFonts w:cstheme="minorHAnsi"/>
        </w:rPr>
        <w:tab/>
      </w:r>
      <w:r w:rsidR="00FB35CD" w:rsidRPr="00BF51ED">
        <w:rPr>
          <w:i/>
        </w:rPr>
        <w:t xml:space="preserve">(*titul, meno, priezvisko štatutárneho </w:t>
      </w:r>
    </w:p>
    <w:p w14:paraId="5CA60CFB" w14:textId="77777777" w:rsidR="00FB35CD" w:rsidRPr="00BF51ED" w:rsidRDefault="00BF51ED" w:rsidP="00FB35CD">
      <w:pPr>
        <w:ind w:left="4950" w:hanging="4950"/>
        <w:rPr>
          <w:i/>
        </w:rPr>
      </w:pPr>
      <w:r w:rsidRPr="00BF51ED">
        <w:rPr>
          <w:i/>
        </w:rPr>
        <w:t xml:space="preserve">Fakultnej nemocnice s poliklinikou Nové Zámky      </w:t>
      </w:r>
      <w:r w:rsidR="00FB35CD" w:rsidRPr="00BF51ED">
        <w:rPr>
          <w:i/>
        </w:rPr>
        <w:t>orgánu)</w:t>
      </w:r>
    </w:p>
    <w:p w14:paraId="694CE2D5" w14:textId="77777777" w:rsidR="00BF51ED" w:rsidRPr="00E90882" w:rsidRDefault="00BF51ED" w:rsidP="00FB35CD">
      <w:pPr>
        <w:ind w:left="4950" w:hanging="4950"/>
        <w:rPr>
          <w:rFonts w:cstheme="minorHAnsi"/>
          <w:highlight w:val="yellow"/>
        </w:rPr>
      </w:pPr>
    </w:p>
    <w:p w14:paraId="45A6E390" w14:textId="2A1C57DA" w:rsidR="00074985" w:rsidDel="00EC33EB" w:rsidRDefault="00FB35CD" w:rsidP="00FB35CD">
      <w:pPr>
        <w:jc w:val="both"/>
        <w:rPr>
          <w:del w:id="35" w:author="Obstaravanie" w:date="2023-01-17T10:02:00Z"/>
          <w:i/>
        </w:rPr>
      </w:pPr>
      <w:r>
        <w:rPr>
          <w:i/>
        </w:rPr>
        <w:tab/>
      </w:r>
    </w:p>
    <w:p w14:paraId="2E74F184" w14:textId="4B72B91D" w:rsidR="00074985" w:rsidDel="00EC33EB" w:rsidRDefault="00074985" w:rsidP="00FB35CD">
      <w:pPr>
        <w:jc w:val="both"/>
        <w:rPr>
          <w:del w:id="36" w:author="Obstaravanie" w:date="2023-01-17T10:02:00Z"/>
          <w:i/>
        </w:rPr>
      </w:pPr>
    </w:p>
    <w:p w14:paraId="57622580" w14:textId="536B51B9" w:rsidR="00074985" w:rsidDel="00EC33EB" w:rsidRDefault="00074985" w:rsidP="00074985">
      <w:pPr>
        <w:rPr>
          <w:del w:id="37" w:author="Obstaravanie" w:date="2023-01-17T10:02:00Z"/>
          <w:rFonts w:cs="Arial"/>
          <w:b/>
        </w:rPr>
      </w:pPr>
    </w:p>
    <w:p w14:paraId="3BFAF23E" w14:textId="330293AB" w:rsidR="00C108EE" w:rsidDel="00EC33EB" w:rsidRDefault="00C108EE" w:rsidP="00074985">
      <w:pPr>
        <w:rPr>
          <w:del w:id="38" w:author="Obstaravanie" w:date="2023-01-17T10:02:00Z"/>
          <w:rFonts w:cs="Arial"/>
          <w:b/>
        </w:rPr>
      </w:pPr>
    </w:p>
    <w:p w14:paraId="2466CC06" w14:textId="203E6889" w:rsidR="00C108EE" w:rsidDel="00EC33EB" w:rsidRDefault="00C108EE" w:rsidP="00074985">
      <w:pPr>
        <w:rPr>
          <w:del w:id="39" w:author="Obstaravanie" w:date="2023-01-17T10:02:00Z"/>
          <w:rFonts w:cs="Arial"/>
          <w:b/>
        </w:rPr>
      </w:pPr>
    </w:p>
    <w:p w14:paraId="21835B2E" w14:textId="47567B9A" w:rsidR="00C108EE" w:rsidDel="00EC33EB" w:rsidRDefault="00C108EE" w:rsidP="00074985">
      <w:pPr>
        <w:rPr>
          <w:del w:id="40" w:author="Obstaravanie" w:date="2023-01-17T10:02:00Z"/>
          <w:rFonts w:cs="Arial"/>
          <w:b/>
        </w:rPr>
      </w:pPr>
    </w:p>
    <w:p w14:paraId="0A63FEFB" w14:textId="5C952E5E" w:rsidR="00C108EE" w:rsidDel="00EC33EB" w:rsidRDefault="00C108EE" w:rsidP="00074985">
      <w:pPr>
        <w:rPr>
          <w:del w:id="41" w:author="Obstaravanie" w:date="2023-01-17T10:02:00Z"/>
          <w:rFonts w:cs="Arial"/>
          <w:b/>
        </w:rPr>
      </w:pPr>
    </w:p>
    <w:p w14:paraId="73BFA742" w14:textId="0D4D8B07" w:rsidR="00C108EE" w:rsidDel="00EC33EB" w:rsidRDefault="00C108EE" w:rsidP="00074985">
      <w:pPr>
        <w:rPr>
          <w:del w:id="42" w:author="Obstaravanie" w:date="2023-01-17T10:02:00Z"/>
          <w:rFonts w:cs="Arial"/>
          <w:b/>
        </w:rPr>
      </w:pPr>
    </w:p>
    <w:p w14:paraId="6B458374" w14:textId="51B62B95" w:rsidR="00074985" w:rsidDel="00EC33EB" w:rsidRDefault="00074985" w:rsidP="00074985">
      <w:pPr>
        <w:rPr>
          <w:del w:id="43" w:author="Obstaravanie" w:date="2023-01-17T10:02:00Z"/>
          <w:rFonts w:cs="Arial"/>
          <w:b/>
        </w:rPr>
      </w:pPr>
    </w:p>
    <w:p w14:paraId="64D0DED1" w14:textId="18CAC375" w:rsidR="00074985" w:rsidDel="00EC33EB" w:rsidRDefault="00074985" w:rsidP="00074985">
      <w:pPr>
        <w:rPr>
          <w:del w:id="44" w:author="Obstaravanie" w:date="2023-01-17T10:02:00Z"/>
          <w:rFonts w:cs="Arial"/>
          <w:b/>
        </w:rPr>
      </w:pPr>
    </w:p>
    <w:p w14:paraId="3C00E47F" w14:textId="44EA0EF0" w:rsidR="00074985" w:rsidDel="00EC33EB" w:rsidRDefault="00074985" w:rsidP="00074985">
      <w:pPr>
        <w:rPr>
          <w:del w:id="45" w:author="Obstaravanie" w:date="2023-01-17T10:02:00Z"/>
          <w:rFonts w:cs="Arial"/>
          <w:b/>
        </w:rPr>
      </w:pPr>
    </w:p>
    <w:p w14:paraId="094ABD8C" w14:textId="39B9026C" w:rsidR="00074985" w:rsidDel="00EC33EB" w:rsidRDefault="00074985" w:rsidP="00074985">
      <w:pPr>
        <w:rPr>
          <w:del w:id="46" w:author="Obstaravanie" w:date="2023-01-17T10:02:00Z"/>
          <w:rFonts w:cs="Arial"/>
          <w:b/>
        </w:rPr>
      </w:pPr>
    </w:p>
    <w:p w14:paraId="13565C6F" w14:textId="45AF8297" w:rsidR="00074985" w:rsidDel="00EC33EB" w:rsidRDefault="00074985" w:rsidP="00074985">
      <w:pPr>
        <w:rPr>
          <w:del w:id="47" w:author="Obstaravanie" w:date="2023-01-17T10:02:00Z"/>
          <w:rFonts w:cs="Arial"/>
          <w:b/>
        </w:rPr>
      </w:pPr>
    </w:p>
    <w:p w14:paraId="7324C71E" w14:textId="77777777" w:rsidR="00074985" w:rsidRPr="00925075" w:rsidRDefault="00074985" w:rsidP="00074985">
      <w:pPr>
        <w:jc w:val="right"/>
        <w:rPr>
          <w:rFonts w:cs="Arial"/>
          <w:b/>
        </w:rPr>
      </w:pPr>
      <w:r w:rsidRPr="00925075">
        <w:rPr>
          <w:rFonts w:cs="Arial"/>
          <w:b/>
        </w:rPr>
        <w:t>Príloha č. 2 Zmluvy: Zoznam subdodávateľov</w:t>
      </w:r>
      <w:r w:rsidRPr="00925075">
        <w:rPr>
          <w:rFonts w:cs="Arial"/>
          <w:b/>
          <w:i/>
        </w:rPr>
        <w:t xml:space="preserve">  </w:t>
      </w:r>
    </w:p>
    <w:p w14:paraId="64F7BDF6" w14:textId="77777777" w:rsidR="00074985" w:rsidRPr="00925075" w:rsidRDefault="00074985" w:rsidP="00074985">
      <w:pPr>
        <w:rPr>
          <w:rFonts w:cs="Arial"/>
          <w:b/>
        </w:rPr>
      </w:pPr>
    </w:p>
    <w:p w14:paraId="0F3F6E25" w14:textId="77777777" w:rsidR="00074985" w:rsidRPr="00925075" w:rsidRDefault="00074985" w:rsidP="00074985">
      <w:pPr>
        <w:keepNext/>
        <w:outlineLvl w:val="1"/>
        <w:rPr>
          <w:rFonts w:cs="Arial"/>
          <w:b/>
        </w:rPr>
      </w:pPr>
    </w:p>
    <w:tbl>
      <w:tblPr>
        <w:tblW w:w="5000" w:type="pct"/>
        <w:tblCellMar>
          <w:left w:w="113" w:type="dxa"/>
          <w:bottom w:w="12" w:type="dxa"/>
          <w:right w:w="67" w:type="dxa"/>
        </w:tblCellMar>
        <w:tblLook w:val="0000" w:firstRow="0" w:lastRow="0" w:firstColumn="0" w:lastColumn="0" w:noHBand="0" w:noVBand="0"/>
      </w:tblPr>
      <w:tblGrid>
        <w:gridCol w:w="2540"/>
        <w:gridCol w:w="1983"/>
        <w:gridCol w:w="1701"/>
        <w:gridCol w:w="2833"/>
      </w:tblGrid>
      <w:tr w:rsidR="00074985" w:rsidRPr="00925075" w14:paraId="79018EAA" w14:textId="77777777" w:rsidTr="00A4260F">
        <w:trPr>
          <w:trHeight w:val="562"/>
        </w:trPr>
        <w:tc>
          <w:tcPr>
            <w:tcW w:w="1402" w:type="pct"/>
            <w:tcBorders>
              <w:top w:val="single" w:sz="8" w:space="0" w:color="000000"/>
              <w:left w:val="single" w:sz="8" w:space="0" w:color="000000"/>
              <w:bottom w:val="double" w:sz="1" w:space="0" w:color="000000"/>
            </w:tcBorders>
          </w:tcPr>
          <w:p w14:paraId="0F714AE0" w14:textId="77777777" w:rsidR="00074985" w:rsidRPr="00925075" w:rsidRDefault="00074985" w:rsidP="00A4260F">
            <w:pPr>
              <w:spacing w:line="252" w:lineRule="auto"/>
              <w:jc w:val="center"/>
              <w:rPr>
                <w:rFonts w:eastAsia="Arial" w:cs="Arial"/>
                <w:b/>
              </w:rPr>
            </w:pPr>
            <w:r w:rsidRPr="00925075">
              <w:rPr>
                <w:rFonts w:eastAsia="Arial" w:cs="Arial"/>
                <w:b/>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14:paraId="08522727" w14:textId="77777777" w:rsidR="00074985" w:rsidRPr="00925075" w:rsidRDefault="00074985" w:rsidP="00A4260F">
            <w:pPr>
              <w:spacing w:line="252" w:lineRule="auto"/>
              <w:jc w:val="center"/>
              <w:rPr>
                <w:rFonts w:eastAsia="Arial" w:cs="Arial"/>
                <w:b/>
              </w:rPr>
            </w:pPr>
            <w:r w:rsidRPr="00925075">
              <w:rPr>
                <w:rFonts w:eastAsia="Arial" w:cs="Arial"/>
                <w:b/>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auto"/>
          </w:tcPr>
          <w:p w14:paraId="52B4CA59" w14:textId="77777777" w:rsidR="00074985" w:rsidRPr="00925075" w:rsidRDefault="00074985" w:rsidP="00A4260F">
            <w:pPr>
              <w:spacing w:line="252" w:lineRule="auto"/>
              <w:jc w:val="center"/>
              <w:rPr>
                <w:rFonts w:eastAsia="Arial" w:cs="Arial"/>
                <w:b/>
              </w:rPr>
            </w:pPr>
            <w:r w:rsidRPr="00925075">
              <w:rPr>
                <w:rFonts w:eastAsia="Arial" w:cs="Arial"/>
                <w:b/>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14:paraId="7CC3A799" w14:textId="77777777" w:rsidR="00074985" w:rsidRPr="00925075" w:rsidRDefault="00074985" w:rsidP="00A4260F">
            <w:pPr>
              <w:spacing w:line="252" w:lineRule="auto"/>
              <w:jc w:val="center"/>
              <w:rPr>
                <w:rFonts w:cs="Arial"/>
                <w:b/>
              </w:rPr>
            </w:pPr>
            <w:r w:rsidRPr="00925075">
              <w:rPr>
                <w:rFonts w:eastAsia="Arial" w:cs="Arial"/>
                <w:b/>
              </w:rPr>
              <w:t xml:space="preserve">% podiel subdodávky na celkových nákladoch </w:t>
            </w:r>
          </w:p>
        </w:tc>
      </w:tr>
      <w:tr w:rsidR="00074985" w:rsidRPr="00925075" w14:paraId="47070AEB" w14:textId="77777777" w:rsidTr="00A4260F">
        <w:trPr>
          <w:trHeight w:val="377"/>
        </w:trPr>
        <w:tc>
          <w:tcPr>
            <w:tcW w:w="1402" w:type="pct"/>
            <w:tcBorders>
              <w:top w:val="double" w:sz="1" w:space="0" w:color="000000"/>
              <w:left w:val="single" w:sz="8" w:space="0" w:color="000000"/>
              <w:bottom w:val="single" w:sz="4" w:space="0" w:color="000000"/>
            </w:tcBorders>
          </w:tcPr>
          <w:p w14:paraId="4BCB1A26" w14:textId="77777777" w:rsidR="00074985" w:rsidRPr="00925075" w:rsidRDefault="00074985" w:rsidP="00A4260F">
            <w:pPr>
              <w:spacing w:line="252" w:lineRule="auto"/>
              <w:ind w:left="10"/>
              <w:jc w:val="center"/>
              <w:rPr>
                <w:rFonts w:cs="Arial"/>
              </w:rPr>
            </w:pPr>
          </w:p>
        </w:tc>
        <w:tc>
          <w:tcPr>
            <w:tcW w:w="1095" w:type="pct"/>
            <w:tcBorders>
              <w:top w:val="double" w:sz="1" w:space="0" w:color="000000"/>
              <w:left w:val="single" w:sz="8" w:space="0" w:color="000000"/>
              <w:bottom w:val="single" w:sz="4" w:space="0" w:color="000000"/>
            </w:tcBorders>
            <w:shd w:val="clear" w:color="auto" w:fill="auto"/>
            <w:vAlign w:val="bottom"/>
          </w:tcPr>
          <w:p w14:paraId="49B71086" w14:textId="77777777" w:rsidR="00074985" w:rsidRPr="00925075" w:rsidRDefault="00074985" w:rsidP="00A4260F">
            <w:pPr>
              <w:spacing w:line="252" w:lineRule="auto"/>
              <w:ind w:left="10"/>
              <w:jc w:val="center"/>
              <w:rPr>
                <w:rFonts w:cs="Arial"/>
              </w:rPr>
            </w:pPr>
          </w:p>
        </w:tc>
        <w:tc>
          <w:tcPr>
            <w:tcW w:w="939" w:type="pct"/>
            <w:tcBorders>
              <w:top w:val="double" w:sz="1" w:space="0" w:color="000000"/>
              <w:left w:val="single" w:sz="4" w:space="0" w:color="000000"/>
              <w:bottom w:val="single" w:sz="4" w:space="0" w:color="000000"/>
            </w:tcBorders>
            <w:shd w:val="clear" w:color="auto" w:fill="auto"/>
            <w:vAlign w:val="bottom"/>
          </w:tcPr>
          <w:p w14:paraId="0F01D407" w14:textId="77777777" w:rsidR="00074985" w:rsidRPr="00925075" w:rsidRDefault="00074985" w:rsidP="00A4260F">
            <w:pPr>
              <w:spacing w:line="252" w:lineRule="auto"/>
              <w:ind w:left="10"/>
              <w:rPr>
                <w:rFonts w:cs="Arial"/>
                <w:color w:val="FF000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14:paraId="542FC0DF" w14:textId="77777777" w:rsidR="00074985" w:rsidRPr="00925075" w:rsidRDefault="00074985" w:rsidP="00A4260F">
            <w:pPr>
              <w:spacing w:line="252" w:lineRule="auto"/>
              <w:ind w:left="10"/>
              <w:jc w:val="center"/>
              <w:rPr>
                <w:rFonts w:cs="Arial"/>
              </w:rPr>
            </w:pPr>
            <w:r w:rsidRPr="00925075">
              <w:rPr>
                <w:rFonts w:eastAsia="Arial" w:cs="Arial"/>
              </w:rPr>
              <w:t xml:space="preserve">00,0% </w:t>
            </w:r>
          </w:p>
        </w:tc>
      </w:tr>
      <w:tr w:rsidR="00074985" w:rsidRPr="00925075" w14:paraId="317F8A2E" w14:textId="77777777" w:rsidTr="00A4260F">
        <w:trPr>
          <w:trHeight w:val="365"/>
        </w:trPr>
        <w:tc>
          <w:tcPr>
            <w:tcW w:w="1402" w:type="pct"/>
            <w:tcBorders>
              <w:top w:val="single" w:sz="4" w:space="0" w:color="000000"/>
              <w:left w:val="single" w:sz="8" w:space="0" w:color="000000"/>
              <w:bottom w:val="single" w:sz="4" w:space="0" w:color="000000"/>
            </w:tcBorders>
          </w:tcPr>
          <w:p w14:paraId="743AC664"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bottom"/>
          </w:tcPr>
          <w:p w14:paraId="0DD9CF2F" w14:textId="77777777" w:rsidR="00074985" w:rsidRPr="00925075" w:rsidRDefault="00074985" w:rsidP="00A4260F">
            <w:pPr>
              <w:spacing w:line="252" w:lineRule="auto"/>
              <w:ind w:left="10"/>
              <w:jc w:val="center"/>
              <w:rPr>
                <w:rFonts w:cs="Arial"/>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77EE046E"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12CDF4F" w14:textId="77777777" w:rsidR="00074985" w:rsidRPr="00925075" w:rsidRDefault="00074985" w:rsidP="00A4260F">
            <w:pPr>
              <w:spacing w:line="252" w:lineRule="auto"/>
              <w:ind w:left="10"/>
              <w:jc w:val="center"/>
              <w:rPr>
                <w:rFonts w:cs="Arial"/>
              </w:rPr>
            </w:pPr>
            <w:r w:rsidRPr="00925075">
              <w:rPr>
                <w:rFonts w:eastAsia="Arial" w:cs="Arial"/>
              </w:rPr>
              <w:t xml:space="preserve">00,0%  </w:t>
            </w:r>
          </w:p>
        </w:tc>
      </w:tr>
      <w:tr w:rsidR="00074985" w:rsidRPr="00925075" w14:paraId="27FAE699" w14:textId="77777777" w:rsidTr="00A4260F">
        <w:trPr>
          <w:trHeight w:val="365"/>
        </w:trPr>
        <w:tc>
          <w:tcPr>
            <w:tcW w:w="1402" w:type="pct"/>
            <w:tcBorders>
              <w:top w:val="single" w:sz="4" w:space="0" w:color="000000"/>
              <w:left w:val="single" w:sz="8" w:space="0" w:color="000000"/>
              <w:bottom w:val="single" w:sz="4" w:space="0" w:color="000000"/>
            </w:tcBorders>
          </w:tcPr>
          <w:p w14:paraId="04E4CE33"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bottom"/>
          </w:tcPr>
          <w:p w14:paraId="58C71E14" w14:textId="77777777" w:rsidR="00074985" w:rsidRPr="00925075" w:rsidRDefault="00074985" w:rsidP="00A4260F">
            <w:pPr>
              <w:spacing w:line="252" w:lineRule="auto"/>
              <w:ind w:left="10"/>
              <w:jc w:val="center"/>
              <w:rPr>
                <w:rFonts w:eastAsia="Arial" w:cs="Arial"/>
                <w:i/>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69D9D984"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57A82DB"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78D16AEF" w14:textId="77777777" w:rsidTr="00A4260F">
        <w:trPr>
          <w:trHeight w:val="365"/>
        </w:trPr>
        <w:tc>
          <w:tcPr>
            <w:tcW w:w="1402" w:type="pct"/>
            <w:tcBorders>
              <w:top w:val="single" w:sz="4" w:space="0" w:color="000000"/>
              <w:left w:val="single" w:sz="8" w:space="0" w:color="000000"/>
              <w:bottom w:val="single" w:sz="4" w:space="0" w:color="000000"/>
            </w:tcBorders>
          </w:tcPr>
          <w:p w14:paraId="5F6D49A8"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bottom"/>
          </w:tcPr>
          <w:p w14:paraId="7EAF9635" w14:textId="77777777" w:rsidR="00074985" w:rsidRPr="00925075" w:rsidRDefault="00074985" w:rsidP="00A4260F">
            <w:pPr>
              <w:spacing w:line="252" w:lineRule="auto"/>
              <w:ind w:left="10"/>
              <w:jc w:val="center"/>
              <w:rPr>
                <w:rFonts w:cs="Arial"/>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312269D6"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04316E1"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7F5D13F8" w14:textId="77777777" w:rsidTr="00A4260F">
        <w:trPr>
          <w:trHeight w:val="365"/>
        </w:trPr>
        <w:tc>
          <w:tcPr>
            <w:tcW w:w="1402" w:type="pct"/>
            <w:tcBorders>
              <w:top w:val="single" w:sz="4" w:space="0" w:color="000000"/>
              <w:left w:val="single" w:sz="8" w:space="0" w:color="000000"/>
              <w:bottom w:val="single" w:sz="4" w:space="0" w:color="000000"/>
            </w:tcBorders>
          </w:tcPr>
          <w:p w14:paraId="150051AE" w14:textId="77777777" w:rsidR="00074985" w:rsidRPr="00925075" w:rsidRDefault="00074985" w:rsidP="00A4260F">
            <w:pPr>
              <w:spacing w:line="252" w:lineRule="auto"/>
              <w:ind w:left="10"/>
              <w:jc w:val="center"/>
              <w:rPr>
                <w:rFonts w:eastAsia="Arial" w:cs="Arial"/>
              </w:rPr>
            </w:pPr>
          </w:p>
        </w:tc>
        <w:tc>
          <w:tcPr>
            <w:tcW w:w="1095" w:type="pct"/>
            <w:tcBorders>
              <w:top w:val="single" w:sz="4" w:space="0" w:color="000000"/>
              <w:left w:val="single" w:sz="8" w:space="0" w:color="000000"/>
              <w:bottom w:val="single" w:sz="4" w:space="0" w:color="000000"/>
            </w:tcBorders>
            <w:shd w:val="clear" w:color="auto" w:fill="auto"/>
            <w:vAlign w:val="bottom"/>
          </w:tcPr>
          <w:p w14:paraId="484A479E" w14:textId="77777777" w:rsidR="00074985" w:rsidRPr="00925075" w:rsidRDefault="00074985" w:rsidP="00A4260F">
            <w:pPr>
              <w:spacing w:line="252" w:lineRule="auto"/>
              <w:ind w:left="10"/>
              <w:jc w:val="center"/>
              <w:rPr>
                <w:rFonts w:eastAsia="Arial" w:cs="Arial"/>
                <w:i/>
              </w:rPr>
            </w:pPr>
            <w:r w:rsidRPr="00925075">
              <w:rPr>
                <w:rFonts w:eastAsia="Arial" w:cs="Arial"/>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64AA5635" w14:textId="77777777" w:rsidR="00074985" w:rsidRPr="00925075" w:rsidRDefault="00074985" w:rsidP="00A4260F">
            <w:pPr>
              <w:spacing w:line="252" w:lineRule="auto"/>
              <w:ind w:left="13"/>
              <w:jc w:val="center"/>
              <w:rPr>
                <w:rFonts w:eastAsia="Arial" w:cs="Arial"/>
                <w:i/>
              </w:rPr>
            </w:pPr>
            <w:r w:rsidRPr="00925075">
              <w:rPr>
                <w:rFonts w:eastAsia="Arial" w:cs="Arial"/>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5BA18FA" w14:textId="77777777" w:rsidR="00074985" w:rsidRPr="00925075" w:rsidRDefault="00074985" w:rsidP="00A4260F">
            <w:pPr>
              <w:spacing w:line="252" w:lineRule="auto"/>
              <w:ind w:left="10"/>
              <w:jc w:val="center"/>
              <w:rPr>
                <w:rFonts w:cs="Arial"/>
              </w:rPr>
            </w:pPr>
            <w:r w:rsidRPr="00925075">
              <w:rPr>
                <w:rFonts w:eastAsia="Arial" w:cs="Arial"/>
              </w:rPr>
              <w:t xml:space="preserve"> 00,0%</w:t>
            </w:r>
          </w:p>
        </w:tc>
      </w:tr>
      <w:tr w:rsidR="00074985" w:rsidRPr="00925075" w14:paraId="29968B47" w14:textId="77777777" w:rsidTr="00A4260F">
        <w:trPr>
          <w:trHeight w:val="372"/>
        </w:trPr>
        <w:tc>
          <w:tcPr>
            <w:tcW w:w="1402" w:type="pct"/>
            <w:tcBorders>
              <w:top w:val="single" w:sz="4" w:space="0" w:color="000000"/>
              <w:left w:val="single" w:sz="8" w:space="0" w:color="000000"/>
              <w:bottom w:val="single" w:sz="8" w:space="0" w:color="000000"/>
            </w:tcBorders>
          </w:tcPr>
          <w:p w14:paraId="30D419B0" w14:textId="77777777" w:rsidR="00074985" w:rsidRPr="00925075" w:rsidRDefault="00074985" w:rsidP="00A4260F">
            <w:pPr>
              <w:snapToGrid w:val="0"/>
              <w:spacing w:line="252" w:lineRule="auto"/>
              <w:ind w:left="10"/>
              <w:jc w:val="center"/>
              <w:rPr>
                <w:rFonts w:cs="Arial"/>
              </w:rPr>
            </w:pPr>
          </w:p>
        </w:tc>
        <w:tc>
          <w:tcPr>
            <w:tcW w:w="1095" w:type="pct"/>
            <w:tcBorders>
              <w:top w:val="single" w:sz="4" w:space="0" w:color="000000"/>
              <w:left w:val="single" w:sz="8" w:space="0" w:color="000000"/>
              <w:bottom w:val="single" w:sz="8" w:space="0" w:color="000000"/>
            </w:tcBorders>
            <w:shd w:val="clear" w:color="auto" w:fill="auto"/>
            <w:vAlign w:val="bottom"/>
          </w:tcPr>
          <w:p w14:paraId="53EA53DF" w14:textId="77777777" w:rsidR="00074985" w:rsidRPr="00925075" w:rsidRDefault="00074985" w:rsidP="00A4260F">
            <w:pPr>
              <w:snapToGrid w:val="0"/>
              <w:spacing w:line="252" w:lineRule="auto"/>
              <w:ind w:left="10"/>
              <w:jc w:val="center"/>
              <w:rPr>
                <w:rFonts w:cs="Arial"/>
              </w:rPr>
            </w:pPr>
          </w:p>
        </w:tc>
        <w:tc>
          <w:tcPr>
            <w:tcW w:w="939" w:type="pct"/>
            <w:tcBorders>
              <w:top w:val="single" w:sz="4" w:space="0" w:color="000000"/>
              <w:left w:val="single" w:sz="4" w:space="0" w:color="000000"/>
              <w:bottom w:val="single" w:sz="8" w:space="0" w:color="000000"/>
            </w:tcBorders>
            <w:shd w:val="clear" w:color="auto" w:fill="auto"/>
            <w:vAlign w:val="bottom"/>
          </w:tcPr>
          <w:p w14:paraId="5FA0712B" w14:textId="77777777" w:rsidR="00074985" w:rsidRPr="00925075" w:rsidRDefault="00074985" w:rsidP="00A4260F">
            <w:pPr>
              <w:snapToGrid w:val="0"/>
              <w:spacing w:line="252" w:lineRule="auto"/>
              <w:ind w:left="13"/>
              <w:jc w:val="center"/>
              <w:rPr>
                <w:rFonts w:cs="Arial"/>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14:paraId="292272B0" w14:textId="77777777" w:rsidR="00074985" w:rsidRPr="00925075" w:rsidRDefault="00074985" w:rsidP="00A4260F">
            <w:pPr>
              <w:spacing w:line="252" w:lineRule="auto"/>
              <w:ind w:left="10"/>
              <w:jc w:val="center"/>
              <w:rPr>
                <w:rFonts w:cs="Arial"/>
              </w:rPr>
            </w:pPr>
            <w:r w:rsidRPr="00925075">
              <w:rPr>
                <w:rFonts w:eastAsia="Arial" w:cs="Arial"/>
              </w:rPr>
              <w:t>00,0%</w:t>
            </w:r>
          </w:p>
        </w:tc>
      </w:tr>
    </w:tbl>
    <w:p w14:paraId="0F69E542" w14:textId="77777777" w:rsidR="00074985" w:rsidRPr="00925075" w:rsidRDefault="00074985" w:rsidP="00074985">
      <w:pPr>
        <w:spacing w:line="252" w:lineRule="auto"/>
        <w:rPr>
          <w:rFonts w:cs="Arial"/>
        </w:rPr>
      </w:pPr>
      <w:r w:rsidRPr="00925075">
        <w:rPr>
          <w:rFonts w:cs="Arial"/>
        </w:rPr>
        <w:t xml:space="preserve"> </w:t>
      </w:r>
    </w:p>
    <w:p w14:paraId="6C8CCCDF" w14:textId="77777777" w:rsidR="00074985" w:rsidRPr="00925075" w:rsidRDefault="00074985" w:rsidP="00074985">
      <w:pPr>
        <w:spacing w:after="71"/>
        <w:ind w:left="-15"/>
        <w:jc w:val="both"/>
        <w:rPr>
          <w:rFonts w:cs="Arial"/>
        </w:rPr>
      </w:pPr>
      <w:r w:rsidRPr="00925075">
        <w:rPr>
          <w:rFonts w:cs="Arial"/>
        </w:rPr>
        <w:t xml:space="preserve">              </w:t>
      </w:r>
    </w:p>
    <w:p w14:paraId="709C742E" w14:textId="77777777" w:rsidR="00074985" w:rsidRPr="00925075" w:rsidRDefault="00074985" w:rsidP="00074985">
      <w:pPr>
        <w:spacing w:after="58" w:line="252" w:lineRule="auto"/>
        <w:jc w:val="both"/>
        <w:rPr>
          <w:rFonts w:cs="Arial"/>
          <w:i/>
        </w:rPr>
      </w:pPr>
      <w:r w:rsidRPr="00925075">
        <w:rPr>
          <w:rFonts w:cs="Arial"/>
        </w:rPr>
        <w:t xml:space="preserve">Navrhovaný subdodávateľ musí </w:t>
      </w:r>
      <w:r w:rsidRPr="00925075">
        <w:rPr>
          <w:rFonts w:cs="Arial"/>
          <w:b/>
        </w:rPr>
        <w:t xml:space="preserve">spĺňať podmienky účasti týkajúce sa Osobného postavenia podľa § 32 </w:t>
      </w:r>
      <w:r>
        <w:rPr>
          <w:rFonts w:cs="Arial"/>
          <w:b/>
        </w:rPr>
        <w:t xml:space="preserve"> ods. 1 písm. e) a f) </w:t>
      </w:r>
      <w:r w:rsidRPr="00925075">
        <w:rPr>
          <w:rFonts w:cs="Arial"/>
          <w:b/>
        </w:rPr>
        <w:t>ZVO</w:t>
      </w:r>
      <w:r w:rsidRPr="00925075">
        <w:rPr>
          <w:rFonts w:cs="Arial"/>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3D21FB94" w14:textId="77777777" w:rsidR="00074985" w:rsidRPr="00925075" w:rsidRDefault="00074985" w:rsidP="00074985">
      <w:pPr>
        <w:spacing w:line="252" w:lineRule="auto"/>
        <w:rPr>
          <w:rFonts w:cs="Arial"/>
        </w:rPr>
      </w:pPr>
    </w:p>
    <w:p w14:paraId="5BBD21C6" w14:textId="77777777" w:rsidR="00074985" w:rsidRPr="00925075" w:rsidRDefault="00074985" w:rsidP="00074985">
      <w:pPr>
        <w:tabs>
          <w:tab w:val="center" w:pos="4954"/>
          <w:tab w:val="center" w:pos="6971"/>
        </w:tabs>
        <w:spacing w:after="77"/>
        <w:ind w:left="-15"/>
        <w:rPr>
          <w:rFonts w:cs="Arial"/>
        </w:rPr>
      </w:pPr>
    </w:p>
    <w:p w14:paraId="01C58DF0" w14:textId="77777777" w:rsidR="00074985" w:rsidRPr="00925075" w:rsidRDefault="00074985" w:rsidP="00074985">
      <w:pPr>
        <w:tabs>
          <w:tab w:val="center" w:pos="4954"/>
          <w:tab w:val="center" w:pos="6971"/>
        </w:tabs>
        <w:spacing w:after="77"/>
        <w:ind w:left="-15"/>
        <w:rPr>
          <w:rFonts w:cs="Arial"/>
        </w:rPr>
      </w:pPr>
      <w:r w:rsidRPr="00925075">
        <w:rPr>
          <w:rFonts w:cs="Arial"/>
        </w:rPr>
        <w:t>V ..............................................., dňa .....................................</w:t>
      </w:r>
    </w:p>
    <w:p w14:paraId="12E2DDF9" w14:textId="2B4E0324" w:rsidR="00074985" w:rsidDel="00EC33EB" w:rsidRDefault="00074985" w:rsidP="00074985">
      <w:pPr>
        <w:spacing w:before="120" w:line="288" w:lineRule="auto"/>
        <w:ind w:right="64"/>
        <w:rPr>
          <w:del w:id="48" w:author="Obstaravanie" w:date="2023-01-17T10:02:00Z"/>
          <w:rFonts w:cs="Arial"/>
          <w:b/>
          <w:i/>
        </w:rPr>
      </w:pPr>
      <w:r w:rsidRPr="00762A93">
        <w:rPr>
          <w:rFonts w:cs="Arial"/>
          <w:b/>
          <w:i/>
        </w:rPr>
        <w:lastRenderedPageBreak/>
        <w:tab/>
      </w:r>
      <w:r w:rsidRPr="00762A93">
        <w:rPr>
          <w:rFonts w:cs="Arial"/>
          <w:b/>
          <w:i/>
        </w:rPr>
        <w:tab/>
      </w:r>
    </w:p>
    <w:p w14:paraId="246A4C43" w14:textId="77777777" w:rsidR="00074985" w:rsidRDefault="00074985" w:rsidP="00074985">
      <w:pPr>
        <w:spacing w:before="120" w:line="288" w:lineRule="auto"/>
        <w:ind w:right="64"/>
        <w:rPr>
          <w:rFonts w:cs="Arial"/>
          <w:b/>
          <w:i/>
        </w:rPr>
      </w:pPr>
    </w:p>
    <w:p w14:paraId="1CFC76AA" w14:textId="77777777" w:rsidR="00074985" w:rsidRPr="00925075" w:rsidRDefault="00074985" w:rsidP="00A27494">
      <w:pPr>
        <w:spacing w:before="120" w:line="288" w:lineRule="auto"/>
        <w:ind w:right="64"/>
        <w:jc w:val="both"/>
        <w:rPr>
          <w:rFonts w:cs="Arial"/>
          <w:color w:val="FF0000"/>
        </w:rPr>
      </w:pPr>
      <w:r w:rsidRPr="00925075">
        <w:rPr>
          <w:rFonts w:cs="Arial"/>
          <w:color w:val="FF0000"/>
        </w:rPr>
        <w:t>Pri vypĺňaní zoznamu subdodávateľov dávame do pozornosti Metodické usmernenie UVO č. 13551-5000/2016 zo dňa: 10. 08. 2016</w:t>
      </w:r>
      <w:r>
        <w:rPr>
          <w:rFonts w:cs="Arial"/>
          <w:color w:val="FF0000"/>
        </w:rPr>
        <w:t xml:space="preserve"> </w:t>
      </w:r>
      <w:r w:rsidRPr="00925075">
        <w:rPr>
          <w:rFonts w:cs="Arial"/>
          <w:color w:val="FF0000"/>
        </w:rPr>
        <w:t xml:space="preserve">v ktorom sa uvádza: </w:t>
      </w:r>
    </w:p>
    <w:p w14:paraId="1C6126CF" w14:textId="77777777" w:rsidR="00074985" w:rsidRPr="00925075" w:rsidRDefault="00074985" w:rsidP="00A27494">
      <w:pPr>
        <w:spacing w:before="120" w:line="288" w:lineRule="auto"/>
        <w:ind w:right="64"/>
        <w:jc w:val="both"/>
        <w:rPr>
          <w:rFonts w:cs="Arial"/>
          <w:color w:val="FF0000"/>
        </w:rPr>
      </w:pPr>
      <w:r w:rsidRPr="00925075">
        <w:rPr>
          <w:rFonts w:cs="Arial"/>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561A9EE0" w14:textId="77777777" w:rsidR="00074985" w:rsidRPr="00925075" w:rsidRDefault="00074985" w:rsidP="00A27494">
      <w:pPr>
        <w:spacing w:before="120" w:line="288" w:lineRule="auto"/>
        <w:ind w:right="64"/>
        <w:jc w:val="both"/>
        <w:rPr>
          <w:rFonts w:cs="Arial"/>
          <w:color w:val="FF0000"/>
        </w:rPr>
      </w:pPr>
      <w:r w:rsidRPr="00925075">
        <w:rPr>
          <w:rFonts w:cs="Arial"/>
          <w:color w:val="FF0000"/>
        </w:rPr>
        <w:t>Domnievame sa, že na to, aby sa subjekt považoval za subdodávateľa pri dodaní tovaru, je potrebné, aby priamo plnil za úspešného uchádzača časť jeho záväzku vyplývajúcu  mu zo zmluvy, ktorá vzišla z verejného obstarávania. Ak by subjekt dodával tovar uchádzačovi v rámci svojej bežnej obchodnej činnosti, pričom by nevedel, že predmetný tovar sa použije na plnenie zákazky na dodanie tovaru, nie je subdodávateľom uchádzača. Obdobne  je to aj prípade, ak uchádzač dodáva tovar, ktorý má už na sklade. (Ak teda výrobca auta, resp. jeho importér má, resp. bude mať len všeobecnú zmluvu o dodávkach áut s úspešným uchádzačom, nie je považovaný za subdodávateľa. Ak však má, resp. bude mať s úspešným uchádzačom uzatvorenú zmluvu o dodávkach áut na účely plnenia konkrétnej zákazky,  je považovaný za subdodávateľa). Hospodársky subjekt v pozícii subdodávateľa by mal preukázateľne disponovať informáciou, že dodávka predmetného tovaru je poskytovaná  za účelom danej zákazky.“</w:t>
      </w:r>
    </w:p>
    <w:sectPr w:rsidR="00074985" w:rsidRPr="00925075" w:rsidSect="009046CF">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UDr. Mgr. Mikuláš Blaško" w:date="2023-01-16T09:33:00Z" w:initials="JMMB">
    <w:p w14:paraId="24406EBC" w14:textId="4DC9065A" w:rsidR="007A62F9" w:rsidRDefault="007A62F9">
      <w:pPr>
        <w:pStyle w:val="Textkomentra"/>
      </w:pPr>
      <w:r>
        <w:rPr>
          <w:rStyle w:val="Odkaznakomentr"/>
        </w:rPr>
        <w:annotationRef/>
      </w:r>
      <w:r>
        <w:t>Podľa príkazu ministra už táto podmienka nie je potrebná.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406E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F9874" w16cex:dateUtc="2023-01-16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06EBC" w16cid:durableId="276F98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3648" w14:textId="77777777" w:rsidR="00C96667" w:rsidRDefault="00C96667" w:rsidP="00FB05E8">
      <w:r>
        <w:separator/>
      </w:r>
    </w:p>
  </w:endnote>
  <w:endnote w:type="continuationSeparator" w:id="0">
    <w:p w14:paraId="1CC7C89A" w14:textId="77777777" w:rsidR="00C96667" w:rsidRDefault="00C96667"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EE"/>
    <w:family w:val="swiss"/>
    <w:pitch w:val="variable"/>
    <w:sig w:usb0="8100AAF7" w:usb1="0000807B" w:usb2="00000008" w:usb3="00000000" w:csb0="000100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CCB6" w14:textId="77777777" w:rsidR="007635BA" w:rsidRDefault="007635BA">
    <w:pPr>
      <w:pStyle w:val="Pta"/>
    </w:pPr>
  </w:p>
  <w:p w14:paraId="72DC0BD9" w14:textId="77777777" w:rsidR="007635BA" w:rsidRDefault="007635B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980A3" w14:textId="77777777" w:rsidR="00C96667" w:rsidRDefault="00C96667" w:rsidP="00FB05E8">
      <w:r>
        <w:separator/>
      </w:r>
    </w:p>
  </w:footnote>
  <w:footnote w:type="continuationSeparator" w:id="0">
    <w:p w14:paraId="1C604548" w14:textId="77777777" w:rsidR="00C96667" w:rsidRDefault="00C96667" w:rsidP="00FB0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2" w15:restartNumberingAfterBreak="0">
    <w:nsid w:val="06261E05"/>
    <w:multiLevelType w:val="hybridMultilevel"/>
    <w:tmpl w:val="1B48F60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901690"/>
    <w:multiLevelType w:val="hybridMultilevel"/>
    <w:tmpl w:val="6A526DB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4E5E7B"/>
    <w:multiLevelType w:val="multilevel"/>
    <w:tmpl w:val="E2845E4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403"/>
    <w:multiLevelType w:val="multilevel"/>
    <w:tmpl w:val="8E1ADE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5556E3"/>
    <w:multiLevelType w:val="multilevel"/>
    <w:tmpl w:val="FFF29E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3C781A"/>
    <w:multiLevelType w:val="multilevel"/>
    <w:tmpl w:val="BE3A5B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149C8"/>
    <w:multiLevelType w:val="hybridMultilevel"/>
    <w:tmpl w:val="7506F468"/>
    <w:lvl w:ilvl="0" w:tplc="1D18812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 w15:restartNumberingAfterBreak="0">
    <w:nsid w:val="1E491860"/>
    <w:multiLevelType w:val="hybridMultilevel"/>
    <w:tmpl w:val="D244263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E7D5DA9"/>
    <w:multiLevelType w:val="hybridMultilevel"/>
    <w:tmpl w:val="986868A2"/>
    <w:lvl w:ilvl="0" w:tplc="EE1ADAB0">
      <w:start w:val="1"/>
      <w:numFmt w:val="lowerLetter"/>
      <w:lvlText w:val="%1)"/>
      <w:lvlJc w:val="left"/>
      <w:pPr>
        <w:tabs>
          <w:tab w:val="num" w:pos="312"/>
        </w:tabs>
        <w:ind w:left="312" w:hanging="360"/>
      </w:pPr>
      <w:rPr>
        <w:rFonts w:cs="Times New Roman" w:hint="default"/>
      </w:rPr>
    </w:lvl>
    <w:lvl w:ilvl="1" w:tplc="86722F84">
      <w:start w:val="1"/>
      <w:numFmt w:val="decimal"/>
      <w:lvlText w:val="%2."/>
      <w:lvlJc w:val="left"/>
      <w:pPr>
        <w:tabs>
          <w:tab w:val="num" w:pos="1032"/>
        </w:tabs>
        <w:ind w:left="1032" w:hanging="360"/>
      </w:pPr>
      <w:rPr>
        <w:rFonts w:cs="Times New Roman" w:hint="default"/>
      </w:rPr>
    </w:lvl>
    <w:lvl w:ilvl="2" w:tplc="041B001B" w:tentative="1">
      <w:start w:val="1"/>
      <w:numFmt w:val="lowerRoman"/>
      <w:lvlText w:val="%3."/>
      <w:lvlJc w:val="right"/>
      <w:pPr>
        <w:tabs>
          <w:tab w:val="num" w:pos="1752"/>
        </w:tabs>
        <w:ind w:left="1752" w:hanging="180"/>
      </w:pPr>
      <w:rPr>
        <w:rFonts w:cs="Times New Roman"/>
      </w:rPr>
    </w:lvl>
    <w:lvl w:ilvl="3" w:tplc="041B000F" w:tentative="1">
      <w:start w:val="1"/>
      <w:numFmt w:val="decimal"/>
      <w:lvlText w:val="%4."/>
      <w:lvlJc w:val="left"/>
      <w:pPr>
        <w:tabs>
          <w:tab w:val="num" w:pos="2472"/>
        </w:tabs>
        <w:ind w:left="2472" w:hanging="360"/>
      </w:pPr>
      <w:rPr>
        <w:rFonts w:cs="Times New Roman"/>
      </w:rPr>
    </w:lvl>
    <w:lvl w:ilvl="4" w:tplc="041B0019" w:tentative="1">
      <w:start w:val="1"/>
      <w:numFmt w:val="lowerLetter"/>
      <w:lvlText w:val="%5."/>
      <w:lvlJc w:val="left"/>
      <w:pPr>
        <w:tabs>
          <w:tab w:val="num" w:pos="3192"/>
        </w:tabs>
        <w:ind w:left="3192" w:hanging="360"/>
      </w:pPr>
      <w:rPr>
        <w:rFonts w:cs="Times New Roman"/>
      </w:rPr>
    </w:lvl>
    <w:lvl w:ilvl="5" w:tplc="041B001B" w:tentative="1">
      <w:start w:val="1"/>
      <w:numFmt w:val="lowerRoman"/>
      <w:lvlText w:val="%6."/>
      <w:lvlJc w:val="right"/>
      <w:pPr>
        <w:tabs>
          <w:tab w:val="num" w:pos="3912"/>
        </w:tabs>
        <w:ind w:left="3912" w:hanging="180"/>
      </w:pPr>
      <w:rPr>
        <w:rFonts w:cs="Times New Roman"/>
      </w:rPr>
    </w:lvl>
    <w:lvl w:ilvl="6" w:tplc="041B000F" w:tentative="1">
      <w:start w:val="1"/>
      <w:numFmt w:val="decimal"/>
      <w:lvlText w:val="%7."/>
      <w:lvlJc w:val="left"/>
      <w:pPr>
        <w:tabs>
          <w:tab w:val="num" w:pos="4632"/>
        </w:tabs>
        <w:ind w:left="4632" w:hanging="360"/>
      </w:pPr>
      <w:rPr>
        <w:rFonts w:cs="Times New Roman"/>
      </w:rPr>
    </w:lvl>
    <w:lvl w:ilvl="7" w:tplc="041B0019" w:tentative="1">
      <w:start w:val="1"/>
      <w:numFmt w:val="lowerLetter"/>
      <w:lvlText w:val="%8."/>
      <w:lvlJc w:val="left"/>
      <w:pPr>
        <w:tabs>
          <w:tab w:val="num" w:pos="5352"/>
        </w:tabs>
        <w:ind w:left="5352" w:hanging="360"/>
      </w:pPr>
      <w:rPr>
        <w:rFonts w:cs="Times New Roman"/>
      </w:rPr>
    </w:lvl>
    <w:lvl w:ilvl="8" w:tplc="041B001B" w:tentative="1">
      <w:start w:val="1"/>
      <w:numFmt w:val="lowerRoman"/>
      <w:lvlText w:val="%9."/>
      <w:lvlJc w:val="right"/>
      <w:pPr>
        <w:tabs>
          <w:tab w:val="num" w:pos="6072"/>
        </w:tabs>
        <w:ind w:left="6072" w:hanging="180"/>
      </w:pPr>
      <w:rPr>
        <w:rFonts w:cs="Times New Roman"/>
      </w:rPr>
    </w:lvl>
  </w:abstractNum>
  <w:abstractNum w:abstractNumId="11" w15:restartNumberingAfterBreak="0">
    <w:nsid w:val="21D35235"/>
    <w:multiLevelType w:val="multilevel"/>
    <w:tmpl w:val="DF52EB86"/>
    <w:lvl w:ilvl="0">
      <w:start w:val="7"/>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A792B71"/>
    <w:multiLevelType w:val="hybridMultilevel"/>
    <w:tmpl w:val="71D09192"/>
    <w:lvl w:ilvl="0" w:tplc="037890E4">
      <w:start w:val="1"/>
      <w:numFmt w:val="bullet"/>
      <w:lvlText w:val=" "/>
      <w:lvlJc w:val="left"/>
      <w:pPr>
        <w:tabs>
          <w:tab w:val="num" w:pos="720"/>
        </w:tabs>
        <w:ind w:left="720" w:hanging="360"/>
      </w:pPr>
      <w:rPr>
        <w:rFonts w:ascii="Calibri" w:hAnsi="Calibri" w:hint="default"/>
      </w:rPr>
    </w:lvl>
    <w:lvl w:ilvl="1" w:tplc="0CA80264" w:tentative="1">
      <w:start w:val="1"/>
      <w:numFmt w:val="bullet"/>
      <w:lvlText w:val=" "/>
      <w:lvlJc w:val="left"/>
      <w:pPr>
        <w:tabs>
          <w:tab w:val="num" w:pos="1440"/>
        </w:tabs>
        <w:ind w:left="1440" w:hanging="360"/>
      </w:pPr>
      <w:rPr>
        <w:rFonts w:ascii="Calibri" w:hAnsi="Calibri" w:hint="default"/>
      </w:rPr>
    </w:lvl>
    <w:lvl w:ilvl="2" w:tplc="F836F5DE" w:tentative="1">
      <w:start w:val="1"/>
      <w:numFmt w:val="bullet"/>
      <w:lvlText w:val=" "/>
      <w:lvlJc w:val="left"/>
      <w:pPr>
        <w:tabs>
          <w:tab w:val="num" w:pos="2160"/>
        </w:tabs>
        <w:ind w:left="2160" w:hanging="360"/>
      </w:pPr>
      <w:rPr>
        <w:rFonts w:ascii="Calibri" w:hAnsi="Calibri" w:hint="default"/>
      </w:rPr>
    </w:lvl>
    <w:lvl w:ilvl="3" w:tplc="E0F246B6" w:tentative="1">
      <w:start w:val="1"/>
      <w:numFmt w:val="bullet"/>
      <w:lvlText w:val=" "/>
      <w:lvlJc w:val="left"/>
      <w:pPr>
        <w:tabs>
          <w:tab w:val="num" w:pos="2880"/>
        </w:tabs>
        <w:ind w:left="2880" w:hanging="360"/>
      </w:pPr>
      <w:rPr>
        <w:rFonts w:ascii="Calibri" w:hAnsi="Calibri" w:hint="default"/>
      </w:rPr>
    </w:lvl>
    <w:lvl w:ilvl="4" w:tplc="184C7C30" w:tentative="1">
      <w:start w:val="1"/>
      <w:numFmt w:val="bullet"/>
      <w:lvlText w:val=" "/>
      <w:lvlJc w:val="left"/>
      <w:pPr>
        <w:tabs>
          <w:tab w:val="num" w:pos="3600"/>
        </w:tabs>
        <w:ind w:left="3600" w:hanging="360"/>
      </w:pPr>
      <w:rPr>
        <w:rFonts w:ascii="Calibri" w:hAnsi="Calibri" w:hint="default"/>
      </w:rPr>
    </w:lvl>
    <w:lvl w:ilvl="5" w:tplc="BF3E5A66" w:tentative="1">
      <w:start w:val="1"/>
      <w:numFmt w:val="bullet"/>
      <w:lvlText w:val=" "/>
      <w:lvlJc w:val="left"/>
      <w:pPr>
        <w:tabs>
          <w:tab w:val="num" w:pos="4320"/>
        </w:tabs>
        <w:ind w:left="4320" w:hanging="360"/>
      </w:pPr>
      <w:rPr>
        <w:rFonts w:ascii="Calibri" w:hAnsi="Calibri" w:hint="default"/>
      </w:rPr>
    </w:lvl>
    <w:lvl w:ilvl="6" w:tplc="816C98AA" w:tentative="1">
      <w:start w:val="1"/>
      <w:numFmt w:val="bullet"/>
      <w:lvlText w:val=" "/>
      <w:lvlJc w:val="left"/>
      <w:pPr>
        <w:tabs>
          <w:tab w:val="num" w:pos="5040"/>
        </w:tabs>
        <w:ind w:left="5040" w:hanging="360"/>
      </w:pPr>
      <w:rPr>
        <w:rFonts w:ascii="Calibri" w:hAnsi="Calibri" w:hint="default"/>
      </w:rPr>
    </w:lvl>
    <w:lvl w:ilvl="7" w:tplc="5E601154" w:tentative="1">
      <w:start w:val="1"/>
      <w:numFmt w:val="bullet"/>
      <w:lvlText w:val=" "/>
      <w:lvlJc w:val="left"/>
      <w:pPr>
        <w:tabs>
          <w:tab w:val="num" w:pos="5760"/>
        </w:tabs>
        <w:ind w:left="5760" w:hanging="360"/>
      </w:pPr>
      <w:rPr>
        <w:rFonts w:ascii="Calibri" w:hAnsi="Calibri" w:hint="default"/>
      </w:rPr>
    </w:lvl>
    <w:lvl w:ilvl="8" w:tplc="3F889CE8"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2D4C6E7D"/>
    <w:multiLevelType w:val="multilevel"/>
    <w:tmpl w:val="39EEC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0C4040"/>
    <w:multiLevelType w:val="multilevel"/>
    <w:tmpl w:val="7BCCBD9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585B56"/>
    <w:multiLevelType w:val="hybridMultilevel"/>
    <w:tmpl w:val="878EDE94"/>
    <w:lvl w:ilvl="0" w:tplc="7870D6FC">
      <w:start w:val="1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EB4C81"/>
    <w:multiLevelType w:val="hybridMultilevel"/>
    <w:tmpl w:val="682A8C36"/>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3AFE716D"/>
    <w:multiLevelType w:val="hybridMultilevel"/>
    <w:tmpl w:val="DD0460C6"/>
    <w:lvl w:ilvl="0" w:tplc="B930F440">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1D3C52"/>
    <w:multiLevelType w:val="hybridMultilevel"/>
    <w:tmpl w:val="9B6E48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21" w15:restartNumberingAfterBreak="0">
    <w:nsid w:val="49C01E13"/>
    <w:multiLevelType w:val="hybridMultilevel"/>
    <w:tmpl w:val="F918D1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56009FB"/>
    <w:multiLevelType w:val="hybridMultilevel"/>
    <w:tmpl w:val="B04A95E4"/>
    <w:lvl w:ilvl="0" w:tplc="C7128F5E">
      <w:start w:val="1"/>
      <w:numFmt w:val="lowerLetter"/>
      <w:lvlText w:val="%1)"/>
      <w:lvlJc w:val="left"/>
      <w:pPr>
        <w:ind w:left="780" w:hanging="4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559C7B37"/>
    <w:multiLevelType w:val="multilevel"/>
    <w:tmpl w:val="2A6847A8"/>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57F529C1"/>
    <w:multiLevelType w:val="hybridMultilevel"/>
    <w:tmpl w:val="62F0FB0E"/>
    <w:lvl w:ilvl="0" w:tplc="0B62072C">
      <w:start w:val="40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5FB02D32"/>
    <w:multiLevelType w:val="multilevel"/>
    <w:tmpl w:val="1AD488CA"/>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AFF0E0D"/>
    <w:multiLevelType w:val="hybridMultilevel"/>
    <w:tmpl w:val="DE10BAAA"/>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8ED4D60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4A115F"/>
    <w:multiLevelType w:val="multilevel"/>
    <w:tmpl w:val="954E6420"/>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6D704007"/>
    <w:multiLevelType w:val="multilevel"/>
    <w:tmpl w:val="3AC63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737A33"/>
    <w:multiLevelType w:val="multilevel"/>
    <w:tmpl w:val="BEE6048C"/>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31" w15:restartNumberingAfterBreak="0">
    <w:nsid w:val="722C4746"/>
    <w:multiLevelType w:val="hybridMultilevel"/>
    <w:tmpl w:val="A1DE3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15683368">
    <w:abstractNumId w:val="20"/>
  </w:num>
  <w:num w:numId="2" w16cid:durableId="2116828050">
    <w:abstractNumId w:val="23"/>
  </w:num>
  <w:num w:numId="3" w16cid:durableId="1900163943">
    <w:abstractNumId w:val="22"/>
  </w:num>
  <w:num w:numId="4" w16cid:durableId="206114927">
    <w:abstractNumId w:val="18"/>
  </w:num>
  <w:num w:numId="5" w16cid:durableId="1094665431">
    <w:abstractNumId w:val="1"/>
  </w:num>
  <w:num w:numId="6" w16cid:durableId="1883012201">
    <w:abstractNumId w:val="30"/>
  </w:num>
  <w:num w:numId="7" w16cid:durableId="35853452">
    <w:abstractNumId w:val="10"/>
  </w:num>
  <w:num w:numId="8" w16cid:durableId="777525243">
    <w:abstractNumId w:val="26"/>
  </w:num>
  <w:num w:numId="9" w16cid:durableId="1806197592">
    <w:abstractNumId w:val="28"/>
  </w:num>
  <w:num w:numId="10" w16cid:durableId="1751923270">
    <w:abstractNumId w:val="13"/>
  </w:num>
  <w:num w:numId="11" w16cid:durableId="834304473">
    <w:abstractNumId w:val="15"/>
  </w:num>
  <w:num w:numId="12" w16cid:durableId="1111322436">
    <w:abstractNumId w:val="12"/>
  </w:num>
  <w:num w:numId="13" w16cid:durableId="86854154">
    <w:abstractNumId w:val="21"/>
  </w:num>
  <w:num w:numId="14" w16cid:durableId="1994137349">
    <w:abstractNumId w:val="8"/>
  </w:num>
  <w:num w:numId="15" w16cid:durableId="580992700">
    <w:abstractNumId w:val="4"/>
  </w:num>
  <w:num w:numId="16" w16cid:durableId="543060232">
    <w:abstractNumId w:val="2"/>
  </w:num>
  <w:num w:numId="17" w16cid:durableId="9879815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809439">
    <w:abstractNumId w:val="16"/>
  </w:num>
  <w:num w:numId="19" w16cid:durableId="462192060">
    <w:abstractNumId w:val="19"/>
  </w:num>
  <w:num w:numId="20" w16cid:durableId="945161296">
    <w:abstractNumId w:val="14"/>
  </w:num>
  <w:num w:numId="21" w16cid:durableId="556478182">
    <w:abstractNumId w:val="24"/>
  </w:num>
  <w:num w:numId="22" w16cid:durableId="357587787">
    <w:abstractNumId w:val="29"/>
  </w:num>
  <w:num w:numId="23" w16cid:durableId="1829321784">
    <w:abstractNumId w:val="6"/>
  </w:num>
  <w:num w:numId="24" w16cid:durableId="968777684">
    <w:abstractNumId w:val="25"/>
  </w:num>
  <w:num w:numId="25" w16cid:durableId="850684506">
    <w:abstractNumId w:val="7"/>
  </w:num>
  <w:num w:numId="26" w16cid:durableId="2007708647">
    <w:abstractNumId w:val="27"/>
  </w:num>
  <w:num w:numId="27" w16cid:durableId="1944915168">
    <w:abstractNumId w:val="31"/>
  </w:num>
  <w:num w:numId="28" w16cid:durableId="1405370076">
    <w:abstractNumId w:val="3"/>
  </w:num>
  <w:num w:numId="29" w16cid:durableId="1091242705">
    <w:abstractNumId w:val="17"/>
  </w:num>
  <w:num w:numId="30" w16cid:durableId="708145944">
    <w:abstractNumId w:val="5"/>
  </w:num>
  <w:num w:numId="31" w16cid:durableId="223106035">
    <w:abstractNumId w:val="0"/>
  </w:num>
  <w:num w:numId="32" w16cid:durableId="1138230959">
    <w:abstractNumId w:val="1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Dr. Mgr. Mikuláš Blaško">
    <w15:presenceInfo w15:providerId="AD" w15:userId="S-1-5-21-2136039209-2849740252-130676980-2621"/>
  </w15:person>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markup="0" w:comment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6A"/>
    <w:rsid w:val="0000139E"/>
    <w:rsid w:val="00001E91"/>
    <w:rsid w:val="00005BEF"/>
    <w:rsid w:val="000114B8"/>
    <w:rsid w:val="000203E1"/>
    <w:rsid w:val="00027609"/>
    <w:rsid w:val="00036E75"/>
    <w:rsid w:val="00041038"/>
    <w:rsid w:val="0005072F"/>
    <w:rsid w:val="000523FD"/>
    <w:rsid w:val="00056F8A"/>
    <w:rsid w:val="00063BC4"/>
    <w:rsid w:val="00064261"/>
    <w:rsid w:val="00065923"/>
    <w:rsid w:val="00072691"/>
    <w:rsid w:val="00074985"/>
    <w:rsid w:val="000762DF"/>
    <w:rsid w:val="000842E7"/>
    <w:rsid w:val="000877E1"/>
    <w:rsid w:val="000958FC"/>
    <w:rsid w:val="000A025F"/>
    <w:rsid w:val="000A3F38"/>
    <w:rsid w:val="000A6C41"/>
    <w:rsid w:val="000A77C9"/>
    <w:rsid w:val="000A7F04"/>
    <w:rsid w:val="000B515B"/>
    <w:rsid w:val="000D2A5F"/>
    <w:rsid w:val="000D4BE1"/>
    <w:rsid w:val="000E0097"/>
    <w:rsid w:val="000E032F"/>
    <w:rsid w:val="000E0BD3"/>
    <w:rsid w:val="000E33B3"/>
    <w:rsid w:val="000E7BF8"/>
    <w:rsid w:val="000F1FBC"/>
    <w:rsid w:val="000F313F"/>
    <w:rsid w:val="00115B5D"/>
    <w:rsid w:val="00123FA7"/>
    <w:rsid w:val="00130BF0"/>
    <w:rsid w:val="001324B7"/>
    <w:rsid w:val="00134997"/>
    <w:rsid w:val="001375CF"/>
    <w:rsid w:val="0014243E"/>
    <w:rsid w:val="001478E7"/>
    <w:rsid w:val="00152AC5"/>
    <w:rsid w:val="00155A48"/>
    <w:rsid w:val="00156E7E"/>
    <w:rsid w:val="0017279C"/>
    <w:rsid w:val="001775FF"/>
    <w:rsid w:val="00177DF9"/>
    <w:rsid w:val="001842E9"/>
    <w:rsid w:val="00185DFB"/>
    <w:rsid w:val="001924B6"/>
    <w:rsid w:val="001931D0"/>
    <w:rsid w:val="00193281"/>
    <w:rsid w:val="001A46F5"/>
    <w:rsid w:val="001A4DF9"/>
    <w:rsid w:val="001A6129"/>
    <w:rsid w:val="001B0E19"/>
    <w:rsid w:val="001D0BA6"/>
    <w:rsid w:val="001D1DF1"/>
    <w:rsid w:val="001D7DC2"/>
    <w:rsid w:val="001E5A8F"/>
    <w:rsid w:val="001E6DD2"/>
    <w:rsid w:val="001F7637"/>
    <w:rsid w:val="00202567"/>
    <w:rsid w:val="00206BE1"/>
    <w:rsid w:val="00210AB4"/>
    <w:rsid w:val="00210CC9"/>
    <w:rsid w:val="0021599A"/>
    <w:rsid w:val="002165A3"/>
    <w:rsid w:val="00217273"/>
    <w:rsid w:val="00227B89"/>
    <w:rsid w:val="00231847"/>
    <w:rsid w:val="00241207"/>
    <w:rsid w:val="00244060"/>
    <w:rsid w:val="002458E6"/>
    <w:rsid w:val="00264E61"/>
    <w:rsid w:val="002651E6"/>
    <w:rsid w:val="002667DA"/>
    <w:rsid w:val="002706A2"/>
    <w:rsid w:val="0028171F"/>
    <w:rsid w:val="00281BCF"/>
    <w:rsid w:val="00285C70"/>
    <w:rsid w:val="002866FC"/>
    <w:rsid w:val="00292229"/>
    <w:rsid w:val="00297C1B"/>
    <w:rsid w:val="002B4D82"/>
    <w:rsid w:val="002B711E"/>
    <w:rsid w:val="002C3F90"/>
    <w:rsid w:val="002D05AD"/>
    <w:rsid w:val="002D44D7"/>
    <w:rsid w:val="002D483A"/>
    <w:rsid w:val="002D52BA"/>
    <w:rsid w:val="002F149E"/>
    <w:rsid w:val="002F35C8"/>
    <w:rsid w:val="002F5B36"/>
    <w:rsid w:val="002F5FE5"/>
    <w:rsid w:val="002F60DE"/>
    <w:rsid w:val="003051AE"/>
    <w:rsid w:val="00305420"/>
    <w:rsid w:val="003213DF"/>
    <w:rsid w:val="00330F4B"/>
    <w:rsid w:val="0033157F"/>
    <w:rsid w:val="00336B00"/>
    <w:rsid w:val="00340188"/>
    <w:rsid w:val="00344F4B"/>
    <w:rsid w:val="00346799"/>
    <w:rsid w:val="00351972"/>
    <w:rsid w:val="003577C5"/>
    <w:rsid w:val="003610AC"/>
    <w:rsid w:val="00367C7A"/>
    <w:rsid w:val="00372C77"/>
    <w:rsid w:val="0037377B"/>
    <w:rsid w:val="00376251"/>
    <w:rsid w:val="00382401"/>
    <w:rsid w:val="00383FC3"/>
    <w:rsid w:val="00392D05"/>
    <w:rsid w:val="00396658"/>
    <w:rsid w:val="0039704A"/>
    <w:rsid w:val="003B02D1"/>
    <w:rsid w:val="003B1A87"/>
    <w:rsid w:val="003B745A"/>
    <w:rsid w:val="003C120A"/>
    <w:rsid w:val="003C3FF1"/>
    <w:rsid w:val="003C659A"/>
    <w:rsid w:val="003D04C7"/>
    <w:rsid w:val="003D08DF"/>
    <w:rsid w:val="003D194B"/>
    <w:rsid w:val="003E15CC"/>
    <w:rsid w:val="003E2DA1"/>
    <w:rsid w:val="003E61FA"/>
    <w:rsid w:val="003F0BC7"/>
    <w:rsid w:val="003F4DB4"/>
    <w:rsid w:val="003F65D9"/>
    <w:rsid w:val="00404605"/>
    <w:rsid w:val="00407FC2"/>
    <w:rsid w:val="0041103B"/>
    <w:rsid w:val="004115C8"/>
    <w:rsid w:val="00415A4B"/>
    <w:rsid w:val="00415EBE"/>
    <w:rsid w:val="00421A27"/>
    <w:rsid w:val="00423F3F"/>
    <w:rsid w:val="00430251"/>
    <w:rsid w:val="004421AD"/>
    <w:rsid w:val="00445775"/>
    <w:rsid w:val="00463E97"/>
    <w:rsid w:val="00464A0C"/>
    <w:rsid w:val="004656AA"/>
    <w:rsid w:val="00466EC2"/>
    <w:rsid w:val="004758AA"/>
    <w:rsid w:val="00486EB4"/>
    <w:rsid w:val="004A2EB0"/>
    <w:rsid w:val="004A3223"/>
    <w:rsid w:val="004A3A96"/>
    <w:rsid w:val="004A4A0D"/>
    <w:rsid w:val="004B441A"/>
    <w:rsid w:val="004B458B"/>
    <w:rsid w:val="004B53FE"/>
    <w:rsid w:val="004B6FCF"/>
    <w:rsid w:val="004B71F4"/>
    <w:rsid w:val="004B7E98"/>
    <w:rsid w:val="004C661B"/>
    <w:rsid w:val="004D1714"/>
    <w:rsid w:val="004E120C"/>
    <w:rsid w:val="004E4889"/>
    <w:rsid w:val="004F3458"/>
    <w:rsid w:val="004F55ED"/>
    <w:rsid w:val="005007FB"/>
    <w:rsid w:val="00501D48"/>
    <w:rsid w:val="00502468"/>
    <w:rsid w:val="00512692"/>
    <w:rsid w:val="005234BA"/>
    <w:rsid w:val="00523E5F"/>
    <w:rsid w:val="0053251A"/>
    <w:rsid w:val="005346E2"/>
    <w:rsid w:val="00535798"/>
    <w:rsid w:val="005371F0"/>
    <w:rsid w:val="00544597"/>
    <w:rsid w:val="00544E2B"/>
    <w:rsid w:val="005460AE"/>
    <w:rsid w:val="00556C15"/>
    <w:rsid w:val="00556CFA"/>
    <w:rsid w:val="00557C0B"/>
    <w:rsid w:val="005638B2"/>
    <w:rsid w:val="00564EA2"/>
    <w:rsid w:val="00574AEA"/>
    <w:rsid w:val="00574F25"/>
    <w:rsid w:val="00576BC7"/>
    <w:rsid w:val="00585F81"/>
    <w:rsid w:val="005959D1"/>
    <w:rsid w:val="005A615F"/>
    <w:rsid w:val="005B0ADB"/>
    <w:rsid w:val="005C139D"/>
    <w:rsid w:val="005C6DFC"/>
    <w:rsid w:val="005D16E5"/>
    <w:rsid w:val="005D48BF"/>
    <w:rsid w:val="005D6D42"/>
    <w:rsid w:val="005E4A3B"/>
    <w:rsid w:val="005F2162"/>
    <w:rsid w:val="00601241"/>
    <w:rsid w:val="00603347"/>
    <w:rsid w:val="0062086C"/>
    <w:rsid w:val="006230F0"/>
    <w:rsid w:val="00623D0E"/>
    <w:rsid w:val="00644F15"/>
    <w:rsid w:val="00647CEE"/>
    <w:rsid w:val="0065230A"/>
    <w:rsid w:val="006551E8"/>
    <w:rsid w:val="00656B46"/>
    <w:rsid w:val="00664357"/>
    <w:rsid w:val="00664BB6"/>
    <w:rsid w:val="00665AB3"/>
    <w:rsid w:val="006707D0"/>
    <w:rsid w:val="00674A92"/>
    <w:rsid w:val="00677931"/>
    <w:rsid w:val="0068224B"/>
    <w:rsid w:val="00682C1F"/>
    <w:rsid w:val="00690116"/>
    <w:rsid w:val="006901D3"/>
    <w:rsid w:val="00690BEE"/>
    <w:rsid w:val="00691851"/>
    <w:rsid w:val="006A2B53"/>
    <w:rsid w:val="006A3E6B"/>
    <w:rsid w:val="006B7638"/>
    <w:rsid w:val="006C0A56"/>
    <w:rsid w:val="006C3334"/>
    <w:rsid w:val="006D1A0D"/>
    <w:rsid w:val="006D229E"/>
    <w:rsid w:val="006D569E"/>
    <w:rsid w:val="006E132A"/>
    <w:rsid w:val="006E2A46"/>
    <w:rsid w:val="006E5209"/>
    <w:rsid w:val="006E688E"/>
    <w:rsid w:val="006F1D34"/>
    <w:rsid w:val="006F21FA"/>
    <w:rsid w:val="006F245C"/>
    <w:rsid w:val="006F4E48"/>
    <w:rsid w:val="006F5BF4"/>
    <w:rsid w:val="006F60CF"/>
    <w:rsid w:val="006F6A96"/>
    <w:rsid w:val="00700AD2"/>
    <w:rsid w:val="0070345D"/>
    <w:rsid w:val="00706870"/>
    <w:rsid w:val="00707567"/>
    <w:rsid w:val="00712BA3"/>
    <w:rsid w:val="00723FCC"/>
    <w:rsid w:val="00724695"/>
    <w:rsid w:val="00725C8E"/>
    <w:rsid w:val="00726233"/>
    <w:rsid w:val="00726470"/>
    <w:rsid w:val="00730E7F"/>
    <w:rsid w:val="007319BD"/>
    <w:rsid w:val="00736552"/>
    <w:rsid w:val="0073712B"/>
    <w:rsid w:val="00740273"/>
    <w:rsid w:val="00740BB3"/>
    <w:rsid w:val="0074192F"/>
    <w:rsid w:val="0074315A"/>
    <w:rsid w:val="00745371"/>
    <w:rsid w:val="00755C5A"/>
    <w:rsid w:val="007610E4"/>
    <w:rsid w:val="007635BA"/>
    <w:rsid w:val="00764D08"/>
    <w:rsid w:val="00767181"/>
    <w:rsid w:val="00772B2D"/>
    <w:rsid w:val="007800A9"/>
    <w:rsid w:val="00786675"/>
    <w:rsid w:val="0078751C"/>
    <w:rsid w:val="00791647"/>
    <w:rsid w:val="00791A24"/>
    <w:rsid w:val="00795A99"/>
    <w:rsid w:val="00796275"/>
    <w:rsid w:val="007966A4"/>
    <w:rsid w:val="007A09EC"/>
    <w:rsid w:val="007A21BA"/>
    <w:rsid w:val="007A28DE"/>
    <w:rsid w:val="007A2916"/>
    <w:rsid w:val="007A2E81"/>
    <w:rsid w:val="007A452E"/>
    <w:rsid w:val="007A62F9"/>
    <w:rsid w:val="007A6671"/>
    <w:rsid w:val="007B0482"/>
    <w:rsid w:val="007B118F"/>
    <w:rsid w:val="007B26C7"/>
    <w:rsid w:val="007B4E28"/>
    <w:rsid w:val="007B4EC6"/>
    <w:rsid w:val="007B7DD4"/>
    <w:rsid w:val="007C3C72"/>
    <w:rsid w:val="007C3F8B"/>
    <w:rsid w:val="007D1172"/>
    <w:rsid w:val="007D38C7"/>
    <w:rsid w:val="007E12B4"/>
    <w:rsid w:val="007E1BE7"/>
    <w:rsid w:val="007E69E5"/>
    <w:rsid w:val="007F601D"/>
    <w:rsid w:val="00800828"/>
    <w:rsid w:val="00800CDF"/>
    <w:rsid w:val="00813C4F"/>
    <w:rsid w:val="00816644"/>
    <w:rsid w:val="00820AB5"/>
    <w:rsid w:val="00822422"/>
    <w:rsid w:val="00826C42"/>
    <w:rsid w:val="00836AB0"/>
    <w:rsid w:val="0084780B"/>
    <w:rsid w:val="0085247B"/>
    <w:rsid w:val="00854D1D"/>
    <w:rsid w:val="00856BD2"/>
    <w:rsid w:val="00860C56"/>
    <w:rsid w:val="0086255A"/>
    <w:rsid w:val="008660B2"/>
    <w:rsid w:val="00866572"/>
    <w:rsid w:val="00867402"/>
    <w:rsid w:val="008730E5"/>
    <w:rsid w:val="008737B1"/>
    <w:rsid w:val="00874B1F"/>
    <w:rsid w:val="00880A57"/>
    <w:rsid w:val="00887901"/>
    <w:rsid w:val="00891CF2"/>
    <w:rsid w:val="00893536"/>
    <w:rsid w:val="00897368"/>
    <w:rsid w:val="008A02B2"/>
    <w:rsid w:val="008A5F24"/>
    <w:rsid w:val="008B5A0C"/>
    <w:rsid w:val="008B621D"/>
    <w:rsid w:val="008B64AA"/>
    <w:rsid w:val="008B6F40"/>
    <w:rsid w:val="008C08D3"/>
    <w:rsid w:val="008C6DAC"/>
    <w:rsid w:val="008E5862"/>
    <w:rsid w:val="008E75DE"/>
    <w:rsid w:val="008F1BBC"/>
    <w:rsid w:val="009046CF"/>
    <w:rsid w:val="00904FDD"/>
    <w:rsid w:val="00906766"/>
    <w:rsid w:val="0091189C"/>
    <w:rsid w:val="00911F64"/>
    <w:rsid w:val="00912B5C"/>
    <w:rsid w:val="00912F33"/>
    <w:rsid w:val="009135DC"/>
    <w:rsid w:val="00930680"/>
    <w:rsid w:val="00934ACB"/>
    <w:rsid w:val="00935169"/>
    <w:rsid w:val="009369F9"/>
    <w:rsid w:val="00943199"/>
    <w:rsid w:val="00945979"/>
    <w:rsid w:val="009514A4"/>
    <w:rsid w:val="009524F2"/>
    <w:rsid w:val="009622F4"/>
    <w:rsid w:val="009764F2"/>
    <w:rsid w:val="009A0B14"/>
    <w:rsid w:val="009A3EC7"/>
    <w:rsid w:val="009A5846"/>
    <w:rsid w:val="009B13B3"/>
    <w:rsid w:val="009B2863"/>
    <w:rsid w:val="009C415C"/>
    <w:rsid w:val="009C559E"/>
    <w:rsid w:val="009D40E6"/>
    <w:rsid w:val="009E00A2"/>
    <w:rsid w:val="009E03C4"/>
    <w:rsid w:val="009E62D4"/>
    <w:rsid w:val="009E6C01"/>
    <w:rsid w:val="009E76B1"/>
    <w:rsid w:val="009F0A11"/>
    <w:rsid w:val="009F1A8B"/>
    <w:rsid w:val="009F1EDF"/>
    <w:rsid w:val="00A12C4A"/>
    <w:rsid w:val="00A15C7C"/>
    <w:rsid w:val="00A201C5"/>
    <w:rsid w:val="00A22E3B"/>
    <w:rsid w:val="00A27494"/>
    <w:rsid w:val="00A30798"/>
    <w:rsid w:val="00A3113A"/>
    <w:rsid w:val="00A4260F"/>
    <w:rsid w:val="00A543DB"/>
    <w:rsid w:val="00A55AA2"/>
    <w:rsid w:val="00A60AC4"/>
    <w:rsid w:val="00A615E5"/>
    <w:rsid w:val="00A62426"/>
    <w:rsid w:val="00A711E1"/>
    <w:rsid w:val="00A77093"/>
    <w:rsid w:val="00A85B56"/>
    <w:rsid w:val="00A87C17"/>
    <w:rsid w:val="00A92F43"/>
    <w:rsid w:val="00A93142"/>
    <w:rsid w:val="00AA667F"/>
    <w:rsid w:val="00AB1AF7"/>
    <w:rsid w:val="00AB3141"/>
    <w:rsid w:val="00AC3997"/>
    <w:rsid w:val="00AD17B1"/>
    <w:rsid w:val="00AD5F40"/>
    <w:rsid w:val="00AE0D3C"/>
    <w:rsid w:val="00AE2F5F"/>
    <w:rsid w:val="00AE7783"/>
    <w:rsid w:val="00AE77F6"/>
    <w:rsid w:val="00AF36FF"/>
    <w:rsid w:val="00AF5A1F"/>
    <w:rsid w:val="00AF7D37"/>
    <w:rsid w:val="00B11DFE"/>
    <w:rsid w:val="00B11EDC"/>
    <w:rsid w:val="00B120F3"/>
    <w:rsid w:val="00B126B9"/>
    <w:rsid w:val="00B17646"/>
    <w:rsid w:val="00B20E70"/>
    <w:rsid w:val="00B213EB"/>
    <w:rsid w:val="00B2176A"/>
    <w:rsid w:val="00B25594"/>
    <w:rsid w:val="00B27645"/>
    <w:rsid w:val="00B32AA6"/>
    <w:rsid w:val="00B34089"/>
    <w:rsid w:val="00B64235"/>
    <w:rsid w:val="00B7770D"/>
    <w:rsid w:val="00B83115"/>
    <w:rsid w:val="00B87B32"/>
    <w:rsid w:val="00B91D07"/>
    <w:rsid w:val="00B93593"/>
    <w:rsid w:val="00BA13A9"/>
    <w:rsid w:val="00BA1F14"/>
    <w:rsid w:val="00BA394A"/>
    <w:rsid w:val="00BA7C0B"/>
    <w:rsid w:val="00BB3063"/>
    <w:rsid w:val="00BC4347"/>
    <w:rsid w:val="00BC6A5D"/>
    <w:rsid w:val="00BD7FC8"/>
    <w:rsid w:val="00BF1728"/>
    <w:rsid w:val="00BF2F1E"/>
    <w:rsid w:val="00BF3AD3"/>
    <w:rsid w:val="00BF4926"/>
    <w:rsid w:val="00BF51ED"/>
    <w:rsid w:val="00C00B58"/>
    <w:rsid w:val="00C0140C"/>
    <w:rsid w:val="00C01ECD"/>
    <w:rsid w:val="00C02F63"/>
    <w:rsid w:val="00C04E3A"/>
    <w:rsid w:val="00C079DF"/>
    <w:rsid w:val="00C103A4"/>
    <w:rsid w:val="00C108EE"/>
    <w:rsid w:val="00C10A85"/>
    <w:rsid w:val="00C112C4"/>
    <w:rsid w:val="00C120F5"/>
    <w:rsid w:val="00C14EC4"/>
    <w:rsid w:val="00C2564A"/>
    <w:rsid w:val="00C2630E"/>
    <w:rsid w:val="00C363DC"/>
    <w:rsid w:val="00C4082E"/>
    <w:rsid w:val="00C438A8"/>
    <w:rsid w:val="00C46352"/>
    <w:rsid w:val="00C471F1"/>
    <w:rsid w:val="00C472EF"/>
    <w:rsid w:val="00C55566"/>
    <w:rsid w:val="00C616B8"/>
    <w:rsid w:val="00C61845"/>
    <w:rsid w:val="00C659EB"/>
    <w:rsid w:val="00C717CA"/>
    <w:rsid w:val="00C71B19"/>
    <w:rsid w:val="00C91E73"/>
    <w:rsid w:val="00C93790"/>
    <w:rsid w:val="00C94D52"/>
    <w:rsid w:val="00C96667"/>
    <w:rsid w:val="00CA2A15"/>
    <w:rsid w:val="00CA5983"/>
    <w:rsid w:val="00CA73D5"/>
    <w:rsid w:val="00CC0DE9"/>
    <w:rsid w:val="00CE0859"/>
    <w:rsid w:val="00CE6005"/>
    <w:rsid w:val="00CE7AB8"/>
    <w:rsid w:val="00CF03B2"/>
    <w:rsid w:val="00CF2F18"/>
    <w:rsid w:val="00CF3685"/>
    <w:rsid w:val="00CF4FFD"/>
    <w:rsid w:val="00D0485A"/>
    <w:rsid w:val="00D132FC"/>
    <w:rsid w:val="00D25A28"/>
    <w:rsid w:val="00D27120"/>
    <w:rsid w:val="00D27EDB"/>
    <w:rsid w:val="00D4355A"/>
    <w:rsid w:val="00D4710B"/>
    <w:rsid w:val="00D5348D"/>
    <w:rsid w:val="00D53F13"/>
    <w:rsid w:val="00D55455"/>
    <w:rsid w:val="00D57DE5"/>
    <w:rsid w:val="00D604E1"/>
    <w:rsid w:val="00D63172"/>
    <w:rsid w:val="00D7291C"/>
    <w:rsid w:val="00D74B1E"/>
    <w:rsid w:val="00D815AD"/>
    <w:rsid w:val="00D8526A"/>
    <w:rsid w:val="00D86961"/>
    <w:rsid w:val="00D91C8D"/>
    <w:rsid w:val="00D97B9E"/>
    <w:rsid w:val="00DA48DE"/>
    <w:rsid w:val="00DA512D"/>
    <w:rsid w:val="00DA6546"/>
    <w:rsid w:val="00DA709F"/>
    <w:rsid w:val="00DB38E8"/>
    <w:rsid w:val="00DB49DD"/>
    <w:rsid w:val="00DB71E7"/>
    <w:rsid w:val="00DB79AD"/>
    <w:rsid w:val="00DC0299"/>
    <w:rsid w:val="00DD1903"/>
    <w:rsid w:val="00DD2AC5"/>
    <w:rsid w:val="00DD6426"/>
    <w:rsid w:val="00DD69BD"/>
    <w:rsid w:val="00DD76CF"/>
    <w:rsid w:val="00DE3453"/>
    <w:rsid w:val="00DF0812"/>
    <w:rsid w:val="00DF1B08"/>
    <w:rsid w:val="00DF4BC3"/>
    <w:rsid w:val="00DF5789"/>
    <w:rsid w:val="00DF70E3"/>
    <w:rsid w:val="00E00BFF"/>
    <w:rsid w:val="00E0386B"/>
    <w:rsid w:val="00E068E3"/>
    <w:rsid w:val="00E11A46"/>
    <w:rsid w:val="00E23673"/>
    <w:rsid w:val="00E244CF"/>
    <w:rsid w:val="00E2467C"/>
    <w:rsid w:val="00E27528"/>
    <w:rsid w:val="00E27541"/>
    <w:rsid w:val="00E362AD"/>
    <w:rsid w:val="00E425DB"/>
    <w:rsid w:val="00E533D4"/>
    <w:rsid w:val="00E53664"/>
    <w:rsid w:val="00E608B0"/>
    <w:rsid w:val="00E60DA4"/>
    <w:rsid w:val="00E636DD"/>
    <w:rsid w:val="00E700B2"/>
    <w:rsid w:val="00E73AC2"/>
    <w:rsid w:val="00E746D0"/>
    <w:rsid w:val="00E74F57"/>
    <w:rsid w:val="00E7619E"/>
    <w:rsid w:val="00E8218E"/>
    <w:rsid w:val="00E83351"/>
    <w:rsid w:val="00E853D9"/>
    <w:rsid w:val="00E90882"/>
    <w:rsid w:val="00E911D5"/>
    <w:rsid w:val="00E915C3"/>
    <w:rsid w:val="00E9529E"/>
    <w:rsid w:val="00EA7EF7"/>
    <w:rsid w:val="00EC33EB"/>
    <w:rsid w:val="00EC54B5"/>
    <w:rsid w:val="00EE1FD4"/>
    <w:rsid w:val="00EF54DC"/>
    <w:rsid w:val="00F039A0"/>
    <w:rsid w:val="00F06449"/>
    <w:rsid w:val="00F10C8C"/>
    <w:rsid w:val="00F12945"/>
    <w:rsid w:val="00F1670A"/>
    <w:rsid w:val="00F2370F"/>
    <w:rsid w:val="00F27C61"/>
    <w:rsid w:val="00F301A2"/>
    <w:rsid w:val="00F313E0"/>
    <w:rsid w:val="00F331E5"/>
    <w:rsid w:val="00F348C0"/>
    <w:rsid w:val="00F40D16"/>
    <w:rsid w:val="00F433FB"/>
    <w:rsid w:val="00F4383F"/>
    <w:rsid w:val="00F45F89"/>
    <w:rsid w:val="00F51B2B"/>
    <w:rsid w:val="00F569A2"/>
    <w:rsid w:val="00F56D54"/>
    <w:rsid w:val="00F61296"/>
    <w:rsid w:val="00F66B38"/>
    <w:rsid w:val="00F66BA1"/>
    <w:rsid w:val="00F72339"/>
    <w:rsid w:val="00F738D6"/>
    <w:rsid w:val="00F74587"/>
    <w:rsid w:val="00F8027F"/>
    <w:rsid w:val="00F81FA2"/>
    <w:rsid w:val="00F84519"/>
    <w:rsid w:val="00F86A06"/>
    <w:rsid w:val="00F91210"/>
    <w:rsid w:val="00FA2155"/>
    <w:rsid w:val="00FA3104"/>
    <w:rsid w:val="00FA3395"/>
    <w:rsid w:val="00FA6313"/>
    <w:rsid w:val="00FB05E8"/>
    <w:rsid w:val="00FB35CD"/>
    <w:rsid w:val="00FB521A"/>
    <w:rsid w:val="00FC3503"/>
    <w:rsid w:val="00FC4192"/>
    <w:rsid w:val="00FD191E"/>
    <w:rsid w:val="00FD6281"/>
    <w:rsid w:val="00FE1848"/>
    <w:rsid w:val="00FE3F50"/>
    <w:rsid w:val="00FE655D"/>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99B1"/>
  <w15:docId w15:val="{A0E4010C-3DC3-484E-9133-5C634969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05E8"/>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1. Zeile,   1. Zeile,1"/>
    <w:basedOn w:val="Normlny"/>
    <w:link w:val="HlavikaChar"/>
    <w:uiPriority w:val="99"/>
    <w:unhideWhenUsed/>
    <w:rsid w:val="00FB05E8"/>
    <w:pPr>
      <w:tabs>
        <w:tab w:val="center" w:pos="4536"/>
        <w:tab w:val="right" w:pos="9072"/>
      </w:tabs>
    </w:pPr>
  </w:style>
  <w:style w:type="character" w:customStyle="1" w:styleId="HlavikaChar">
    <w:name w:val="Hlavička Char"/>
    <w:aliases w:val="Char Char,1. Zeile Char,   1. Zeile Char,1 Char"/>
    <w:basedOn w:val="Predvolenpsmoodseku"/>
    <w:link w:val="Hlavika"/>
    <w:uiPriority w:val="99"/>
    <w:qFormat/>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semiHidden/>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B05E8"/>
    <w:rPr>
      <w:rFonts w:ascii="Arial" w:eastAsia="Times New Roman" w:hAnsi="Arial" w:cs="Times New Roman"/>
      <w:szCs w:val="24"/>
      <w:lang w:eastAsia="sk-SK"/>
    </w:rPr>
  </w:style>
  <w:style w:type="paragraph" w:styleId="Odsekzoznamu">
    <w:name w:val="List Paragraph"/>
    <w:aliases w:val="body,Odsek,Odsek zoznamu2,Farebný zoznam – zvýraznenie 11,Odsek 1."/>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Farebný zoznam – zvýraznenie 11 Char,Odsek 1. Char"/>
    <w:link w:val="Odsekzoznamu"/>
    <w:uiPriority w:val="99"/>
    <w:qFormat/>
    <w:locked/>
    <w:rsid w:val="00FB05E8"/>
    <w:rPr>
      <w:rFonts w:ascii="Calibri" w:eastAsia="Times New Roman" w:hAnsi="Calibri" w:cs="Times New Roman"/>
      <w:lang w:eastAsia="sk-SK"/>
    </w:rPr>
  </w:style>
  <w:style w:type="paragraph" w:styleId="Bezriadkovania">
    <w:name w:val="No Spacing"/>
    <w:uiPriority w:val="1"/>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Vrazn">
    <w:name w:val="Strong"/>
    <w:basedOn w:val="Predvolenpsmoodseku"/>
    <w:uiPriority w:val="22"/>
    <w:qFormat/>
    <w:rsid w:val="00623D0E"/>
    <w:rPr>
      <w:b/>
      <w:bCs/>
    </w:rPr>
  </w:style>
  <w:style w:type="paragraph" w:customStyle="1" w:styleId="Default">
    <w:name w:val="Default"/>
    <w:qFormat/>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aliases w:val="Normálny (WWW)"/>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paragraph" w:styleId="Zarkazkladnhotextu">
    <w:name w:val="Body Text Indent"/>
    <w:basedOn w:val="Normlny"/>
    <w:link w:val="ZarkazkladnhotextuChar"/>
    <w:uiPriority w:val="99"/>
    <w:semiHidden/>
    <w:unhideWhenUsed/>
    <w:rsid w:val="00F4383F"/>
    <w:pPr>
      <w:spacing w:after="120"/>
      <w:ind w:left="283"/>
    </w:pPr>
  </w:style>
  <w:style w:type="character" w:customStyle="1" w:styleId="ZarkazkladnhotextuChar">
    <w:name w:val="Zarážka základného textu Char"/>
    <w:basedOn w:val="Predvolenpsmoodseku"/>
    <w:link w:val="Zarkazkladnhotextu"/>
    <w:uiPriority w:val="99"/>
    <w:semiHidden/>
    <w:rsid w:val="00F4383F"/>
    <w:rPr>
      <w:rFonts w:ascii="Arial" w:eastAsia="Times New Roman" w:hAnsi="Arial" w:cs="Times New Roman"/>
      <w:szCs w:val="24"/>
      <w:lang w:eastAsia="sk-SK"/>
    </w:rPr>
  </w:style>
  <w:style w:type="character" w:customStyle="1" w:styleId="Zkladntext20">
    <w:name w:val="Základný text (2)_"/>
    <w:link w:val="Zkladntext21"/>
    <w:rsid w:val="00F4383F"/>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F4383F"/>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F4383F"/>
    <w:pPr>
      <w:suppressAutoHyphens/>
      <w:ind w:left="4860"/>
    </w:pPr>
    <w:rPr>
      <w:rFonts w:ascii="Times New Roman" w:hAnsi="Times New Roman"/>
      <w:sz w:val="20"/>
      <w:szCs w:val="20"/>
      <w:lang w:eastAsia="en-US"/>
    </w:rPr>
  </w:style>
  <w:style w:type="character" w:customStyle="1" w:styleId="apple-style-span">
    <w:name w:val="apple-style-span"/>
    <w:basedOn w:val="Predvolenpsmoodseku"/>
    <w:uiPriority w:val="99"/>
    <w:rsid w:val="00A60AC4"/>
    <w:rPr>
      <w:rFonts w:cs="Times New Roman"/>
    </w:rPr>
  </w:style>
  <w:style w:type="paragraph" w:customStyle="1" w:styleId="tlZkladntext2Arial">
    <w:name w:val="Štýl Základný text 2 + Arial"/>
    <w:basedOn w:val="Zkladntext2"/>
    <w:link w:val="tlZkladntext2ArialChar"/>
    <w:rsid w:val="00BA1F14"/>
    <w:pPr>
      <w:spacing w:line="240" w:lineRule="auto"/>
      <w:ind w:firstLine="709"/>
      <w:jc w:val="both"/>
    </w:pPr>
    <w:rPr>
      <w:snapToGrid w:val="0"/>
      <w:szCs w:val="20"/>
      <w:lang w:eastAsia="cs-CZ"/>
    </w:rPr>
  </w:style>
  <w:style w:type="character" w:customStyle="1" w:styleId="tlZkladntext2ArialChar">
    <w:name w:val="Štýl Základný text 2 + Arial Char"/>
    <w:link w:val="tlZkladntext2Arial"/>
    <w:rsid w:val="00BA1F14"/>
    <w:rPr>
      <w:rFonts w:ascii="Arial" w:eastAsia="Times New Roman" w:hAnsi="Arial" w:cs="Times New Roman"/>
      <w:snapToGrid w:val="0"/>
      <w:szCs w:val="20"/>
      <w:lang w:eastAsia="cs-CZ"/>
    </w:rPr>
  </w:style>
  <w:style w:type="character" w:customStyle="1" w:styleId="m5171556406324920118ellipsis">
    <w:name w:val="m_5171556406324920118ellipsis"/>
    <w:basedOn w:val="Predvolenpsmoodseku"/>
    <w:rsid w:val="0017279C"/>
  </w:style>
  <w:style w:type="character" w:customStyle="1" w:styleId="small">
    <w:name w:val="small"/>
    <w:basedOn w:val="Predvolenpsmoodseku"/>
    <w:rsid w:val="00056F8A"/>
  </w:style>
  <w:style w:type="paragraph" w:customStyle="1" w:styleId="ListParagraph2">
    <w:name w:val="List Paragraph2"/>
    <w:basedOn w:val="Normlny"/>
    <w:rsid w:val="00674A92"/>
    <w:pPr>
      <w:spacing w:line="360" w:lineRule="auto"/>
      <w:ind w:left="720" w:right="-57"/>
    </w:pPr>
    <w:rPr>
      <w:rFonts w:ascii="Cambria" w:eastAsia="Calibri" w:hAnsi="Cambria" w:cs="Cambria"/>
      <w:szCs w:val="22"/>
      <w:lang w:eastAsia="en-US"/>
    </w:rPr>
  </w:style>
  <w:style w:type="paragraph" w:customStyle="1" w:styleId="Zkladntext210">
    <w:name w:val="Základný text (2)1"/>
    <w:basedOn w:val="Normlny"/>
    <w:rsid w:val="001D7DC2"/>
    <w:pPr>
      <w:widowControl w:val="0"/>
      <w:shd w:val="clear" w:color="auto" w:fill="FFFFFF"/>
      <w:spacing w:after="360" w:line="221" w:lineRule="exact"/>
      <w:ind w:hanging="400"/>
      <w:jc w:val="both"/>
    </w:pPr>
    <w:rPr>
      <w:rFonts w:ascii="Bookman Old Style" w:eastAsia="Bookman Old Style" w:hAnsi="Bookman Old Style" w:cs="Bookman Old Style"/>
      <w:color w:val="000000"/>
      <w:sz w:val="19"/>
      <w:szCs w:val="19"/>
      <w:lang w:bidi="sk-SK"/>
    </w:rPr>
  </w:style>
  <w:style w:type="character" w:customStyle="1" w:styleId="Zkladntext5">
    <w:name w:val="Základný text (5)_"/>
    <w:basedOn w:val="Predvolenpsmoodseku"/>
    <w:link w:val="Zkladntext50"/>
    <w:rsid w:val="00C00B58"/>
    <w:rPr>
      <w:rFonts w:ascii="Times New Roman" w:eastAsia="Times New Roman" w:hAnsi="Times New Roman" w:cs="Times New Roman"/>
      <w:b/>
      <w:bCs/>
      <w:shd w:val="clear" w:color="auto" w:fill="FFFFFF"/>
    </w:rPr>
  </w:style>
  <w:style w:type="paragraph" w:customStyle="1" w:styleId="Zkladntext50">
    <w:name w:val="Základný text (5)"/>
    <w:basedOn w:val="Normlny"/>
    <w:link w:val="Zkladntext5"/>
    <w:rsid w:val="00C00B58"/>
    <w:pPr>
      <w:widowControl w:val="0"/>
      <w:shd w:val="clear" w:color="auto" w:fill="FFFFFF"/>
      <w:spacing w:before="60" w:after="420" w:line="0" w:lineRule="atLeast"/>
    </w:pPr>
    <w:rPr>
      <w:rFonts w:ascii="Times New Roman" w:hAnsi="Times New Roman"/>
      <w:b/>
      <w:bCs/>
      <w:szCs w:val="22"/>
      <w:lang w:eastAsia="en-US"/>
    </w:rPr>
  </w:style>
  <w:style w:type="table" w:styleId="Mriekatabuky">
    <w:name w:val="Table Grid"/>
    <w:basedOn w:val="Normlnatabuka"/>
    <w:uiPriority w:val="59"/>
    <w:rsid w:val="00767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ie1">
    <w:name w:val="Záhlavie #1_"/>
    <w:basedOn w:val="Predvolenpsmoodseku"/>
    <w:link w:val="Zhlavie10"/>
    <w:rsid w:val="00767181"/>
    <w:rPr>
      <w:rFonts w:ascii="Times New Roman" w:eastAsia="Times New Roman" w:hAnsi="Times New Roman" w:cs="Times New Roman"/>
      <w:b/>
      <w:bCs/>
      <w:shd w:val="clear" w:color="auto" w:fill="FFFFFF"/>
    </w:rPr>
  </w:style>
  <w:style w:type="character" w:customStyle="1" w:styleId="Zkladntext2115bodov">
    <w:name w:val="Základný text (2) + 11;5 bodov"/>
    <w:basedOn w:val="Zkladntext20"/>
    <w:rsid w:val="0076718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7">
    <w:name w:val="Základný text (7)_"/>
    <w:basedOn w:val="Predvolenpsmoodseku"/>
    <w:link w:val="Zkladntext70"/>
    <w:rsid w:val="00767181"/>
    <w:rPr>
      <w:rFonts w:ascii="Times New Roman" w:eastAsia="Times New Roman" w:hAnsi="Times New Roman" w:cs="Times New Roman"/>
      <w:b/>
      <w:bCs/>
      <w:i/>
      <w:iCs/>
      <w:shd w:val="clear" w:color="auto" w:fill="FFFFFF"/>
    </w:rPr>
  </w:style>
  <w:style w:type="character" w:customStyle="1" w:styleId="Zkladntext7Niekurzva">
    <w:name w:val="Základný text (7) + Nie kurzíva"/>
    <w:basedOn w:val="Zkladntext7"/>
    <w:rsid w:val="00767181"/>
    <w:rPr>
      <w:rFonts w:ascii="Times New Roman" w:eastAsia="Times New Roman" w:hAnsi="Times New Roman" w:cs="Times New Roman"/>
      <w:b/>
      <w:bCs/>
      <w:i/>
      <w:iCs/>
      <w:color w:val="000000"/>
      <w:spacing w:val="0"/>
      <w:w w:val="100"/>
      <w:position w:val="0"/>
      <w:sz w:val="24"/>
      <w:szCs w:val="24"/>
      <w:shd w:val="clear" w:color="auto" w:fill="FFFFFF"/>
      <w:lang w:val="sk-SK" w:eastAsia="sk-SK" w:bidi="sk-SK"/>
    </w:rPr>
  </w:style>
  <w:style w:type="character" w:customStyle="1" w:styleId="Zkladntext8">
    <w:name w:val="Základný text (8)_"/>
    <w:basedOn w:val="Predvolenpsmoodseku"/>
    <w:link w:val="Zkladntext80"/>
    <w:rsid w:val="00767181"/>
    <w:rPr>
      <w:rFonts w:ascii="Times New Roman" w:eastAsia="Times New Roman" w:hAnsi="Times New Roman" w:cs="Times New Roman"/>
      <w:i/>
      <w:iCs/>
      <w:shd w:val="clear" w:color="auto" w:fill="FFFFFF"/>
    </w:rPr>
  </w:style>
  <w:style w:type="paragraph" w:customStyle="1" w:styleId="Zhlavie10">
    <w:name w:val="Záhlavie #1"/>
    <w:basedOn w:val="Normlny"/>
    <w:link w:val="Zhlavie1"/>
    <w:rsid w:val="00767181"/>
    <w:pPr>
      <w:widowControl w:val="0"/>
      <w:shd w:val="clear" w:color="auto" w:fill="FFFFFF"/>
      <w:spacing w:before="420" w:after="360" w:line="0" w:lineRule="atLeast"/>
      <w:ind w:hanging="480"/>
      <w:jc w:val="center"/>
      <w:outlineLvl w:val="0"/>
    </w:pPr>
    <w:rPr>
      <w:rFonts w:ascii="Times New Roman" w:hAnsi="Times New Roman"/>
      <w:b/>
      <w:bCs/>
      <w:szCs w:val="22"/>
      <w:lang w:eastAsia="en-US"/>
    </w:rPr>
  </w:style>
  <w:style w:type="paragraph" w:customStyle="1" w:styleId="Zkladntext70">
    <w:name w:val="Základný text (7)"/>
    <w:basedOn w:val="Normlny"/>
    <w:link w:val="Zkladntext7"/>
    <w:rsid w:val="00767181"/>
    <w:pPr>
      <w:widowControl w:val="0"/>
      <w:shd w:val="clear" w:color="auto" w:fill="FFFFFF"/>
      <w:spacing w:before="300" w:after="120" w:line="0" w:lineRule="atLeast"/>
      <w:jc w:val="both"/>
    </w:pPr>
    <w:rPr>
      <w:rFonts w:ascii="Times New Roman" w:hAnsi="Times New Roman"/>
      <w:b/>
      <w:bCs/>
      <w:i/>
      <w:iCs/>
      <w:szCs w:val="22"/>
      <w:lang w:eastAsia="en-US"/>
    </w:rPr>
  </w:style>
  <w:style w:type="paragraph" w:customStyle="1" w:styleId="Zkladntext80">
    <w:name w:val="Základný text (8)"/>
    <w:basedOn w:val="Normlny"/>
    <w:link w:val="Zkladntext8"/>
    <w:rsid w:val="00767181"/>
    <w:pPr>
      <w:widowControl w:val="0"/>
      <w:shd w:val="clear" w:color="auto" w:fill="FFFFFF"/>
      <w:spacing w:before="120" w:line="0" w:lineRule="atLeast"/>
      <w:ind w:hanging="400"/>
      <w:jc w:val="both"/>
    </w:pPr>
    <w:rPr>
      <w:rFonts w:ascii="Times New Roman" w:hAnsi="Times New Roman"/>
      <w:i/>
      <w:iCs/>
      <w:szCs w:val="22"/>
      <w:lang w:eastAsia="en-US"/>
    </w:rPr>
  </w:style>
  <w:style w:type="character" w:customStyle="1" w:styleId="Zkladntext210bodovTun">
    <w:name w:val="Základný text (2) + 10 bodov;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sk-SK" w:eastAsia="sk-SK" w:bidi="sk-SK"/>
    </w:rPr>
  </w:style>
  <w:style w:type="character" w:customStyle="1" w:styleId="Zhlavie1Kurzva">
    <w:name w:val="Záhlavie #1 + Kurzíva"/>
    <w:basedOn w:val="Zhlavie1"/>
    <w:rsid w:val="00767181"/>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sk-SK" w:eastAsia="sk-SK" w:bidi="sk-SK"/>
    </w:rPr>
  </w:style>
  <w:style w:type="character" w:customStyle="1" w:styleId="Zkladntext2Tun">
    <w:name w:val="Základný text (2) + Tučné"/>
    <w:basedOn w:val="Zkladntext20"/>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Nietun">
    <w:name w:val="Základný text (5) + 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sk-SK" w:eastAsia="sk-SK" w:bidi="sk-SK"/>
    </w:rPr>
  </w:style>
  <w:style w:type="character" w:customStyle="1" w:styleId="Zkladntext5115bodovNietun">
    <w:name w:val="Základný text (5) + 11;5 bodov;Nie tučné"/>
    <w:basedOn w:val="Zkladntext5"/>
    <w:rsid w:val="00767181"/>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sk-SK" w:eastAsia="sk-SK" w:bidi="sk-SK"/>
    </w:rPr>
  </w:style>
  <w:style w:type="character" w:customStyle="1" w:styleId="Zkladntext2Kurzva">
    <w:name w:val="Základný text (2) + Kurzíva"/>
    <w:basedOn w:val="Zkladntext20"/>
    <w:rsid w:val="0076718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sk-SK" w:eastAsia="sk-SK" w:bidi="sk-SK"/>
    </w:rPr>
  </w:style>
  <w:style w:type="table" w:styleId="Strednmrieka2zvraznenie4">
    <w:name w:val="Medium Grid 2 Accent 4"/>
    <w:basedOn w:val="Normlnatabuka"/>
    <w:uiPriority w:val="68"/>
    <w:rsid w:val="004B6FC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evyrieenzmienka1">
    <w:name w:val="Nevyriešená zmienka1"/>
    <w:basedOn w:val="Predvolenpsmoodseku"/>
    <w:uiPriority w:val="99"/>
    <w:semiHidden/>
    <w:unhideWhenUsed/>
    <w:rsid w:val="00C112C4"/>
    <w:rPr>
      <w:color w:val="605E5C"/>
      <w:shd w:val="clear" w:color="auto" w:fill="E1DFDD"/>
    </w:rPr>
  </w:style>
  <w:style w:type="character" w:customStyle="1" w:styleId="Nevyrieenzmienka2">
    <w:name w:val="Nevyriešená zmienka2"/>
    <w:basedOn w:val="Predvolenpsmoodseku"/>
    <w:uiPriority w:val="99"/>
    <w:semiHidden/>
    <w:unhideWhenUsed/>
    <w:rsid w:val="00D53F13"/>
    <w:rPr>
      <w:color w:val="605E5C"/>
      <w:shd w:val="clear" w:color="auto" w:fill="E1DFDD"/>
    </w:rPr>
  </w:style>
  <w:style w:type="character" w:styleId="Odkaznakomentr">
    <w:name w:val="annotation reference"/>
    <w:basedOn w:val="Predvolenpsmoodseku"/>
    <w:uiPriority w:val="99"/>
    <w:semiHidden/>
    <w:unhideWhenUsed/>
    <w:rsid w:val="007A62F9"/>
    <w:rPr>
      <w:sz w:val="16"/>
      <w:szCs w:val="16"/>
    </w:rPr>
  </w:style>
  <w:style w:type="paragraph" w:styleId="Predmetkomentra">
    <w:name w:val="annotation subject"/>
    <w:basedOn w:val="Textkomentra"/>
    <w:next w:val="Textkomentra"/>
    <w:link w:val="PredmetkomentraChar"/>
    <w:uiPriority w:val="99"/>
    <w:semiHidden/>
    <w:unhideWhenUsed/>
    <w:rsid w:val="007A62F9"/>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7A62F9"/>
    <w:rPr>
      <w:rFonts w:ascii="Arial" w:eastAsia="Times New Roman" w:hAnsi="Arial" w:cs="Times New Roman"/>
      <w:b/>
      <w:bCs/>
      <w:sz w:val="20"/>
      <w:szCs w:val="20"/>
      <w:lang w:eastAsia="sk-SK"/>
    </w:rPr>
  </w:style>
  <w:style w:type="paragraph" w:styleId="Revzia">
    <w:name w:val="Revision"/>
    <w:hidden/>
    <w:uiPriority w:val="99"/>
    <w:semiHidden/>
    <w:rsid w:val="00822422"/>
    <w:pPr>
      <w:spacing w:after="0" w:line="240" w:lineRule="auto"/>
    </w:pPr>
    <w:rPr>
      <w:rFonts w:ascii="Arial" w:eastAsia="Times New Roman" w:hAnsi="Arial" w:cs="Times New Roman"/>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16924">
      <w:bodyDiv w:val="1"/>
      <w:marLeft w:val="0"/>
      <w:marRight w:val="0"/>
      <w:marTop w:val="0"/>
      <w:marBottom w:val="0"/>
      <w:divBdr>
        <w:top w:val="none" w:sz="0" w:space="0" w:color="auto"/>
        <w:left w:val="none" w:sz="0" w:space="0" w:color="auto"/>
        <w:bottom w:val="none" w:sz="0" w:space="0" w:color="auto"/>
        <w:right w:val="none" w:sz="0" w:space="0" w:color="auto"/>
      </w:divBdr>
    </w:div>
    <w:div w:id="1144277833">
      <w:bodyDiv w:val="1"/>
      <w:marLeft w:val="0"/>
      <w:marRight w:val="0"/>
      <w:marTop w:val="0"/>
      <w:marBottom w:val="0"/>
      <w:divBdr>
        <w:top w:val="none" w:sz="0" w:space="0" w:color="auto"/>
        <w:left w:val="none" w:sz="0" w:space="0" w:color="auto"/>
        <w:bottom w:val="none" w:sz="0" w:space="0" w:color="auto"/>
        <w:right w:val="none" w:sz="0" w:space="0" w:color="auto"/>
      </w:divBdr>
    </w:div>
    <w:div w:id="1153986039">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9C863-E725-4B54-9F42-D518E5C5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3493</Words>
  <Characters>19912</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Obstaravanie</cp:lastModifiedBy>
  <cp:revision>2</cp:revision>
  <cp:lastPrinted>2019-06-17T10:18:00Z</cp:lastPrinted>
  <dcterms:created xsi:type="dcterms:W3CDTF">2023-01-17T09:03:00Z</dcterms:created>
  <dcterms:modified xsi:type="dcterms:W3CDTF">2023-01-17T09:03:00Z</dcterms:modified>
</cp:coreProperties>
</file>